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6430FD" w14:textId="2552DB28" w:rsidR="002D0820" w:rsidRDefault="00895F03" w:rsidP="006966EC">
      <w:pPr>
        <w:contextualSpacing/>
        <w:rPr>
          <w:b/>
          <w:sz w:val="40"/>
          <w:szCs w:val="40"/>
        </w:rPr>
      </w:pPr>
      <w:r>
        <w:rPr>
          <w:b/>
          <w:noProof/>
          <w:sz w:val="40"/>
          <w:szCs w:val="40"/>
          <w:lang w:eastAsia="sk-SK"/>
        </w:rPr>
        <w:t xml:space="preserve">  </w:t>
      </w:r>
      <w:r w:rsidR="002D0820">
        <w:rPr>
          <w:b/>
          <w:noProof/>
          <w:sz w:val="40"/>
          <w:szCs w:val="40"/>
          <w:lang w:eastAsia="sk-SK"/>
        </w:rPr>
        <w:t xml:space="preserve"> </w:t>
      </w:r>
      <w:r>
        <w:rPr>
          <w:b/>
          <w:noProof/>
          <w:sz w:val="40"/>
          <w:szCs w:val="40"/>
          <w:lang w:eastAsia="sk-SK"/>
        </w:rPr>
        <w:t xml:space="preserve">  </w:t>
      </w:r>
      <w:r w:rsidR="002D0820">
        <w:rPr>
          <w:b/>
          <w:noProof/>
          <w:sz w:val="40"/>
          <w:szCs w:val="40"/>
          <w:lang w:eastAsia="sk-SK"/>
        </w:rPr>
        <w:t xml:space="preserve">    </w:t>
      </w:r>
      <w:r w:rsidR="002D0820">
        <w:rPr>
          <w:b/>
          <w:sz w:val="40"/>
          <w:szCs w:val="40"/>
        </w:rPr>
        <w:br w:type="textWrapping" w:clear="all"/>
      </w:r>
    </w:p>
    <w:p w14:paraId="2E833539" w14:textId="74608F3E" w:rsidR="00C76A06" w:rsidRPr="00CC49B8" w:rsidRDefault="00DB6DB3" w:rsidP="00C76A06">
      <w:pPr>
        <w:tabs>
          <w:tab w:val="left" w:pos="3225"/>
        </w:tabs>
        <w:contextualSpacing/>
        <w:jc w:val="center"/>
        <w:rPr>
          <w:b/>
          <w:sz w:val="40"/>
          <w:szCs w:val="40"/>
        </w:rPr>
      </w:pPr>
      <w:r w:rsidRPr="00CC49B8">
        <w:rPr>
          <w:b/>
          <w:sz w:val="40"/>
          <w:szCs w:val="40"/>
        </w:rPr>
        <w:t>VÝZVA</w:t>
      </w:r>
    </w:p>
    <w:p w14:paraId="7A9D91C3" w14:textId="20BB65CA" w:rsidR="00C76A06" w:rsidRDefault="00341813" w:rsidP="00C76A06">
      <w:pPr>
        <w:tabs>
          <w:tab w:val="left" w:pos="3225"/>
        </w:tabs>
        <w:contextualSpacing/>
        <w:jc w:val="center"/>
        <w:rPr>
          <w:ins w:id="0" w:author="Bédiová Jana" w:date="2025-10-16T14:52:00Z" w16du:dateUtc="2025-10-16T12:52:00Z"/>
          <w:rFonts w:cstheme="minorHAnsi"/>
          <w:sz w:val="24"/>
          <w:szCs w:val="24"/>
        </w:rPr>
      </w:pPr>
      <w:r>
        <w:rPr>
          <w:rFonts w:cstheme="minorHAnsi"/>
          <w:sz w:val="24"/>
          <w:szCs w:val="24"/>
        </w:rPr>
        <w:t xml:space="preserve">v znení Zmeny č. </w:t>
      </w:r>
      <w:r w:rsidR="001E0A9D">
        <w:rPr>
          <w:rFonts w:cstheme="minorHAnsi"/>
          <w:sz w:val="24"/>
          <w:szCs w:val="24"/>
        </w:rPr>
        <w:t>2</w:t>
      </w:r>
    </w:p>
    <w:p w14:paraId="325D1B0F" w14:textId="77777777" w:rsidR="007235BC" w:rsidRPr="00CC49B8" w:rsidRDefault="007235BC" w:rsidP="00C76A06">
      <w:pPr>
        <w:tabs>
          <w:tab w:val="left" w:pos="3225"/>
        </w:tabs>
        <w:contextualSpacing/>
        <w:jc w:val="center"/>
        <w:rPr>
          <w:sz w:val="24"/>
          <w:szCs w:val="24"/>
        </w:rPr>
      </w:pPr>
    </w:p>
    <w:p w14:paraId="36559707" w14:textId="35A86D64" w:rsidR="001E4750" w:rsidRPr="00ED3DF1" w:rsidRDefault="001E4750" w:rsidP="001E4750">
      <w:pPr>
        <w:tabs>
          <w:tab w:val="left" w:pos="3225"/>
        </w:tabs>
        <w:contextualSpacing/>
        <w:jc w:val="center"/>
        <w:rPr>
          <w:b/>
          <w:sz w:val="32"/>
          <w:szCs w:val="32"/>
        </w:rPr>
      </w:pPr>
      <w:r w:rsidRPr="00ED3DF1">
        <w:rPr>
          <w:b/>
          <w:sz w:val="32"/>
          <w:szCs w:val="32"/>
        </w:rPr>
        <w:t>Úrad vlády Slovenskej Republiky</w:t>
      </w:r>
      <w:r w:rsidR="00C26C77" w:rsidRPr="00ED3DF1">
        <w:rPr>
          <w:b/>
          <w:sz w:val="32"/>
          <w:szCs w:val="32"/>
        </w:rPr>
        <w:t xml:space="preserve"> </w:t>
      </w:r>
    </w:p>
    <w:p w14:paraId="0C8FB0E7" w14:textId="172677A4" w:rsidR="001E4750" w:rsidRPr="00B82A4B" w:rsidRDefault="001E4750" w:rsidP="001E4750">
      <w:pPr>
        <w:tabs>
          <w:tab w:val="left" w:pos="3225"/>
        </w:tabs>
        <w:contextualSpacing/>
        <w:jc w:val="center"/>
        <w:rPr>
          <w:sz w:val="24"/>
          <w:szCs w:val="24"/>
        </w:rPr>
      </w:pPr>
      <w:r w:rsidRPr="00B82A4B">
        <w:rPr>
          <w:sz w:val="24"/>
          <w:szCs w:val="24"/>
        </w:rPr>
        <w:t xml:space="preserve">ako </w:t>
      </w:r>
      <w:r w:rsidR="00FC39D1" w:rsidRPr="00B82A4B">
        <w:rPr>
          <w:sz w:val="24"/>
          <w:szCs w:val="24"/>
        </w:rPr>
        <w:t>S</w:t>
      </w:r>
      <w:r w:rsidRPr="00B82A4B">
        <w:rPr>
          <w:sz w:val="24"/>
          <w:szCs w:val="24"/>
        </w:rPr>
        <w:t xml:space="preserve">prostredkovateľský orgán pre Program Slovensko </w:t>
      </w:r>
    </w:p>
    <w:p w14:paraId="7F823AB9" w14:textId="5031C142" w:rsidR="001E4750" w:rsidRPr="00B82A4B" w:rsidRDefault="00C560C9" w:rsidP="00B82A4B">
      <w:pPr>
        <w:tabs>
          <w:tab w:val="left" w:pos="3225"/>
        </w:tabs>
        <w:contextualSpacing/>
        <w:jc w:val="center"/>
        <w:rPr>
          <w:sz w:val="24"/>
          <w:szCs w:val="24"/>
        </w:rPr>
      </w:pPr>
      <w:r>
        <w:rPr>
          <w:sz w:val="24"/>
          <w:szCs w:val="24"/>
        </w:rPr>
        <w:t>(ďalej aj „p</w:t>
      </w:r>
      <w:r w:rsidR="001E4750" w:rsidRPr="00B82A4B">
        <w:rPr>
          <w:sz w:val="24"/>
          <w:szCs w:val="24"/>
        </w:rPr>
        <w:t>oskytovateľ“)</w:t>
      </w:r>
    </w:p>
    <w:p w14:paraId="034E04CC" w14:textId="77777777" w:rsidR="00820856" w:rsidRPr="00CC49B8" w:rsidRDefault="00820856" w:rsidP="00820856">
      <w:pPr>
        <w:tabs>
          <w:tab w:val="left" w:pos="3225"/>
        </w:tabs>
        <w:contextualSpacing/>
        <w:jc w:val="center"/>
        <w:rPr>
          <w:sz w:val="24"/>
          <w:szCs w:val="24"/>
        </w:rPr>
      </w:pPr>
    </w:p>
    <w:p w14:paraId="631AC4AC" w14:textId="17B36693" w:rsidR="00820856" w:rsidRDefault="00820856" w:rsidP="00820856">
      <w:pPr>
        <w:tabs>
          <w:tab w:val="left" w:pos="3225"/>
        </w:tabs>
        <w:contextualSpacing/>
        <w:jc w:val="center"/>
        <w:rPr>
          <w:sz w:val="32"/>
          <w:szCs w:val="32"/>
        </w:rPr>
      </w:pPr>
      <w:r w:rsidRPr="000D19FF">
        <w:rPr>
          <w:sz w:val="32"/>
          <w:szCs w:val="32"/>
        </w:rPr>
        <w:t xml:space="preserve">vyhlasuje výzvu na predkladanie žiadostí o poskytnutie </w:t>
      </w:r>
      <w:r w:rsidRPr="00DB6DB3">
        <w:rPr>
          <w:sz w:val="32"/>
          <w:szCs w:val="32"/>
        </w:rPr>
        <w:t>nenávratného finančného príspevku</w:t>
      </w:r>
      <w:r>
        <w:rPr>
          <w:sz w:val="32"/>
          <w:szCs w:val="32"/>
        </w:rPr>
        <w:t xml:space="preserve"> (ďalej aj „</w:t>
      </w:r>
      <w:proofErr w:type="spellStart"/>
      <w:r>
        <w:rPr>
          <w:sz w:val="32"/>
          <w:szCs w:val="32"/>
        </w:rPr>
        <w:t>ŽoNFP</w:t>
      </w:r>
      <w:proofErr w:type="spellEnd"/>
      <w:r>
        <w:rPr>
          <w:sz w:val="32"/>
          <w:szCs w:val="32"/>
        </w:rPr>
        <w:t>“)</w:t>
      </w:r>
    </w:p>
    <w:p w14:paraId="5872D53D" w14:textId="77777777" w:rsidR="002D0820" w:rsidRPr="000D19FF" w:rsidRDefault="002D0820" w:rsidP="00820856">
      <w:pPr>
        <w:tabs>
          <w:tab w:val="left" w:pos="3225"/>
        </w:tabs>
        <w:contextualSpacing/>
        <w:jc w:val="center"/>
        <w:rPr>
          <w:sz w:val="32"/>
          <w:szCs w:val="32"/>
        </w:rPr>
      </w:pPr>
    </w:p>
    <w:p w14:paraId="46D2845C" w14:textId="77777777" w:rsidR="009A3281" w:rsidRPr="00251AAE" w:rsidRDefault="009A3281" w:rsidP="009A3281">
      <w:pPr>
        <w:tabs>
          <w:tab w:val="left" w:pos="3225"/>
        </w:tabs>
        <w:contextualSpacing/>
        <w:jc w:val="center"/>
      </w:pP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9"/>
        <w:gridCol w:w="6941"/>
      </w:tblGrid>
      <w:tr w:rsidR="00C76A06" w14:paraId="6D518743" w14:textId="77777777" w:rsidTr="00B82A4B">
        <w:trPr>
          <w:trHeight w:hRule="exact" w:val="340"/>
          <w:jc w:val="center"/>
        </w:trPr>
        <w:tc>
          <w:tcPr>
            <w:tcW w:w="9640" w:type="dxa"/>
            <w:gridSpan w:val="2"/>
            <w:shd w:val="clear" w:color="auto" w:fill="E2EFD9" w:themeFill="accent6" w:themeFillTint="33"/>
          </w:tcPr>
          <w:p w14:paraId="152CA8B9" w14:textId="77777777" w:rsidR="00C76A06" w:rsidRPr="00C41CD6" w:rsidRDefault="00C76A06" w:rsidP="00C76A06">
            <w:pPr>
              <w:tabs>
                <w:tab w:val="left" w:pos="1695"/>
              </w:tabs>
              <w:jc w:val="center"/>
              <w:rPr>
                <w:i/>
              </w:rPr>
            </w:pPr>
            <w:r>
              <w:rPr>
                <w:b/>
              </w:rPr>
              <w:t>Identifikácia výzvy</w:t>
            </w:r>
          </w:p>
        </w:tc>
      </w:tr>
      <w:tr w:rsidR="009A3281" w14:paraId="2E1DAD1F" w14:textId="77777777" w:rsidTr="00A31B70">
        <w:trPr>
          <w:trHeight w:hRule="exact" w:val="772"/>
          <w:jc w:val="center"/>
        </w:trPr>
        <w:tc>
          <w:tcPr>
            <w:tcW w:w="2699" w:type="dxa"/>
            <w:shd w:val="clear" w:color="auto" w:fill="E2EFD9" w:themeFill="accent6" w:themeFillTint="33"/>
          </w:tcPr>
          <w:p w14:paraId="6BBF0F2C" w14:textId="77777777" w:rsidR="009A3281" w:rsidRPr="003D4BB1" w:rsidRDefault="00C76A06" w:rsidP="007818DC">
            <w:pPr>
              <w:tabs>
                <w:tab w:val="left" w:pos="1695"/>
              </w:tabs>
              <w:rPr>
                <w:b/>
              </w:rPr>
            </w:pPr>
            <w:r>
              <w:rPr>
                <w:b/>
              </w:rPr>
              <w:t>Názov výzvy</w:t>
            </w:r>
          </w:p>
        </w:tc>
        <w:tc>
          <w:tcPr>
            <w:tcW w:w="6941" w:type="dxa"/>
          </w:tcPr>
          <w:p w14:paraId="65C28B53" w14:textId="112322FD" w:rsidR="00141A9F" w:rsidRPr="00141A9F" w:rsidRDefault="00141A9F" w:rsidP="00D8619B">
            <w:pPr>
              <w:tabs>
                <w:tab w:val="left" w:pos="1695"/>
              </w:tabs>
              <w:jc w:val="both"/>
              <w:rPr>
                <w:rFonts w:ascii="Calibri" w:hAnsi="Calibri" w:cs="Calibri"/>
                <w:b/>
                <w:bCs/>
              </w:rPr>
            </w:pPr>
            <w:r w:rsidRPr="00141A9F">
              <w:rPr>
                <w:rFonts w:ascii="Calibri" w:hAnsi="Calibri" w:cs="Calibri"/>
                <w:b/>
                <w:bCs/>
              </w:rPr>
              <w:t xml:space="preserve">Podpora usporiadania </w:t>
            </w:r>
            <w:r>
              <w:rPr>
                <w:rFonts w:ascii="Calibri" w:hAnsi="Calibri" w:cs="Calibri"/>
                <w:b/>
                <w:bCs/>
              </w:rPr>
              <w:t>právnych vzťahov</w:t>
            </w:r>
            <w:r w:rsidRPr="00141A9F">
              <w:rPr>
                <w:rFonts w:ascii="Calibri" w:hAnsi="Calibri" w:cs="Calibri"/>
                <w:b/>
                <w:bCs/>
              </w:rPr>
              <w:t xml:space="preserve"> k pozemkom v obciach </w:t>
            </w:r>
            <w:r w:rsidR="002E2168">
              <w:rPr>
                <w:rFonts w:ascii="Calibri" w:hAnsi="Calibri" w:cs="Calibri"/>
                <w:b/>
                <w:bCs/>
              </w:rPr>
              <w:br/>
            </w:r>
            <w:r w:rsidRPr="00141A9F">
              <w:rPr>
                <w:rFonts w:ascii="Calibri" w:hAnsi="Calibri" w:cs="Calibri"/>
                <w:b/>
                <w:bCs/>
              </w:rPr>
              <w:t xml:space="preserve">s prítomnosťou </w:t>
            </w:r>
            <w:r w:rsidRPr="006C6647">
              <w:rPr>
                <w:rFonts w:ascii="Calibri" w:hAnsi="Calibri" w:cs="Calibri"/>
                <w:b/>
                <w:bCs/>
              </w:rPr>
              <w:t xml:space="preserve">MRK </w:t>
            </w:r>
            <w:r w:rsidR="00E8645E" w:rsidRPr="001864D5">
              <w:rPr>
                <w:rFonts w:ascii="Calibri" w:hAnsi="Calibri" w:cs="Calibri"/>
                <w:b/>
                <w:bCs/>
              </w:rPr>
              <w:t>formou</w:t>
            </w:r>
            <w:r w:rsidR="00E8645E" w:rsidRPr="006C6647">
              <w:rPr>
                <w:rFonts w:ascii="Calibri" w:hAnsi="Calibri" w:cs="Calibri"/>
                <w:b/>
                <w:bCs/>
              </w:rPr>
              <w:t xml:space="preserve"> </w:t>
            </w:r>
            <w:r w:rsidRPr="006C6647">
              <w:rPr>
                <w:rFonts w:ascii="Calibri" w:hAnsi="Calibri" w:cs="Calibri"/>
                <w:b/>
                <w:bCs/>
              </w:rPr>
              <w:t>jednoduchých</w:t>
            </w:r>
            <w:r w:rsidRPr="00141A9F">
              <w:rPr>
                <w:rFonts w:ascii="Calibri" w:hAnsi="Calibri" w:cs="Calibri"/>
                <w:b/>
                <w:bCs/>
              </w:rPr>
              <w:t xml:space="preserve"> pozemkových úprav</w:t>
            </w:r>
          </w:p>
          <w:p w14:paraId="1BB5F250" w14:textId="3811C34D" w:rsidR="009A3281" w:rsidRDefault="009A3281" w:rsidP="008E307F">
            <w:pPr>
              <w:tabs>
                <w:tab w:val="left" w:pos="1695"/>
              </w:tabs>
            </w:pPr>
          </w:p>
        </w:tc>
      </w:tr>
      <w:tr w:rsidR="009A3281" w14:paraId="6728C294" w14:textId="77777777" w:rsidTr="00B82A4B">
        <w:trPr>
          <w:trHeight w:hRule="exact" w:val="340"/>
          <w:jc w:val="center"/>
        </w:trPr>
        <w:tc>
          <w:tcPr>
            <w:tcW w:w="2699" w:type="dxa"/>
            <w:shd w:val="clear" w:color="auto" w:fill="E2EFD9" w:themeFill="accent6" w:themeFillTint="33"/>
          </w:tcPr>
          <w:p w14:paraId="438751BB" w14:textId="77777777" w:rsidR="009A3281" w:rsidRPr="003D4BB1" w:rsidRDefault="003D4BB1" w:rsidP="003D4BB1">
            <w:pPr>
              <w:tabs>
                <w:tab w:val="left" w:pos="1695"/>
              </w:tabs>
              <w:rPr>
                <w:b/>
              </w:rPr>
            </w:pPr>
            <w:r>
              <w:rPr>
                <w:b/>
              </w:rPr>
              <w:t>Kód výzvy</w:t>
            </w:r>
          </w:p>
        </w:tc>
        <w:tc>
          <w:tcPr>
            <w:tcW w:w="6941" w:type="dxa"/>
          </w:tcPr>
          <w:p w14:paraId="39575A1C" w14:textId="26724F60" w:rsidR="009A3281" w:rsidRDefault="001E4750" w:rsidP="00945425">
            <w:pPr>
              <w:tabs>
                <w:tab w:val="left" w:pos="1695"/>
              </w:tabs>
            </w:pPr>
            <w:r>
              <w:rPr>
                <w:color w:val="000000"/>
                <w:lang w:eastAsia="sk-SK"/>
              </w:rPr>
              <w:t>PSK-UV-</w:t>
            </w:r>
            <w:r w:rsidR="00945425" w:rsidRPr="00D8619B">
              <w:rPr>
                <w:color w:val="000000"/>
                <w:lang w:eastAsia="sk-SK"/>
              </w:rPr>
              <w:t>00</w:t>
            </w:r>
            <w:r w:rsidR="00E3060A">
              <w:rPr>
                <w:color w:val="000000"/>
                <w:lang w:eastAsia="sk-SK"/>
              </w:rPr>
              <w:t>5</w:t>
            </w:r>
            <w:r w:rsidRPr="00D51CD7">
              <w:rPr>
                <w:color w:val="000000"/>
                <w:lang w:eastAsia="sk-SK"/>
              </w:rPr>
              <w:t>-202</w:t>
            </w:r>
            <w:r w:rsidR="00E23CFF">
              <w:rPr>
                <w:color w:val="000000"/>
                <w:lang w:eastAsia="sk-SK"/>
              </w:rPr>
              <w:t>4</w:t>
            </w:r>
            <w:r>
              <w:rPr>
                <w:color w:val="000000"/>
                <w:lang w:eastAsia="sk-SK"/>
              </w:rPr>
              <w:t>-</w:t>
            </w:r>
            <w:r w:rsidR="00945425">
              <w:rPr>
                <w:color w:val="000000"/>
                <w:lang w:eastAsia="sk-SK"/>
              </w:rPr>
              <w:t>DV</w:t>
            </w:r>
            <w:r w:rsidR="00E8645E">
              <w:rPr>
                <w:color w:val="000000"/>
                <w:lang w:eastAsia="sk-SK"/>
              </w:rPr>
              <w:t>-</w:t>
            </w:r>
            <w:r>
              <w:rPr>
                <w:color w:val="000000"/>
                <w:lang w:eastAsia="sk-SK"/>
              </w:rPr>
              <w:t>ESF+</w:t>
            </w:r>
          </w:p>
        </w:tc>
      </w:tr>
      <w:tr w:rsidR="00212380" w14:paraId="38136607" w14:textId="77777777" w:rsidTr="00B82A4B">
        <w:trPr>
          <w:trHeight w:hRule="exact" w:val="304"/>
          <w:jc w:val="center"/>
        </w:trPr>
        <w:tc>
          <w:tcPr>
            <w:tcW w:w="2699" w:type="dxa"/>
            <w:shd w:val="clear" w:color="auto" w:fill="E2EFD9" w:themeFill="accent6" w:themeFillTint="33"/>
          </w:tcPr>
          <w:p w14:paraId="21BDA2E0" w14:textId="26E84A64" w:rsidR="00212380" w:rsidRPr="003D4BB1" w:rsidRDefault="00212380" w:rsidP="00E7177B">
            <w:pPr>
              <w:tabs>
                <w:tab w:val="left" w:pos="1695"/>
              </w:tabs>
              <w:rPr>
                <w:b/>
              </w:rPr>
            </w:pPr>
            <w:r>
              <w:rPr>
                <w:b/>
              </w:rPr>
              <w:t>Priorita</w:t>
            </w:r>
          </w:p>
        </w:tc>
        <w:sdt>
          <w:sdtPr>
            <w:rPr>
              <w:iCs/>
            </w:rPr>
            <w:id w:val="167682851"/>
            <w:placeholder>
              <w:docPart w:val="13B5CC913BD04DA0A8E4C686D2098333"/>
            </w:placeholder>
            <w:comboBox>
              <w:listItem w:value="Vyberte položku."/>
              <w:listItem w:displayText="1P1 Veda, výskum a inovácie" w:value="1P1 Veda, výskum a inovácie"/>
              <w:listItem w:displayText="1P2 Digitálna pripojiteľnosť" w:value="1P2 Digitálna pripojiteľnosť"/>
              <w:listItem w:displayText="2P1 Energetická efektívnosť a dekarbonizácia" w:value="2P1 Energetická efektívnosť a dekarbonizácia"/>
              <w:listItem w:displayText="2P2 Životné prostredie" w:value="2P2 Životné prostredie"/>
              <w:listItem w:displayText="2P3 Udržateľná mestská mobilita" w:value="2P3 Udržateľná mestská mobilita"/>
              <w:listItem w:displayText="3P1 Doprava" w:value="3P1 Doprava"/>
              <w:listItem w:displayText="4P1 Adaptabilný a prístupný trh práce" w:value="4P1 Adaptabilný a prístupný trh práce"/>
              <w:listItem w:displayText="4P2 Kvalitné a inkluzívne vzdelávanie" w:value="4P2 Kvalitné a inkluzívne vzdelávanie"/>
              <w:listItem w:displayText="4P3 Zručnosti pre lepšiu adaptabilitu a inklúziu" w:value="4P3 Zručnosti pre lepšiu adaptabilitu a inklúziu"/>
              <w:listItem w:displayText="4P4 Záruka pre mladých" w:value="4P4 Záruka pre mladých"/>
              <w:listItem w:displayText="4P5 Aktívne začlenenie a dostupné služby" w:value="4P5 Aktívne začlenenie a dostupné služby"/>
              <w:listItem w:displayText="4P6 Aktívne začlenenie rómskych komunít" w:value="4P6 Aktívne začlenenie rómskych komunít"/>
              <w:listItem w:displayText="4P7 Sociálne inovácie a experimenty" w:value="4P7 Sociálne inovácie a experimenty"/>
              <w:listItem w:displayText="4P8 Potravinová a materiálna deprivácia" w:value="4P8 Potravinová a materiálna deprivácia"/>
              <w:listItem w:displayText="5P1 Moderné regióny" w:value="5P1 Moderné regióny"/>
              <w:listItem w:displayText="8P1 Fond spravodlivej transformácie" w:value="8P1 Fond spravodlivej transformácie"/>
            </w:comboBox>
          </w:sdtPr>
          <w:sdtEndPr/>
          <w:sdtContent>
            <w:tc>
              <w:tcPr>
                <w:tcW w:w="6941" w:type="dxa"/>
              </w:tcPr>
              <w:p w14:paraId="031E2F90" w14:textId="77777777" w:rsidR="00212380" w:rsidRPr="00532FE9" w:rsidRDefault="00212380" w:rsidP="00212380">
                <w:pPr>
                  <w:tabs>
                    <w:tab w:val="left" w:pos="1695"/>
                  </w:tabs>
                  <w:rPr>
                    <w:iCs/>
                  </w:rPr>
                </w:pPr>
                <w:r w:rsidRPr="00532FE9">
                  <w:rPr>
                    <w:iCs/>
                  </w:rPr>
                  <w:t>4P6 Aktívne začlenenie rómskych komunít</w:t>
                </w:r>
              </w:p>
            </w:tc>
          </w:sdtContent>
        </w:sdt>
      </w:tr>
      <w:tr w:rsidR="00212380" w14:paraId="4C234842" w14:textId="77777777" w:rsidTr="00B82A4B">
        <w:trPr>
          <w:trHeight w:hRule="exact" w:val="647"/>
          <w:jc w:val="center"/>
        </w:trPr>
        <w:tc>
          <w:tcPr>
            <w:tcW w:w="2699" w:type="dxa"/>
            <w:shd w:val="clear" w:color="auto" w:fill="E2EFD9" w:themeFill="accent6" w:themeFillTint="33"/>
          </w:tcPr>
          <w:p w14:paraId="5B3DF5A8" w14:textId="30CCD860" w:rsidR="00212380" w:rsidRDefault="00212380" w:rsidP="000B3EEE">
            <w:pPr>
              <w:tabs>
                <w:tab w:val="left" w:pos="1695"/>
              </w:tabs>
              <w:rPr>
                <w:b/>
              </w:rPr>
            </w:pPr>
            <w:r w:rsidRPr="003D4BB1">
              <w:rPr>
                <w:b/>
              </w:rPr>
              <w:t>Špecifický cieľ</w:t>
            </w:r>
            <w:r>
              <w:rPr>
                <w:b/>
              </w:rPr>
              <w:t xml:space="preserve"> </w:t>
            </w:r>
          </w:p>
        </w:tc>
        <w:sdt>
          <w:sdtPr>
            <w:rPr>
              <w:iCs/>
            </w:rPr>
            <w:id w:val="1967154565"/>
            <w:placeholder>
              <w:docPart w:val="7E1B091BC09B476DB1B87C441045126C"/>
            </w:placeholder>
            <w:comboBox>
              <w:listItem w:value="Vyberte položku."/>
              <w:listItem w:displayText="RSO1.1 Rozvoj a rozšírenie výskumných a inovačných kapacít a využívania pokročilých technológií" w:value="RSO1.1 Rozvoj a rozšírenie výskumných a inovačných kapacít a využívania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 vrátane kritérií udržateľnosti, ktoré sú v nej stanovené" w:value="RSO2.2 Podpora energie z obnoviteľných zdrojov v súlade so smernicou (EÚ) 2018/2001 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Vývoj inteligentných energetických systémov, sietí a uskladnenia mimo transeurópskej energetickej siete (TEN-E)" w:value="RSO2.4 Vývoj inteligentných energetických systémov, sietí a uskladnenia mimo transeurópskej energetickej siete (TEN-E)"/>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inteligentnej, bezpečnej, udržateľnej a intermodálnej TEN-T odolnej proti zmene klímy" w:value="RSO3.1 Rozvoj inteligentnej, bezpečnej, udržateľnej a intermodálnej TEN-T odolnej proti zmene klímy"/>
              <w:listItem w:displayText="RSO3.2 Rozvoj a posilňovanie udržateľnej, inteligentnej a intermodálnej vnútroštátnej, regionálnej a miestnej mobility " w:value="RSO3.2 Rozvoj a posilňovanie udržateľnej, inteligentnej a intermodálnej vnútroštátnej, regionálnej a miestnej mobility "/>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a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a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Umožniť regiónom a obyvateľom riešiť sociálne, hospodárske a environmentálne dôsledky spôsobené transformáciou v rámci plnenia energetického a klimatického cieľa Únie do roku 2030 a dosahovania klimaticky neutrálneho hospodárstva Únie do roku 2050 n" w:value="JSO8.1 Umožniť regiónom a obyvateľom riešiť sociálne, hospodárske a environmentálne dôsledky spôsobené transformáciou v rámci plnenia energetického a klimatického cieľa Únie do roku 2030 a dosahovania klimaticky neutrálneho hospodárstva Únie do roku 2050 n"/>
            </w:comboBox>
          </w:sdtPr>
          <w:sdtEndPr/>
          <w:sdtContent>
            <w:tc>
              <w:tcPr>
                <w:tcW w:w="6941" w:type="dxa"/>
              </w:tcPr>
              <w:p w14:paraId="73061A13" w14:textId="77777777" w:rsidR="00212380" w:rsidRPr="00532FE9" w:rsidRDefault="00212380" w:rsidP="00C560C9">
                <w:pPr>
                  <w:tabs>
                    <w:tab w:val="left" w:pos="1695"/>
                  </w:tabs>
                  <w:jc w:val="both"/>
                  <w:rPr>
                    <w:iCs/>
                  </w:rPr>
                </w:pPr>
                <w:r w:rsidRPr="00532FE9">
                  <w:rPr>
                    <w:iCs/>
                  </w:rPr>
                  <w:t>ESO4.10 Podpora sociálno-ekonomickej integrácie marginalizovaných komunít, ako sú napríklad Rómovia</w:t>
                </w:r>
              </w:p>
            </w:tc>
          </w:sdtContent>
        </w:sdt>
      </w:tr>
      <w:tr w:rsidR="00212380" w14:paraId="01BE4D51" w14:textId="77777777" w:rsidTr="000B3EEE">
        <w:trPr>
          <w:trHeight w:hRule="exact" w:val="997"/>
          <w:jc w:val="center"/>
        </w:trPr>
        <w:tc>
          <w:tcPr>
            <w:tcW w:w="2699" w:type="dxa"/>
            <w:shd w:val="clear" w:color="auto" w:fill="E2EFD9" w:themeFill="accent6" w:themeFillTint="33"/>
          </w:tcPr>
          <w:p w14:paraId="1C3345EF" w14:textId="77777777" w:rsidR="00212380" w:rsidRDefault="00212380" w:rsidP="008E307F">
            <w:pPr>
              <w:tabs>
                <w:tab w:val="left" w:pos="1695"/>
              </w:tabs>
              <w:rPr>
                <w:b/>
              </w:rPr>
            </w:pPr>
            <w:r>
              <w:rPr>
                <w:b/>
              </w:rPr>
              <w:t>Opatrenie</w:t>
            </w:r>
          </w:p>
          <w:p w14:paraId="0097E179" w14:textId="4558E6FE" w:rsidR="00216FD5" w:rsidRPr="00C312EF" w:rsidRDefault="00216FD5" w:rsidP="008E307F">
            <w:pPr>
              <w:tabs>
                <w:tab w:val="left" w:pos="1695"/>
              </w:tabs>
              <w:rPr>
                <w:b/>
              </w:rPr>
            </w:pPr>
          </w:p>
        </w:tc>
        <w:tc>
          <w:tcPr>
            <w:tcW w:w="6941" w:type="dxa"/>
          </w:tcPr>
          <w:p w14:paraId="5DB19C19" w14:textId="73CA08A8" w:rsidR="00212380" w:rsidRPr="00C560C9" w:rsidRDefault="00F06ED4" w:rsidP="00C560C9">
            <w:pPr>
              <w:tabs>
                <w:tab w:val="left" w:pos="1695"/>
              </w:tabs>
              <w:jc w:val="both"/>
              <w:rPr>
                <w:iCs/>
              </w:rPr>
            </w:pPr>
            <w:r>
              <w:rPr>
                <w:iCs/>
              </w:rPr>
              <w:t>n/a</w:t>
            </w:r>
          </w:p>
        </w:tc>
      </w:tr>
      <w:tr w:rsidR="00212380" w14:paraId="491F56A9" w14:textId="77777777" w:rsidTr="00A31B70">
        <w:trPr>
          <w:trHeight w:hRule="exact" w:val="7091"/>
          <w:jc w:val="center"/>
        </w:trPr>
        <w:tc>
          <w:tcPr>
            <w:tcW w:w="2699" w:type="dxa"/>
            <w:shd w:val="clear" w:color="auto" w:fill="E2EFD9" w:themeFill="accent6" w:themeFillTint="33"/>
          </w:tcPr>
          <w:p w14:paraId="7CA8E062" w14:textId="77777777" w:rsidR="00212380" w:rsidRDefault="00212380" w:rsidP="00212380">
            <w:pPr>
              <w:tabs>
                <w:tab w:val="left" w:pos="1695"/>
              </w:tabs>
              <w:rPr>
                <w:b/>
              </w:rPr>
            </w:pPr>
            <w:r>
              <w:rPr>
                <w:b/>
              </w:rPr>
              <w:lastRenderedPageBreak/>
              <w:t>Výška finančných prostriedkov určených na vyčerpanie vo výzve (zdroj EÚ)</w:t>
            </w:r>
          </w:p>
        </w:tc>
        <w:tc>
          <w:tcPr>
            <w:tcW w:w="6941" w:type="dxa"/>
          </w:tcPr>
          <w:p w14:paraId="75B50623" w14:textId="67AB920D" w:rsidR="00212380" w:rsidRDefault="00E73E10" w:rsidP="00212380">
            <w:pPr>
              <w:tabs>
                <w:tab w:val="left" w:pos="1695"/>
              </w:tabs>
              <w:jc w:val="both"/>
              <w:rPr>
                <w:iCs/>
              </w:rPr>
            </w:pPr>
            <w:r>
              <w:rPr>
                <w:rStyle w:val="ui-provider"/>
              </w:rPr>
              <w:t>V</w:t>
            </w:r>
            <w:r w:rsidRPr="004D6D43">
              <w:rPr>
                <w:rStyle w:val="ui-provider"/>
              </w:rPr>
              <w:t xml:space="preserve">ýška finančných prostriedkov </w:t>
            </w:r>
            <w:r w:rsidR="00212380" w:rsidRPr="00532FE9">
              <w:rPr>
                <w:iCs/>
              </w:rPr>
              <w:t xml:space="preserve">zo zdrojov Európskej únie (ďalej len ,,EÚ“) vyčlenených na výzvu je </w:t>
            </w:r>
            <w:ins w:id="1" w:author="Bédiová Jana" w:date="2025-10-07T15:10:00Z" w16du:dateUtc="2025-10-07T13:10:00Z">
              <w:r w:rsidR="001C4E3E">
                <w:rPr>
                  <w:b/>
                  <w:iCs/>
                </w:rPr>
                <w:t>8</w:t>
              </w:r>
            </w:ins>
            <w:del w:id="2" w:author="Bédiová Jana" w:date="2025-10-07T15:10:00Z" w16du:dateUtc="2025-10-07T13:10:00Z">
              <w:r w:rsidR="00575B2A" w:rsidRPr="00CB3307" w:rsidDel="001C4E3E">
                <w:rPr>
                  <w:b/>
                  <w:iCs/>
                </w:rPr>
                <w:delText>7</w:delText>
              </w:r>
            </w:del>
            <w:r w:rsidR="00575B2A">
              <w:rPr>
                <w:b/>
                <w:iCs/>
              </w:rPr>
              <w:t xml:space="preserve"> </w:t>
            </w:r>
            <w:r w:rsidR="0022526C">
              <w:rPr>
                <w:b/>
                <w:iCs/>
              </w:rPr>
              <w:t xml:space="preserve">927 </w:t>
            </w:r>
            <w:r w:rsidR="00C21227">
              <w:rPr>
                <w:b/>
                <w:iCs/>
              </w:rPr>
              <w:t>9</w:t>
            </w:r>
            <w:r w:rsidR="0022526C">
              <w:rPr>
                <w:b/>
                <w:iCs/>
              </w:rPr>
              <w:t>55</w:t>
            </w:r>
            <w:r w:rsidR="00ED746B">
              <w:rPr>
                <w:b/>
                <w:iCs/>
              </w:rPr>
              <w:t xml:space="preserve"> </w:t>
            </w:r>
            <w:r w:rsidR="00212380" w:rsidRPr="008E307F">
              <w:rPr>
                <w:b/>
                <w:iCs/>
              </w:rPr>
              <w:t>EUR</w:t>
            </w:r>
            <w:r w:rsidR="00212380" w:rsidRPr="008E307F">
              <w:rPr>
                <w:iCs/>
              </w:rPr>
              <w:t>.</w:t>
            </w:r>
            <w:r w:rsidR="00212380" w:rsidRPr="00532FE9">
              <w:rPr>
                <w:iCs/>
              </w:rPr>
              <w:t xml:space="preserve"> </w:t>
            </w:r>
          </w:p>
          <w:p w14:paraId="1471A4B3" w14:textId="50595888" w:rsidR="00603BBF" w:rsidRDefault="00603BBF" w:rsidP="00D76F2E">
            <w:pPr>
              <w:tabs>
                <w:tab w:val="left" w:pos="1695"/>
              </w:tabs>
              <w:spacing w:after="0"/>
              <w:jc w:val="both"/>
              <w:rPr>
                <w:iCs/>
              </w:rPr>
            </w:pPr>
            <w:r>
              <w:rPr>
                <w:iCs/>
              </w:rPr>
              <w:t xml:space="preserve">Z toho </w:t>
            </w:r>
          </w:p>
          <w:p w14:paraId="303DA9AE" w14:textId="4EF05149" w:rsidR="00727344" w:rsidRPr="005D3AA8" w:rsidRDefault="00603BBF" w:rsidP="006966EC">
            <w:pPr>
              <w:pStyle w:val="Odsekzoznamu"/>
              <w:numPr>
                <w:ilvl w:val="0"/>
                <w:numId w:val="34"/>
              </w:numPr>
              <w:tabs>
                <w:tab w:val="left" w:pos="1695"/>
              </w:tabs>
              <w:jc w:val="both"/>
              <w:rPr>
                <w:iCs/>
              </w:rPr>
            </w:pPr>
            <w:r w:rsidRPr="00603BBF">
              <w:rPr>
                <w:iCs/>
              </w:rPr>
              <w:t>v</w:t>
            </w:r>
            <w:r w:rsidR="00727344" w:rsidRPr="00603BBF">
              <w:rPr>
                <w:iCs/>
              </w:rPr>
              <w:t xml:space="preserve">ýška finančných prostriedkov zo zdrojov EÚ vyčlenených na </w:t>
            </w:r>
            <w:r w:rsidR="00953A27" w:rsidRPr="00603BBF">
              <w:rPr>
                <w:iCs/>
              </w:rPr>
              <w:t>výzv</w:t>
            </w:r>
            <w:r w:rsidR="00953A27">
              <w:rPr>
                <w:iCs/>
              </w:rPr>
              <w:t xml:space="preserve">u </w:t>
            </w:r>
            <w:r w:rsidR="00727344" w:rsidRPr="00603BBF">
              <w:rPr>
                <w:iCs/>
              </w:rPr>
              <w:t xml:space="preserve">pre menej rozvinuté regióny </w:t>
            </w:r>
            <w:r w:rsidR="00727344" w:rsidRPr="005D3AA8">
              <w:rPr>
                <w:iCs/>
              </w:rPr>
              <w:t xml:space="preserve">je </w:t>
            </w:r>
            <w:ins w:id="3" w:author="Bédiová Jana" w:date="2025-10-07T15:09:00Z" w16du:dateUtc="2025-10-07T13:09:00Z">
              <w:r w:rsidR="007B2507">
                <w:rPr>
                  <w:b/>
                  <w:iCs/>
                </w:rPr>
                <w:t>8</w:t>
              </w:r>
            </w:ins>
            <w:del w:id="4" w:author="Bédiová Jana" w:date="2025-10-07T15:08:00Z" w16du:dateUtc="2025-10-07T13:08:00Z">
              <w:r w:rsidR="004811FF" w:rsidDel="007B2507">
                <w:rPr>
                  <w:b/>
                  <w:iCs/>
                </w:rPr>
                <w:delText>7</w:delText>
              </w:r>
            </w:del>
            <w:r w:rsidR="0022526C">
              <w:rPr>
                <w:b/>
                <w:iCs/>
              </w:rPr>
              <w:t xml:space="preserve"> 767 900</w:t>
            </w:r>
            <w:r w:rsidR="00675129">
              <w:rPr>
                <w:b/>
                <w:iCs/>
              </w:rPr>
              <w:t xml:space="preserve"> </w:t>
            </w:r>
            <w:r w:rsidR="00727344" w:rsidRPr="005D3AA8">
              <w:rPr>
                <w:b/>
                <w:iCs/>
              </w:rPr>
              <w:t>EUR</w:t>
            </w:r>
          </w:p>
          <w:p w14:paraId="4E6D94CB" w14:textId="1722DC69" w:rsidR="00727344" w:rsidRPr="007E21F0" w:rsidRDefault="00603BBF" w:rsidP="006966EC">
            <w:pPr>
              <w:pStyle w:val="Odsekzoznamu"/>
              <w:numPr>
                <w:ilvl w:val="0"/>
                <w:numId w:val="34"/>
              </w:numPr>
              <w:tabs>
                <w:tab w:val="left" w:pos="1695"/>
              </w:tabs>
              <w:jc w:val="both"/>
              <w:rPr>
                <w:iCs/>
              </w:rPr>
            </w:pPr>
            <w:r w:rsidRPr="005D3AA8">
              <w:rPr>
                <w:iCs/>
              </w:rPr>
              <w:t xml:space="preserve">výška </w:t>
            </w:r>
            <w:r w:rsidR="00727344" w:rsidRPr="005D3AA8">
              <w:rPr>
                <w:iCs/>
              </w:rPr>
              <w:t>finančných prostriedkov zo zdrojov EÚ vyčlenených na výzv</w:t>
            </w:r>
            <w:r w:rsidR="00953A27">
              <w:rPr>
                <w:iCs/>
              </w:rPr>
              <w:t>u</w:t>
            </w:r>
            <w:r w:rsidR="00727344" w:rsidRPr="005D3AA8">
              <w:rPr>
                <w:iCs/>
              </w:rPr>
              <w:t xml:space="preserve"> pre viac rozvinuté regióny je </w:t>
            </w:r>
            <w:r w:rsidR="0022526C">
              <w:rPr>
                <w:b/>
                <w:iCs/>
              </w:rPr>
              <w:t>160 055</w:t>
            </w:r>
            <w:r w:rsidR="0022526C" w:rsidRPr="005D3AA8">
              <w:rPr>
                <w:b/>
                <w:iCs/>
              </w:rPr>
              <w:t xml:space="preserve"> </w:t>
            </w:r>
            <w:r w:rsidR="00727344" w:rsidRPr="005D3AA8">
              <w:rPr>
                <w:b/>
                <w:iCs/>
              </w:rPr>
              <w:t>EUR</w:t>
            </w:r>
            <w:r w:rsidR="00727344" w:rsidRPr="006966EC">
              <w:rPr>
                <w:iCs/>
              </w:rPr>
              <w:t>.</w:t>
            </w:r>
            <w:r w:rsidR="00D545B2">
              <w:rPr>
                <w:rStyle w:val="Odkaznapoznmkupodiarou"/>
                <w:iCs/>
              </w:rPr>
              <w:footnoteReference w:id="1"/>
            </w:r>
            <w:r w:rsidR="00C916F9">
              <w:rPr>
                <w:iCs/>
              </w:rPr>
              <w:t xml:space="preserve"> </w:t>
            </w:r>
          </w:p>
          <w:p w14:paraId="4F13FFB0" w14:textId="10E7112F" w:rsidR="00DA33E8" w:rsidRDefault="00DA33E8" w:rsidP="00E73E10">
            <w:pPr>
              <w:tabs>
                <w:tab w:val="left" w:pos="1695"/>
              </w:tabs>
              <w:jc w:val="both"/>
              <w:rPr>
                <w:rStyle w:val="ui-provider"/>
              </w:rPr>
            </w:pPr>
            <w:r>
              <w:rPr>
                <w:rStyle w:val="ui-provider"/>
              </w:rPr>
              <w:t>K výške zdrojov EÚ je vyčlenená príslušná výška finančných prostriedkov štátneho rozpočtu v súlade s</w:t>
            </w:r>
            <w:r w:rsidR="003D02F1">
              <w:rPr>
                <w:rStyle w:val="ui-provider"/>
              </w:rPr>
              <w:t xml:space="preserve">o </w:t>
            </w:r>
            <w:hyperlink r:id="rId8" w:history="1">
              <w:r w:rsidR="00812616">
                <w:rPr>
                  <w:rStyle w:val="Hypertextovprepojenie"/>
                </w:rPr>
                <w:t>Stratégiou financovania</w:t>
              </w:r>
            </w:hyperlink>
            <w:r w:rsidR="003D02F1" w:rsidRPr="00A550C2">
              <w:rPr>
                <w:rStyle w:val="Odkaznapoznmkupodiarou"/>
                <w:iCs/>
              </w:rPr>
              <w:footnoteReference w:id="2"/>
            </w:r>
            <w:r w:rsidR="003D02F1">
              <w:rPr>
                <w:iCs/>
              </w:rPr>
              <w:t>.</w:t>
            </w:r>
            <w:r w:rsidR="003562A1">
              <w:rPr>
                <w:rStyle w:val="ui-provider"/>
              </w:rPr>
              <w:t xml:space="preserve"> </w:t>
            </w:r>
            <w:r>
              <w:rPr>
                <w:rStyle w:val="ui-provider"/>
              </w:rPr>
              <w:t xml:space="preserve"> </w:t>
            </w:r>
          </w:p>
          <w:p w14:paraId="72A4072F" w14:textId="28F1609C" w:rsidR="00E73E10" w:rsidRDefault="00E73E10" w:rsidP="00E73E10">
            <w:pPr>
              <w:tabs>
                <w:tab w:val="left" w:pos="1695"/>
              </w:tabs>
              <w:jc w:val="both"/>
              <w:rPr>
                <w:rStyle w:val="ui-provider"/>
              </w:rPr>
            </w:pPr>
            <w:r>
              <w:rPr>
                <w:rStyle w:val="ui-provider"/>
              </w:rPr>
              <w:t xml:space="preserve">Výška finančných prostriedkov určených na vyčerpanie </w:t>
            </w:r>
            <w:r w:rsidR="00095E95">
              <w:rPr>
                <w:rStyle w:val="ui-provider"/>
              </w:rPr>
              <w:t xml:space="preserve">vo výzve </w:t>
            </w:r>
            <w:r>
              <w:rPr>
                <w:rStyle w:val="ui-provider"/>
              </w:rPr>
              <w:t>je indikatívna a je podľa § 14 ods. 2 zákona o príspevk</w:t>
            </w:r>
            <w:r w:rsidR="008A113E">
              <w:rPr>
                <w:rStyle w:val="ui-provider"/>
              </w:rPr>
              <w:t>och</w:t>
            </w:r>
            <w:r>
              <w:rPr>
                <w:rStyle w:val="ui-provider"/>
              </w:rPr>
              <w:t xml:space="preserve"> z fondov EÚ</w:t>
            </w:r>
            <w:r>
              <w:rPr>
                <w:rStyle w:val="Odkaznapoznmkupodiarou"/>
              </w:rPr>
              <w:footnoteReference w:id="3"/>
            </w:r>
            <w:r>
              <w:rPr>
                <w:rStyle w:val="ui-provider"/>
              </w:rPr>
              <w:t xml:space="preserve"> formálnou náležitosťou výzvy. </w:t>
            </w:r>
          </w:p>
          <w:p w14:paraId="3B9346E3" w14:textId="77777777" w:rsidR="00DA33E8" w:rsidRDefault="00E73E10" w:rsidP="00095E95">
            <w:pPr>
              <w:tabs>
                <w:tab w:val="left" w:pos="1695"/>
              </w:tabs>
              <w:spacing w:after="0"/>
              <w:jc w:val="both"/>
              <w:rPr>
                <w:rStyle w:val="ui-provider"/>
              </w:rPr>
            </w:pPr>
            <w:r w:rsidRPr="004D6D43">
              <w:rPr>
                <w:rStyle w:val="ui-provider"/>
              </w:rPr>
              <w:t>Poskytovateľ je v súlade s § 14 ods.</w:t>
            </w:r>
            <w:r w:rsidR="00095E95">
              <w:rPr>
                <w:rStyle w:val="ui-provider"/>
              </w:rPr>
              <w:t xml:space="preserve"> </w:t>
            </w:r>
            <w:r w:rsidRPr="004D6D43">
              <w:rPr>
                <w:rStyle w:val="ui-provider"/>
              </w:rPr>
              <w:t>6 zákona o príspevkoch z </w:t>
            </w:r>
            <w:r w:rsidR="00537740" w:rsidRPr="004D6D43">
              <w:rPr>
                <w:rStyle w:val="ui-provider"/>
              </w:rPr>
              <w:t>fondo</w:t>
            </w:r>
            <w:r w:rsidR="00537740">
              <w:rPr>
                <w:rStyle w:val="ui-provider"/>
              </w:rPr>
              <w:t>v</w:t>
            </w:r>
            <w:r w:rsidR="00537740" w:rsidRPr="004D6D43">
              <w:rPr>
                <w:rStyle w:val="ui-provider"/>
              </w:rPr>
              <w:t xml:space="preserve"> </w:t>
            </w:r>
            <w:r w:rsidRPr="004D6D43">
              <w:rPr>
                <w:rStyle w:val="ui-provider"/>
              </w:rPr>
              <w:t>EÚ</w:t>
            </w:r>
            <w:r>
              <w:rPr>
                <w:rStyle w:val="ui-provider"/>
              </w:rPr>
              <w:t xml:space="preserve"> </w:t>
            </w:r>
            <w:r w:rsidRPr="004D6D43">
              <w:rPr>
                <w:rStyle w:val="ui-provider"/>
              </w:rPr>
              <w:t>oprávnený po zverejnení výzvy</w:t>
            </w:r>
            <w:r w:rsidR="00A060A7">
              <w:rPr>
                <w:rStyle w:val="ui-provider"/>
              </w:rPr>
              <w:t xml:space="preserve"> </w:t>
            </w:r>
            <w:r w:rsidR="00095E95">
              <w:rPr>
                <w:rStyle w:val="ui-provider"/>
              </w:rPr>
              <w:t>kedykoľvek</w:t>
            </w:r>
            <w:r w:rsidRPr="004D6D43">
              <w:rPr>
                <w:rStyle w:val="ui-provider"/>
              </w:rPr>
              <w:t xml:space="preserve"> zmeniť výšku finančných prostriedkov vyčlenených na výzvu. </w:t>
            </w:r>
            <w:r w:rsidR="00095E95">
              <w:rPr>
                <w:rStyle w:val="ui-provider"/>
              </w:rPr>
              <w:t>Z</w:t>
            </w:r>
            <w:r w:rsidR="00095E95" w:rsidRPr="004D6D43">
              <w:rPr>
                <w:rStyle w:val="ui-provider"/>
              </w:rPr>
              <w:t>men</w:t>
            </w:r>
            <w:r w:rsidR="00095E95">
              <w:rPr>
                <w:rStyle w:val="ui-provider"/>
              </w:rPr>
              <w:t xml:space="preserve">u </w:t>
            </w:r>
            <w:r w:rsidR="00095E95" w:rsidRPr="004D6D43">
              <w:rPr>
                <w:rStyle w:val="ui-provider"/>
              </w:rPr>
              <w:t xml:space="preserve">indikatívnej výšky finančných prostriedkov určených na vyčerpanie vo výzve spolu s odôvodením tejto zmeny zverejní </w:t>
            </w:r>
            <w:r w:rsidR="00C560C9">
              <w:rPr>
                <w:rStyle w:val="ui-provider"/>
              </w:rPr>
              <w:t>p</w:t>
            </w:r>
            <w:r w:rsidR="00095E95" w:rsidRPr="004D6D43">
              <w:rPr>
                <w:rStyle w:val="ui-provider"/>
              </w:rPr>
              <w:t>oskytovateľ prostredníctvom</w:t>
            </w:r>
            <w:r w:rsidR="00DA33E8">
              <w:rPr>
                <w:rStyle w:val="ui-provider"/>
              </w:rPr>
              <w:t>:</w:t>
            </w:r>
          </w:p>
          <w:p w14:paraId="78F380C3" w14:textId="247A20BC" w:rsidR="00DA33E8" w:rsidRDefault="00095E95" w:rsidP="00A31B70">
            <w:pPr>
              <w:pStyle w:val="Odsekzoznamu"/>
              <w:numPr>
                <w:ilvl w:val="0"/>
                <w:numId w:val="37"/>
              </w:numPr>
              <w:tabs>
                <w:tab w:val="left" w:pos="1695"/>
              </w:tabs>
              <w:spacing w:after="0"/>
              <w:jc w:val="both"/>
              <w:rPr>
                <w:rStyle w:val="ui-provider"/>
              </w:rPr>
            </w:pPr>
            <w:r w:rsidRPr="00A85EF7">
              <w:rPr>
                <w:rStyle w:val="ui-provider"/>
              </w:rPr>
              <w:t>informačného monitorovacieho systému</w:t>
            </w:r>
            <w:r>
              <w:rPr>
                <w:rStyle w:val="ui-provider"/>
              </w:rPr>
              <w:t xml:space="preserve"> </w:t>
            </w:r>
            <w:r w:rsidRPr="00A85EF7">
              <w:rPr>
                <w:rStyle w:val="ui-provider"/>
              </w:rPr>
              <w:t xml:space="preserve">(ďalej len „ITMS“) </w:t>
            </w:r>
            <w:r>
              <w:rPr>
                <w:rStyle w:val="ui-provider"/>
              </w:rPr>
              <w:t xml:space="preserve">a </w:t>
            </w:r>
          </w:p>
          <w:p w14:paraId="4643537F" w14:textId="08798C37" w:rsidR="00DA33E8" w:rsidRDefault="00095E95" w:rsidP="00A31B70">
            <w:pPr>
              <w:pStyle w:val="Odsekzoznamu"/>
              <w:numPr>
                <w:ilvl w:val="0"/>
                <w:numId w:val="37"/>
              </w:numPr>
              <w:tabs>
                <w:tab w:val="left" w:pos="1695"/>
              </w:tabs>
              <w:spacing w:after="0"/>
              <w:jc w:val="both"/>
              <w:rPr>
                <w:rStyle w:val="ui-provider"/>
              </w:rPr>
            </w:pPr>
            <w:r w:rsidRPr="00A85EF7">
              <w:rPr>
                <w:rStyle w:val="ui-provider"/>
              </w:rPr>
              <w:t>na webo</w:t>
            </w:r>
            <w:r w:rsidR="00DA33E8">
              <w:rPr>
                <w:rStyle w:val="ui-provider"/>
              </w:rPr>
              <w:t>vých</w:t>
            </w:r>
            <w:r w:rsidRPr="00A85EF7">
              <w:rPr>
                <w:rStyle w:val="ui-provider"/>
              </w:rPr>
              <w:t xml:space="preserve"> </w:t>
            </w:r>
            <w:r>
              <w:rPr>
                <w:rStyle w:val="ui-provider"/>
              </w:rPr>
              <w:t>sídl</w:t>
            </w:r>
            <w:r w:rsidR="00DA33E8">
              <w:rPr>
                <w:rStyle w:val="ui-provider"/>
              </w:rPr>
              <w:t>ach</w:t>
            </w:r>
            <w:r>
              <w:rPr>
                <w:rStyle w:val="ui-provider"/>
              </w:rPr>
              <w:t xml:space="preserve">: </w:t>
            </w:r>
          </w:p>
          <w:p w14:paraId="6FED3C94" w14:textId="4CB66E2D" w:rsidR="004C4BF1" w:rsidRPr="004C4BF1" w:rsidRDefault="004C4BF1" w:rsidP="004C4BF1">
            <w:pPr>
              <w:pStyle w:val="Odsekzoznamu"/>
              <w:tabs>
                <w:tab w:val="left" w:pos="1695"/>
              </w:tabs>
              <w:spacing w:after="0"/>
              <w:ind w:left="768"/>
              <w:jc w:val="both"/>
              <w:rPr>
                <w:rStyle w:val="Hypertextovprepojenie"/>
                <w:rFonts w:cstheme="minorHAnsi"/>
                <w:iCs/>
              </w:rPr>
            </w:pPr>
            <w:hyperlink r:id="rId9" w:history="1">
              <w:r w:rsidRPr="005B3474">
                <w:rPr>
                  <w:rStyle w:val="Hypertextovprepojenie"/>
                  <w:rFonts w:cstheme="minorHAnsi"/>
                  <w:iCs/>
                </w:rPr>
                <w:t>https://eurofondy.gov.sk/</w:t>
              </w:r>
            </w:hyperlink>
            <w:r>
              <w:rPr>
                <w:rFonts w:cstheme="minorHAnsi"/>
                <w:iCs/>
                <w:color w:val="0563C1" w:themeColor="hyperlink"/>
                <w:u w:val="single"/>
              </w:rPr>
              <w:fldChar w:fldCharType="begin"/>
            </w:r>
            <w:r>
              <w:rPr>
                <w:rFonts w:cstheme="minorHAnsi"/>
                <w:iCs/>
                <w:color w:val="0563C1" w:themeColor="hyperlink"/>
                <w:u w:val="single"/>
              </w:rPr>
              <w:instrText>HYPERLINK "http://www.eurofondy.gov.sk/"</w:instrText>
            </w:r>
            <w:r>
              <w:rPr>
                <w:rFonts w:cstheme="minorHAnsi"/>
                <w:iCs/>
                <w:color w:val="0563C1" w:themeColor="hyperlink"/>
                <w:u w:val="single"/>
              </w:rPr>
            </w:r>
            <w:r>
              <w:rPr>
                <w:rFonts w:cstheme="minorHAnsi"/>
                <w:iCs/>
                <w:color w:val="0563C1" w:themeColor="hyperlink"/>
                <w:u w:val="single"/>
              </w:rPr>
              <w:fldChar w:fldCharType="separate"/>
            </w:r>
          </w:p>
          <w:p w14:paraId="7832361D" w14:textId="0DAD97C8" w:rsidR="00095E95" w:rsidRDefault="004C4BF1" w:rsidP="00A31B70">
            <w:pPr>
              <w:pStyle w:val="Odsekzoznamu"/>
              <w:tabs>
                <w:tab w:val="left" w:pos="1695"/>
              </w:tabs>
              <w:spacing w:after="0"/>
              <w:ind w:left="768"/>
              <w:jc w:val="both"/>
              <w:rPr>
                <w:rStyle w:val="ui-provider"/>
              </w:rPr>
            </w:pPr>
            <w:r>
              <w:rPr>
                <w:rFonts w:cstheme="minorHAnsi"/>
                <w:iCs/>
                <w:color w:val="0563C1" w:themeColor="hyperlink"/>
                <w:u w:val="single"/>
              </w:rPr>
              <w:fldChar w:fldCharType="end"/>
            </w:r>
            <w:hyperlink r:id="rId10" w:history="1">
              <w:r w:rsidR="004F42A4" w:rsidRPr="004F42A4">
                <w:rPr>
                  <w:rStyle w:val="Hypertextovprepojenie"/>
                </w:rPr>
                <w:t>https://www.romovia.vlada.gov.sk/</w:t>
              </w:r>
            </w:hyperlink>
          </w:p>
          <w:p w14:paraId="19B49395" w14:textId="387F335B" w:rsidR="00E73E10" w:rsidRDefault="00E73E10" w:rsidP="00E73E10">
            <w:pPr>
              <w:tabs>
                <w:tab w:val="left" w:pos="1695"/>
              </w:tabs>
              <w:jc w:val="both"/>
              <w:rPr>
                <w:rStyle w:val="ui-provider"/>
              </w:rPr>
            </w:pPr>
          </w:p>
          <w:p w14:paraId="305507F7" w14:textId="5206A4FA" w:rsidR="00212380" w:rsidRPr="00532FE9" w:rsidRDefault="00212380" w:rsidP="00212380">
            <w:pPr>
              <w:tabs>
                <w:tab w:val="left" w:pos="1695"/>
              </w:tabs>
              <w:rPr>
                <w:iCs/>
              </w:rPr>
            </w:pPr>
          </w:p>
        </w:tc>
      </w:tr>
      <w:tr w:rsidR="00212380" w14:paraId="419375FE" w14:textId="77777777" w:rsidTr="00B82A4B">
        <w:trPr>
          <w:trHeight w:hRule="exact" w:val="923"/>
          <w:jc w:val="center"/>
        </w:trPr>
        <w:tc>
          <w:tcPr>
            <w:tcW w:w="2699" w:type="dxa"/>
            <w:shd w:val="clear" w:color="auto" w:fill="E2EFD9" w:themeFill="accent6" w:themeFillTint="33"/>
          </w:tcPr>
          <w:p w14:paraId="524C799E" w14:textId="63D1FB6F" w:rsidR="00212380" w:rsidRDefault="00212380">
            <w:pPr>
              <w:tabs>
                <w:tab w:val="left" w:pos="1695"/>
              </w:tabs>
              <w:rPr>
                <w:b/>
              </w:rPr>
            </w:pPr>
            <w:r w:rsidRPr="00C93F0D">
              <w:rPr>
                <w:b/>
              </w:rPr>
              <w:t>Schéma štátnej pomoci/</w:t>
            </w:r>
            <w:r>
              <w:rPr>
                <w:b/>
              </w:rPr>
              <w:t xml:space="preserve"> </w:t>
            </w:r>
            <w:r w:rsidRPr="00C93F0D">
              <w:rPr>
                <w:b/>
              </w:rPr>
              <w:t xml:space="preserve">Schéma pomoci de </w:t>
            </w:r>
            <w:proofErr w:type="spellStart"/>
            <w:r w:rsidRPr="00C93F0D">
              <w:rPr>
                <w:b/>
              </w:rPr>
              <w:t>minimis</w:t>
            </w:r>
            <w:proofErr w:type="spellEnd"/>
            <w:r>
              <w:rPr>
                <w:b/>
              </w:rPr>
              <w:t xml:space="preserve"> </w:t>
            </w:r>
          </w:p>
        </w:tc>
        <w:tc>
          <w:tcPr>
            <w:tcW w:w="6941" w:type="dxa"/>
          </w:tcPr>
          <w:p w14:paraId="5AE295A3" w14:textId="77777777" w:rsidR="00212380" w:rsidRPr="00532FE9" w:rsidRDefault="00212380" w:rsidP="00212380">
            <w:pPr>
              <w:tabs>
                <w:tab w:val="left" w:pos="1695"/>
              </w:tabs>
              <w:jc w:val="both"/>
              <w:rPr>
                <w:iCs/>
              </w:rPr>
            </w:pPr>
            <w:r w:rsidRPr="00532FE9">
              <w:rPr>
                <w:iCs/>
              </w:rPr>
              <w:t>Neuplatňuje sa</w:t>
            </w:r>
          </w:p>
        </w:tc>
      </w:tr>
    </w:tbl>
    <w:p w14:paraId="51225AB4" w14:textId="1D1F502D" w:rsidR="000D19FF" w:rsidRDefault="000D19FF" w:rsidP="009A3281">
      <w:pPr>
        <w:tabs>
          <w:tab w:val="left" w:pos="3225"/>
        </w:tabs>
        <w:contextualSpacing/>
        <w:rPr>
          <w:sz w:val="24"/>
          <w:szCs w:val="24"/>
        </w:rPr>
      </w:pPr>
    </w:p>
    <w:p w14:paraId="55538545" w14:textId="77777777" w:rsidR="008A113E" w:rsidRDefault="008A113E" w:rsidP="009A3281">
      <w:pPr>
        <w:tabs>
          <w:tab w:val="left" w:pos="3225"/>
        </w:tabs>
        <w:contextualSpacing/>
        <w:rPr>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742C96" w14:paraId="18557997" w14:textId="77777777" w:rsidTr="006966EC">
        <w:trPr>
          <w:jc w:val="center"/>
        </w:trPr>
        <w:tc>
          <w:tcPr>
            <w:tcW w:w="0" w:type="auto"/>
            <w:tcBorders>
              <w:bottom w:val="single" w:sz="4" w:space="0" w:color="auto"/>
            </w:tcBorders>
            <w:shd w:val="clear" w:color="auto" w:fill="E2EFD9" w:themeFill="accent6" w:themeFillTint="33"/>
          </w:tcPr>
          <w:p w14:paraId="2DFE8588" w14:textId="77777777" w:rsidR="00742C96" w:rsidRPr="00A060A7" w:rsidRDefault="00742C96" w:rsidP="007818DC">
            <w:pPr>
              <w:tabs>
                <w:tab w:val="left" w:pos="1695"/>
              </w:tabs>
              <w:jc w:val="center"/>
            </w:pPr>
            <w:r w:rsidRPr="00A060A7">
              <w:rPr>
                <w:b/>
              </w:rPr>
              <w:t>Stručný cieľ výzvy</w:t>
            </w:r>
          </w:p>
        </w:tc>
      </w:tr>
      <w:tr w:rsidR="00532FE9" w14:paraId="0687AC41" w14:textId="77777777" w:rsidTr="006966EC">
        <w:trPr>
          <w:jc w:val="center"/>
        </w:trPr>
        <w:tc>
          <w:tcPr>
            <w:tcW w:w="0" w:type="auto"/>
          </w:tcPr>
          <w:p w14:paraId="0621E650" w14:textId="1771AB16" w:rsidR="00C7244F" w:rsidRDefault="003562A1" w:rsidP="00A31B70">
            <w:pPr>
              <w:tabs>
                <w:tab w:val="left" w:pos="1695"/>
              </w:tabs>
              <w:jc w:val="both"/>
              <w:rPr>
                <w:iCs/>
              </w:rPr>
            </w:pPr>
            <w:r w:rsidRPr="00A31B70">
              <w:rPr>
                <w:iCs/>
              </w:rPr>
              <w:t>Výzva je zameraná na podporu</w:t>
            </w:r>
            <w:r w:rsidR="004F0F5E">
              <w:rPr>
                <w:iCs/>
              </w:rPr>
              <w:t xml:space="preserve"> </w:t>
            </w:r>
            <w:r w:rsidR="00ED7900">
              <w:rPr>
                <w:iCs/>
              </w:rPr>
              <w:t>usporiadan</w:t>
            </w:r>
            <w:r w:rsidR="000666BF">
              <w:rPr>
                <w:iCs/>
              </w:rPr>
              <w:t>ia</w:t>
            </w:r>
            <w:r w:rsidR="000535AD">
              <w:rPr>
                <w:iCs/>
              </w:rPr>
              <w:t xml:space="preserve"> </w:t>
            </w:r>
            <w:r w:rsidR="00ED7900">
              <w:rPr>
                <w:iCs/>
              </w:rPr>
              <w:t xml:space="preserve">vlastníckych a užívacích </w:t>
            </w:r>
            <w:r w:rsidR="000666BF">
              <w:rPr>
                <w:iCs/>
              </w:rPr>
              <w:t xml:space="preserve">pomerov </w:t>
            </w:r>
            <w:r w:rsidR="00ED7900">
              <w:rPr>
                <w:iCs/>
              </w:rPr>
              <w:t>k</w:t>
            </w:r>
            <w:r w:rsidR="00821F0A">
              <w:rPr>
                <w:iCs/>
              </w:rPr>
              <w:t> </w:t>
            </w:r>
            <w:r w:rsidR="00ED7900">
              <w:rPr>
                <w:iCs/>
              </w:rPr>
              <w:t>pozemkom</w:t>
            </w:r>
            <w:r w:rsidR="00821F0A">
              <w:rPr>
                <w:iCs/>
              </w:rPr>
              <w:t xml:space="preserve"> </w:t>
            </w:r>
            <w:r w:rsidR="004F0F5E">
              <w:rPr>
                <w:iCs/>
              </w:rPr>
              <w:t xml:space="preserve">v obciach s prítomnosťou </w:t>
            </w:r>
            <w:r w:rsidR="0034614E">
              <w:rPr>
                <w:iCs/>
              </w:rPr>
              <w:t>marginalizovaných rómskych komunít (ďalej len „MRK“)</w:t>
            </w:r>
            <w:r w:rsidR="00C7244F">
              <w:rPr>
                <w:iCs/>
              </w:rPr>
              <w:t xml:space="preserve"> </w:t>
            </w:r>
            <w:r w:rsidR="000535AD">
              <w:rPr>
                <w:iCs/>
              </w:rPr>
              <w:t xml:space="preserve">formou </w:t>
            </w:r>
            <w:r w:rsidR="00C7244F">
              <w:rPr>
                <w:iCs/>
              </w:rPr>
              <w:t xml:space="preserve">jednoduchých pozemkových úprav </w:t>
            </w:r>
            <w:r w:rsidR="00527DF5">
              <w:rPr>
                <w:iCs/>
              </w:rPr>
              <w:t xml:space="preserve">(ďalej aj ako „JPÚ“), </w:t>
            </w:r>
            <w:r w:rsidR="000666BF">
              <w:rPr>
                <w:iCs/>
              </w:rPr>
              <w:t>prioritne</w:t>
            </w:r>
            <w:r w:rsidR="00FA7A22">
              <w:rPr>
                <w:iCs/>
              </w:rPr>
              <w:t xml:space="preserve"> </w:t>
            </w:r>
            <w:r w:rsidR="00C7244F">
              <w:rPr>
                <w:iCs/>
              </w:rPr>
              <w:t xml:space="preserve">v osídleniach MRK. V osobitných prípadoch môže podpora smerovať  do usporiadania vlastníckych a užívacích vzťahov k pozemkom mimo osídlenia MRK za predpokladu splnenia podmienok definovaných </w:t>
            </w:r>
            <w:r w:rsidR="000535AD">
              <w:rPr>
                <w:iCs/>
              </w:rPr>
              <w:t>vo výzve</w:t>
            </w:r>
            <w:r w:rsidR="00ED3852">
              <w:rPr>
                <w:iCs/>
              </w:rPr>
              <w:t>,</w:t>
            </w:r>
            <w:r w:rsidR="000535AD">
              <w:rPr>
                <w:iCs/>
              </w:rPr>
              <w:t xml:space="preserve"> najmä </w:t>
            </w:r>
            <w:r w:rsidR="00C7244F">
              <w:rPr>
                <w:iCs/>
              </w:rPr>
              <w:t xml:space="preserve">v prílohe č. </w:t>
            </w:r>
            <w:r w:rsidR="007E715A">
              <w:rPr>
                <w:iCs/>
              </w:rPr>
              <w:t xml:space="preserve">5 </w:t>
            </w:r>
            <w:r w:rsidR="00C7244F">
              <w:rPr>
                <w:iCs/>
              </w:rPr>
              <w:t xml:space="preserve">výzvy </w:t>
            </w:r>
            <w:r w:rsidR="007E715A" w:rsidRPr="00D8619B">
              <w:rPr>
                <w:i/>
                <w:iCs/>
              </w:rPr>
              <w:t xml:space="preserve">Podmienky súladu projektu s princípmi </w:t>
            </w:r>
            <w:proofErr w:type="spellStart"/>
            <w:r w:rsidR="007E715A" w:rsidRPr="00D8619B">
              <w:rPr>
                <w:i/>
                <w:iCs/>
              </w:rPr>
              <w:t>desegrácie</w:t>
            </w:r>
            <w:proofErr w:type="spellEnd"/>
            <w:r w:rsidR="007E715A" w:rsidRPr="00D8619B">
              <w:rPr>
                <w:i/>
                <w:iCs/>
              </w:rPr>
              <w:t xml:space="preserve">, </w:t>
            </w:r>
            <w:proofErr w:type="spellStart"/>
            <w:r w:rsidR="007E715A" w:rsidRPr="00D8619B">
              <w:rPr>
                <w:i/>
                <w:iCs/>
              </w:rPr>
              <w:t>degetoizácie</w:t>
            </w:r>
            <w:proofErr w:type="spellEnd"/>
            <w:r w:rsidR="007E715A" w:rsidRPr="00D8619B">
              <w:rPr>
                <w:i/>
                <w:iCs/>
              </w:rPr>
              <w:t xml:space="preserve"> a </w:t>
            </w:r>
            <w:proofErr w:type="spellStart"/>
            <w:r w:rsidR="007E715A" w:rsidRPr="00D8619B">
              <w:rPr>
                <w:i/>
                <w:iCs/>
              </w:rPr>
              <w:t>destigmatizácie</w:t>
            </w:r>
            <w:proofErr w:type="spellEnd"/>
            <w:r w:rsidR="00C7244F">
              <w:rPr>
                <w:iCs/>
              </w:rPr>
              <w:t>.</w:t>
            </w:r>
          </w:p>
          <w:p w14:paraId="2465F029" w14:textId="7B3D6253" w:rsidR="00124A68" w:rsidRDefault="00124A68" w:rsidP="00A31B70">
            <w:pPr>
              <w:jc w:val="both"/>
              <w:rPr>
                <w:b/>
                <w:iCs/>
              </w:rPr>
            </w:pPr>
            <w:r w:rsidRPr="00124A68">
              <w:rPr>
                <w:b/>
                <w:iCs/>
              </w:rPr>
              <w:t>V rámci výzvy sú oprávnené nasledovné hlavné aktivity projektu:</w:t>
            </w:r>
          </w:p>
          <w:p w14:paraId="268097A5" w14:textId="2DDCB35B" w:rsidR="00124A68" w:rsidRPr="00D8619B" w:rsidRDefault="00124A68" w:rsidP="00124A68">
            <w:pPr>
              <w:pStyle w:val="Odsekzoznamu"/>
              <w:numPr>
                <w:ilvl w:val="0"/>
                <w:numId w:val="52"/>
              </w:numPr>
              <w:tabs>
                <w:tab w:val="left" w:pos="1695"/>
              </w:tabs>
              <w:jc w:val="both"/>
            </w:pPr>
            <w:r w:rsidRPr="00D8619B">
              <w:rPr>
                <w:rFonts w:ascii="Calibri" w:hAnsi="Calibri" w:cs="Calibri"/>
              </w:rPr>
              <w:lastRenderedPageBreak/>
              <w:t xml:space="preserve">Podpora usporiadania právnych vzťahov k pozemkom </w:t>
            </w:r>
            <w:r w:rsidR="00877694">
              <w:rPr>
                <w:rFonts w:ascii="Calibri" w:hAnsi="Calibri" w:cs="Calibri"/>
              </w:rPr>
              <w:t xml:space="preserve">pod </w:t>
            </w:r>
            <w:r w:rsidRPr="00D8619B">
              <w:rPr>
                <w:rFonts w:ascii="Calibri" w:hAnsi="Calibri" w:cs="Calibri"/>
              </w:rPr>
              <w:t>osídlení</w:t>
            </w:r>
            <w:r w:rsidR="00877694">
              <w:rPr>
                <w:rFonts w:ascii="Calibri" w:hAnsi="Calibri" w:cs="Calibri"/>
              </w:rPr>
              <w:t>m</w:t>
            </w:r>
            <w:r w:rsidRPr="00D8619B">
              <w:rPr>
                <w:rFonts w:ascii="Calibri" w:hAnsi="Calibri" w:cs="Calibri"/>
              </w:rPr>
              <w:t xml:space="preserve"> MRK</w:t>
            </w:r>
            <w:r w:rsidRPr="00D8619B">
              <w:t xml:space="preserve"> </w:t>
            </w:r>
          </w:p>
          <w:p w14:paraId="2E466438" w14:textId="77777777" w:rsidR="00124A68" w:rsidRPr="00D8619B" w:rsidRDefault="00124A68" w:rsidP="00124A68">
            <w:pPr>
              <w:pStyle w:val="Odsekzoznamu"/>
              <w:numPr>
                <w:ilvl w:val="0"/>
                <w:numId w:val="52"/>
              </w:numPr>
              <w:tabs>
                <w:tab w:val="left" w:pos="1695"/>
              </w:tabs>
              <w:jc w:val="both"/>
            </w:pPr>
            <w:r w:rsidRPr="00D8619B">
              <w:t>Podpora usporiadania právnych vzťahov k pozemkom v rozšírenom osídlení MRK</w:t>
            </w:r>
          </w:p>
          <w:p w14:paraId="5D7F7290" w14:textId="77777777" w:rsidR="00124A68" w:rsidRPr="007B31F6" w:rsidRDefault="00124A68" w:rsidP="00124A68">
            <w:pPr>
              <w:pStyle w:val="Odsekzoznamu"/>
              <w:numPr>
                <w:ilvl w:val="0"/>
                <w:numId w:val="52"/>
              </w:numPr>
              <w:jc w:val="both"/>
            </w:pPr>
            <w:r w:rsidRPr="00D8619B">
              <w:rPr>
                <w:rFonts w:ascii="Calibri" w:hAnsi="Calibri" w:cs="Calibri"/>
              </w:rPr>
              <w:t xml:space="preserve">Podpora usporiadania právnych vzťahov k pozemkom mimo osídlenia MRK </w:t>
            </w:r>
          </w:p>
          <w:p w14:paraId="7D5ADD51" w14:textId="77777777" w:rsidR="00124A68" w:rsidRPr="007B31F6" w:rsidRDefault="00124A68" w:rsidP="00124A68">
            <w:pPr>
              <w:pStyle w:val="Odsekzoznamu"/>
              <w:numPr>
                <w:ilvl w:val="0"/>
                <w:numId w:val="52"/>
              </w:numPr>
            </w:pPr>
            <w:r w:rsidRPr="00D8619B">
              <w:rPr>
                <w:rFonts w:ascii="Calibri" w:hAnsi="Calibri" w:cs="Calibri"/>
              </w:rPr>
              <w:t>Vykonanie projektu jednoduchých pozemkových úprav</w:t>
            </w:r>
          </w:p>
          <w:p w14:paraId="794BF3E6" w14:textId="5C763D50" w:rsidR="00A722FA" w:rsidRDefault="003562A1" w:rsidP="00A31B70">
            <w:pPr>
              <w:jc w:val="both"/>
              <w:rPr>
                <w:iCs/>
              </w:rPr>
            </w:pPr>
            <w:r w:rsidRPr="00A31B70">
              <w:rPr>
                <w:b/>
                <w:iCs/>
              </w:rPr>
              <w:t>Cieľom výzvy</w:t>
            </w:r>
            <w:r>
              <w:rPr>
                <w:iCs/>
              </w:rPr>
              <w:t xml:space="preserve"> je </w:t>
            </w:r>
            <w:r w:rsidR="00812616">
              <w:rPr>
                <w:iCs/>
              </w:rPr>
              <w:t xml:space="preserve">usporiadanie </w:t>
            </w:r>
            <w:r w:rsidR="007E21F0">
              <w:rPr>
                <w:iCs/>
              </w:rPr>
              <w:t>vlastníckych a užívacích vzťahov k pozemkom v prospech obce</w:t>
            </w:r>
            <w:r w:rsidR="003D02F1">
              <w:rPr>
                <w:iCs/>
              </w:rPr>
              <w:t>,</w:t>
            </w:r>
            <w:r w:rsidR="007E21F0">
              <w:rPr>
                <w:iCs/>
              </w:rPr>
              <w:t xml:space="preserve"> v dôsledku čoho</w:t>
            </w:r>
            <w:r w:rsidR="00CA5323">
              <w:rPr>
                <w:iCs/>
              </w:rPr>
              <w:t xml:space="preserve"> </w:t>
            </w:r>
            <w:r w:rsidR="007E21F0" w:rsidRPr="00FC6F82">
              <w:rPr>
                <w:iCs/>
              </w:rPr>
              <w:t xml:space="preserve">sa umožní komplexný rozvoj obce a osídlenia prostredníctvom </w:t>
            </w:r>
            <w:r w:rsidR="0034614E" w:rsidRPr="00FC6F82">
              <w:rPr>
                <w:iCs/>
              </w:rPr>
              <w:t xml:space="preserve">následných </w:t>
            </w:r>
            <w:r w:rsidR="007E21F0" w:rsidRPr="00FC6F82">
              <w:rPr>
                <w:iCs/>
              </w:rPr>
              <w:t>kombinovaných aktivít z ESF+ a investícií z</w:t>
            </w:r>
            <w:r w:rsidR="00CA5323">
              <w:rPr>
                <w:iCs/>
              </w:rPr>
              <w:t> </w:t>
            </w:r>
            <w:r w:rsidR="007E21F0" w:rsidRPr="00FC6F82">
              <w:rPr>
                <w:iCs/>
              </w:rPr>
              <w:t>EFRR</w:t>
            </w:r>
            <w:r w:rsidR="00CA5323">
              <w:rPr>
                <w:iCs/>
              </w:rPr>
              <w:t>. Zároveň sa</w:t>
            </w:r>
            <w:r w:rsidR="00527DF5">
              <w:rPr>
                <w:iCs/>
              </w:rPr>
              <w:t xml:space="preserve"> </w:t>
            </w:r>
            <w:r w:rsidR="007E21F0">
              <w:rPr>
                <w:iCs/>
              </w:rPr>
              <w:t>domácnost</w:t>
            </w:r>
            <w:r w:rsidR="00CA5323">
              <w:rPr>
                <w:iCs/>
              </w:rPr>
              <w:t>iam</w:t>
            </w:r>
            <w:r w:rsidR="007E21F0">
              <w:rPr>
                <w:iCs/>
              </w:rPr>
              <w:t xml:space="preserve"> MRK </w:t>
            </w:r>
            <w:r w:rsidRPr="003562A1">
              <w:rPr>
                <w:bCs/>
                <w:iCs/>
              </w:rPr>
              <w:t xml:space="preserve">vytvoria základné predpoklady na zlepšenie </w:t>
            </w:r>
            <w:r w:rsidR="007E21F0">
              <w:rPr>
                <w:iCs/>
              </w:rPr>
              <w:t xml:space="preserve"> štandard</w:t>
            </w:r>
            <w:r>
              <w:rPr>
                <w:iCs/>
              </w:rPr>
              <w:t>ov</w:t>
            </w:r>
            <w:r w:rsidR="007E21F0">
              <w:rPr>
                <w:iCs/>
              </w:rPr>
              <w:t xml:space="preserve"> </w:t>
            </w:r>
            <w:r w:rsidR="003B7C0C" w:rsidRPr="007E21F0">
              <w:rPr>
                <w:bCs/>
                <w:iCs/>
              </w:rPr>
              <w:t xml:space="preserve">hygieny bývania </w:t>
            </w:r>
            <w:r w:rsidR="007E21F0" w:rsidRPr="007E21F0">
              <w:rPr>
                <w:bCs/>
                <w:iCs/>
              </w:rPr>
              <w:t xml:space="preserve">realizáciou následných opatrení </w:t>
            </w:r>
            <w:r w:rsidR="005765AD">
              <w:rPr>
                <w:bCs/>
                <w:iCs/>
              </w:rPr>
              <w:t xml:space="preserve">v oblasti občianskej vybavenosti obce (kanalizácia, vodovod, prístupové komunikácie a pod.) a opatrení </w:t>
            </w:r>
            <w:r w:rsidR="007E21F0" w:rsidRPr="007E21F0">
              <w:rPr>
                <w:iCs/>
              </w:rPr>
              <w:t>smerujúcich k legalizácii stavieb v prospech obyvateľov MRK</w:t>
            </w:r>
            <w:r w:rsidR="005765AD">
              <w:rPr>
                <w:iCs/>
              </w:rPr>
              <w:t>,</w:t>
            </w:r>
            <w:r w:rsidR="005A0059">
              <w:rPr>
                <w:iCs/>
              </w:rPr>
              <w:t xml:space="preserve"> ako aj</w:t>
            </w:r>
            <w:r w:rsidR="00FA7A22">
              <w:rPr>
                <w:iCs/>
              </w:rPr>
              <w:t xml:space="preserve"> </w:t>
            </w:r>
            <w:r w:rsidR="005A0059">
              <w:rPr>
                <w:iCs/>
              </w:rPr>
              <w:t xml:space="preserve">ďalších opatrení </w:t>
            </w:r>
            <w:proofErr w:type="spellStart"/>
            <w:r w:rsidR="005A0059">
              <w:rPr>
                <w:iCs/>
              </w:rPr>
              <w:t>prispievaj</w:t>
            </w:r>
            <w:r w:rsidR="00FE41CB">
              <w:rPr>
                <w:iCs/>
              </w:rPr>
              <w:t>ú</w:t>
            </w:r>
            <w:r w:rsidR="00A7477B">
              <w:rPr>
                <w:iCs/>
              </w:rPr>
              <w:t>c</w:t>
            </w:r>
            <w:r w:rsidR="0069405C">
              <w:rPr>
                <w:iCs/>
              </w:rPr>
              <w:t>ich</w:t>
            </w:r>
            <w:proofErr w:type="spellEnd"/>
            <w:r w:rsidR="00A7477B">
              <w:rPr>
                <w:iCs/>
              </w:rPr>
              <w:t xml:space="preserve"> </w:t>
            </w:r>
            <w:r w:rsidR="008E105C">
              <w:rPr>
                <w:iCs/>
              </w:rPr>
              <w:t xml:space="preserve">k zlepšeniu kvality života a </w:t>
            </w:r>
            <w:r w:rsidR="005A0059">
              <w:rPr>
                <w:iCs/>
              </w:rPr>
              <w:t> integrácii MRK</w:t>
            </w:r>
            <w:r w:rsidR="007E21F0">
              <w:rPr>
                <w:iCs/>
              </w:rPr>
              <w:t>.</w:t>
            </w:r>
          </w:p>
          <w:p w14:paraId="57E757DC" w14:textId="6C27CA22" w:rsidR="00997F8F" w:rsidRPr="007E21F0" w:rsidRDefault="00997F8F" w:rsidP="00A31B70">
            <w:pPr>
              <w:jc w:val="both"/>
              <w:rPr>
                <w:iCs/>
              </w:rPr>
            </w:pPr>
            <w:r>
              <w:rPr>
                <w:iCs/>
              </w:rPr>
              <w:t>Výzva nadväzuje na výzvu z</w:t>
            </w:r>
            <w:r w:rsidR="007E715A">
              <w:rPr>
                <w:iCs/>
              </w:rPr>
              <w:t> Operačného programu Ľudské zdroje</w:t>
            </w:r>
            <w:r w:rsidR="00ED3852">
              <w:rPr>
                <w:iCs/>
              </w:rPr>
              <w:t xml:space="preserve">, ktorá bola </w:t>
            </w:r>
            <w:r w:rsidR="007E715A">
              <w:rPr>
                <w:iCs/>
              </w:rPr>
              <w:t xml:space="preserve"> </w:t>
            </w:r>
            <w:r w:rsidR="000535AD">
              <w:rPr>
                <w:iCs/>
              </w:rPr>
              <w:t>vyhlásen</w:t>
            </w:r>
            <w:r w:rsidR="00ED3852">
              <w:rPr>
                <w:iCs/>
              </w:rPr>
              <w:t>á</w:t>
            </w:r>
            <w:r w:rsidR="000535AD">
              <w:rPr>
                <w:iCs/>
              </w:rPr>
              <w:t xml:space="preserve"> v rámci programového obdobia</w:t>
            </w:r>
            <w:r>
              <w:rPr>
                <w:iCs/>
              </w:rPr>
              <w:t xml:space="preserve"> 2014-2020</w:t>
            </w:r>
            <w:r w:rsidR="00527DF5">
              <w:rPr>
                <w:iCs/>
              </w:rPr>
              <w:t xml:space="preserve"> </w:t>
            </w:r>
            <w:r>
              <w:rPr>
                <w:iCs/>
              </w:rPr>
              <w:t>s kódom výzvy OPLZ-PO5-2020-4 a</w:t>
            </w:r>
            <w:r w:rsidR="000535AD">
              <w:rPr>
                <w:iCs/>
              </w:rPr>
              <w:t xml:space="preserve"> so </w:t>
            </w:r>
            <w:r>
              <w:rPr>
                <w:iCs/>
              </w:rPr>
              <w:t xml:space="preserve">zameraním na podporu </w:t>
            </w:r>
            <w:r w:rsidR="00527DF5">
              <w:rPr>
                <w:iCs/>
              </w:rPr>
              <w:t>„</w:t>
            </w:r>
            <w:r>
              <w:rPr>
                <w:iCs/>
              </w:rPr>
              <w:t>vysporiadania</w:t>
            </w:r>
            <w:r w:rsidR="00527DF5">
              <w:rPr>
                <w:iCs/>
              </w:rPr>
              <w:t>“</w:t>
            </w:r>
            <w:r>
              <w:rPr>
                <w:iCs/>
              </w:rPr>
              <w:t xml:space="preserve"> majetkovoprávnych vzťahov k pozemkom v obciach s prítomnosťou MRK postupom jednoduchých pozemkových úprav</w:t>
            </w:r>
            <w:r w:rsidR="00527DF5">
              <w:rPr>
                <w:iCs/>
              </w:rPr>
              <w:t xml:space="preserve">. V  kontexte uvedeného, </w:t>
            </w:r>
            <w:r w:rsidR="000535AD">
              <w:rPr>
                <w:iCs/>
              </w:rPr>
              <w:t>jednou z oprávnených hlavných aktivít tejto výzvy</w:t>
            </w:r>
            <w:r w:rsidR="00527DF5">
              <w:rPr>
                <w:iCs/>
              </w:rPr>
              <w:t xml:space="preserve"> je</w:t>
            </w:r>
            <w:r w:rsidR="000535AD">
              <w:rPr>
                <w:iCs/>
              </w:rPr>
              <w:t xml:space="preserve"> podpora tretej fázy </w:t>
            </w:r>
            <w:r w:rsidR="00527DF5">
              <w:rPr>
                <w:iCs/>
              </w:rPr>
              <w:t xml:space="preserve">konania o JPÚ spočívajúca vo vykonaní projektu </w:t>
            </w:r>
            <w:r w:rsidR="00124A68">
              <w:rPr>
                <w:iCs/>
              </w:rPr>
              <w:t>jednoduchých pozemkových úprav</w:t>
            </w:r>
            <w:r w:rsidR="00527DF5">
              <w:rPr>
                <w:iCs/>
              </w:rPr>
              <w:t>.</w:t>
            </w:r>
          </w:p>
          <w:p w14:paraId="2662D83D" w14:textId="29201BF0" w:rsidR="00A722FA" w:rsidRPr="00606463" w:rsidRDefault="00A722FA" w:rsidP="00A31B70">
            <w:pPr>
              <w:tabs>
                <w:tab w:val="left" w:pos="1695"/>
              </w:tabs>
              <w:spacing w:after="0"/>
              <w:jc w:val="both"/>
              <w:rPr>
                <w:rFonts w:ascii="Calibri" w:hAnsi="Calibri" w:cs="Calibri"/>
                <w:b/>
                <w:bCs/>
              </w:rPr>
            </w:pPr>
            <w:r w:rsidRPr="00606463">
              <w:rPr>
                <w:b/>
                <w:bCs/>
                <w:iCs/>
              </w:rPr>
              <w:t>Oprávnený typ</w:t>
            </w:r>
            <w:r w:rsidR="00124A68" w:rsidRPr="00606463">
              <w:rPr>
                <w:b/>
                <w:bCs/>
                <w:iCs/>
              </w:rPr>
              <w:t xml:space="preserve"> </w:t>
            </w:r>
            <w:r w:rsidRPr="00606463">
              <w:rPr>
                <w:b/>
                <w:bCs/>
                <w:iCs/>
              </w:rPr>
              <w:t>akcie:</w:t>
            </w:r>
          </w:p>
          <w:p w14:paraId="7C1D2E57" w14:textId="7BBE2BD0" w:rsidR="00532FE9" w:rsidRPr="00606463" w:rsidRDefault="00A722FA" w:rsidP="00A31B70">
            <w:pPr>
              <w:tabs>
                <w:tab w:val="left" w:pos="1695"/>
              </w:tabs>
              <w:jc w:val="both"/>
            </w:pPr>
            <w:r w:rsidRPr="00606463">
              <w:t>Poskytovanie právnej, konzultačnej a koordinačnej podpory obciam s prítomnosťou MRK v procese vysporiadania pozemkov a legalizácie obydlí vrátane jednoduchých pozemkových úprav.</w:t>
            </w:r>
          </w:p>
        </w:tc>
      </w:tr>
    </w:tbl>
    <w:p w14:paraId="1DE7FBC7" w14:textId="77777777" w:rsidR="00A646FA" w:rsidRDefault="00A646FA" w:rsidP="009A3281">
      <w:pPr>
        <w:tabs>
          <w:tab w:val="left" w:pos="3225"/>
        </w:tabs>
        <w:contextualSpacing/>
        <w:rPr>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6350"/>
      </w:tblGrid>
      <w:tr w:rsidR="00032E20" w14:paraId="5009C180" w14:textId="77777777" w:rsidTr="007818DC">
        <w:trPr>
          <w:trHeight w:hRule="exact" w:val="340"/>
          <w:jc w:val="center"/>
        </w:trPr>
        <w:tc>
          <w:tcPr>
            <w:tcW w:w="9747" w:type="dxa"/>
            <w:gridSpan w:val="2"/>
            <w:shd w:val="clear" w:color="auto" w:fill="E2EFD9" w:themeFill="accent6" w:themeFillTint="33"/>
          </w:tcPr>
          <w:p w14:paraId="67B2C3AD" w14:textId="77777777" w:rsidR="00032E20" w:rsidRDefault="00032E20" w:rsidP="007818DC">
            <w:pPr>
              <w:tabs>
                <w:tab w:val="left" w:pos="1695"/>
              </w:tabs>
              <w:jc w:val="center"/>
            </w:pPr>
            <w:r>
              <w:rPr>
                <w:b/>
              </w:rPr>
              <w:t>Časové vymedzenie výzvy</w:t>
            </w:r>
          </w:p>
        </w:tc>
      </w:tr>
      <w:tr w:rsidR="00032E20" w14:paraId="4A1C90F6" w14:textId="77777777" w:rsidTr="007818DC">
        <w:trPr>
          <w:trHeight w:hRule="exact" w:val="340"/>
          <w:jc w:val="center"/>
        </w:trPr>
        <w:tc>
          <w:tcPr>
            <w:tcW w:w="3397" w:type="dxa"/>
            <w:shd w:val="clear" w:color="auto" w:fill="E2EFD9" w:themeFill="accent6" w:themeFillTint="33"/>
          </w:tcPr>
          <w:p w14:paraId="21513CCB" w14:textId="77777777" w:rsidR="00032E20" w:rsidRPr="003D4BB1" w:rsidRDefault="0000110B" w:rsidP="007818DC">
            <w:pPr>
              <w:tabs>
                <w:tab w:val="left" w:pos="1695"/>
              </w:tabs>
              <w:rPr>
                <w:b/>
              </w:rPr>
            </w:pPr>
            <w:r>
              <w:rPr>
                <w:b/>
              </w:rPr>
              <w:t>Typ výzvy</w:t>
            </w:r>
          </w:p>
        </w:tc>
        <w:tc>
          <w:tcPr>
            <w:tcW w:w="6350" w:type="dxa"/>
          </w:tcPr>
          <w:p w14:paraId="449603CC" w14:textId="142FD41A" w:rsidR="00032E20" w:rsidRPr="00A31B70" w:rsidRDefault="0088257D" w:rsidP="00E339EC">
            <w:pPr>
              <w:tabs>
                <w:tab w:val="left" w:pos="1695"/>
              </w:tabs>
            </w:pPr>
            <w:r w:rsidRPr="00A31B70">
              <w:t>otvorená</w:t>
            </w:r>
          </w:p>
        </w:tc>
      </w:tr>
      <w:tr w:rsidR="00032E20" w14:paraId="4A113843" w14:textId="77777777" w:rsidTr="007818DC">
        <w:trPr>
          <w:trHeight w:hRule="exact" w:val="340"/>
          <w:jc w:val="center"/>
        </w:trPr>
        <w:tc>
          <w:tcPr>
            <w:tcW w:w="3397" w:type="dxa"/>
            <w:shd w:val="clear" w:color="auto" w:fill="E2EFD9" w:themeFill="accent6" w:themeFillTint="33"/>
          </w:tcPr>
          <w:p w14:paraId="44F1FDC4" w14:textId="77777777" w:rsidR="00032E20" w:rsidRDefault="0000110B" w:rsidP="007818DC">
            <w:pPr>
              <w:tabs>
                <w:tab w:val="left" w:pos="1695"/>
              </w:tabs>
              <w:rPr>
                <w:b/>
              </w:rPr>
            </w:pPr>
            <w:r>
              <w:rPr>
                <w:b/>
              </w:rPr>
              <w:t>Dátum vyhlásenia výzvy</w:t>
            </w:r>
          </w:p>
        </w:tc>
        <w:tc>
          <w:tcPr>
            <w:tcW w:w="6350" w:type="dxa"/>
          </w:tcPr>
          <w:p w14:paraId="12A11E39" w14:textId="6E34927D" w:rsidR="00032E20" w:rsidRDefault="00E031B0" w:rsidP="007818DC">
            <w:pPr>
              <w:tabs>
                <w:tab w:val="left" w:pos="1695"/>
              </w:tabs>
            </w:pPr>
            <w:r w:rsidRPr="00E031B0">
              <w:t>12.</w:t>
            </w:r>
            <w:r>
              <w:t xml:space="preserve"> </w:t>
            </w:r>
            <w:r w:rsidRPr="00E031B0">
              <w:t>4</w:t>
            </w:r>
            <w:r w:rsidR="00532FE9" w:rsidRPr="00E031B0">
              <w:t>.</w:t>
            </w:r>
            <w:r>
              <w:t xml:space="preserve"> </w:t>
            </w:r>
            <w:r w:rsidR="00532FE9" w:rsidRPr="00E031B0">
              <w:t>202</w:t>
            </w:r>
            <w:r w:rsidR="00635DCB" w:rsidRPr="00E031B0">
              <w:t>4</w:t>
            </w:r>
          </w:p>
        </w:tc>
      </w:tr>
      <w:tr w:rsidR="0088257D" w14:paraId="324D6DDC" w14:textId="77777777" w:rsidTr="00A31B70">
        <w:trPr>
          <w:trHeight w:hRule="exact" w:val="3758"/>
          <w:jc w:val="center"/>
        </w:trPr>
        <w:tc>
          <w:tcPr>
            <w:tcW w:w="3397" w:type="dxa"/>
            <w:shd w:val="clear" w:color="auto" w:fill="E2EFD9" w:themeFill="accent6" w:themeFillTint="33"/>
          </w:tcPr>
          <w:p w14:paraId="71EAEC80" w14:textId="689EE121" w:rsidR="0088257D" w:rsidRDefault="0088257D" w:rsidP="007818DC">
            <w:pPr>
              <w:tabs>
                <w:tab w:val="left" w:pos="1695"/>
              </w:tabs>
              <w:rPr>
                <w:b/>
              </w:rPr>
            </w:pPr>
            <w:r>
              <w:rPr>
                <w:b/>
              </w:rPr>
              <w:t>Uzávierka hodnotiacich kôl výzvy</w:t>
            </w:r>
          </w:p>
        </w:tc>
        <w:tc>
          <w:tcPr>
            <w:tcW w:w="6350" w:type="dxa"/>
          </w:tcPr>
          <w:p w14:paraId="7D65CB59" w14:textId="5320E01A" w:rsidR="0088257D" w:rsidRDefault="0088257D" w:rsidP="0088257D">
            <w:pPr>
              <w:tabs>
                <w:tab w:val="left" w:pos="1695"/>
              </w:tabs>
            </w:pPr>
            <w:r w:rsidRPr="0088257D">
              <w:t xml:space="preserve">Uzávierka 1. hodnotiaceho kola </w:t>
            </w:r>
            <w:r w:rsidR="00527DF5">
              <w:t>je</w:t>
            </w:r>
            <w:r w:rsidR="00527DF5" w:rsidRPr="0088257D">
              <w:t xml:space="preserve"> </w:t>
            </w:r>
            <w:r w:rsidR="008D6B60">
              <w:t>31</w:t>
            </w:r>
            <w:r w:rsidR="00277942">
              <w:t>.</w:t>
            </w:r>
            <w:r w:rsidR="00F73933">
              <w:t xml:space="preserve"> </w:t>
            </w:r>
            <w:r w:rsidR="008D6B60">
              <w:t>5</w:t>
            </w:r>
            <w:r w:rsidR="00277942">
              <w:t>.</w:t>
            </w:r>
            <w:r w:rsidR="00F73933">
              <w:t xml:space="preserve"> </w:t>
            </w:r>
            <w:r w:rsidR="00247ADE" w:rsidRPr="0088257D">
              <w:t>202</w:t>
            </w:r>
            <w:r w:rsidR="00247ADE">
              <w:t>4</w:t>
            </w:r>
            <w:r w:rsidR="00A4147D">
              <w:t>.</w:t>
            </w:r>
          </w:p>
          <w:p w14:paraId="3A63B2B8" w14:textId="31F1474C" w:rsidR="0088257D" w:rsidRDefault="0088257D" w:rsidP="00A31B70">
            <w:pPr>
              <w:tabs>
                <w:tab w:val="left" w:pos="1695"/>
              </w:tabs>
              <w:jc w:val="both"/>
            </w:pPr>
            <w:r w:rsidRPr="0088257D">
              <w:t xml:space="preserve">Ďalšie hodnotiace kolá sa budú uzatvárať v intervale </w:t>
            </w:r>
            <w:r w:rsidR="008E105C">
              <w:t xml:space="preserve">3 </w:t>
            </w:r>
            <w:r w:rsidRPr="0088257D">
              <w:t>mesiacov</w:t>
            </w:r>
            <w:r w:rsidR="00BF42FF">
              <w:t xml:space="preserve"> vždy 22. dňa príslušného mesiaca</w:t>
            </w:r>
            <w:r w:rsidRPr="0088257D">
              <w:t xml:space="preserve">, a to až do uzavretia výzvy. </w:t>
            </w:r>
          </w:p>
          <w:p w14:paraId="1FCC1BAD" w14:textId="77777777" w:rsidR="00FC183B" w:rsidRPr="008A7202" w:rsidRDefault="00FC183B" w:rsidP="00FC183B">
            <w:pPr>
              <w:tabs>
                <w:tab w:val="left" w:pos="1695"/>
              </w:tabs>
              <w:jc w:val="both"/>
              <w:rPr>
                <w:rFonts w:cstheme="minorHAnsi"/>
              </w:rPr>
            </w:pPr>
            <w:r w:rsidRPr="008A7202">
              <w:rPr>
                <w:rFonts w:cstheme="minorHAnsi"/>
              </w:rPr>
              <w:t xml:space="preserve">S cieľom optimalizovať proces schvaľovania žiadostí o NFP si </w:t>
            </w:r>
            <w:r>
              <w:rPr>
                <w:rFonts w:cstheme="minorHAnsi"/>
              </w:rPr>
              <w:t>p</w:t>
            </w:r>
            <w:r w:rsidRPr="008A7202">
              <w:rPr>
                <w:rFonts w:cstheme="minorHAnsi"/>
              </w:rPr>
              <w:t xml:space="preserve">oskytovateľ vyhradzuje právo počas trvania výzvy aktualizovať termíny uzavretia jednotlivých hodnotiacich kôl, resp. upraviť interval pre uzavretie hodnotiacich kôl. Aktualizácia hodnotiacich kôl sa nepovažuje za zmenu výzvy. </w:t>
            </w:r>
          </w:p>
          <w:p w14:paraId="4F7C7440" w14:textId="77777777" w:rsidR="0088257D" w:rsidRPr="0088257D" w:rsidRDefault="0088257D" w:rsidP="00A31B70">
            <w:pPr>
              <w:tabs>
                <w:tab w:val="left" w:pos="1695"/>
              </w:tabs>
              <w:jc w:val="both"/>
            </w:pPr>
            <w:r w:rsidRPr="0088257D">
              <w:t>V prípade, ak termín uzavretia hodnotiaceho kola pripadne na deň pracovného pokoja</w:t>
            </w:r>
            <w:r w:rsidRPr="0088257D">
              <w:rPr>
                <w:vertAlign w:val="superscript"/>
              </w:rPr>
              <w:footnoteReference w:id="4"/>
            </w:r>
            <w:r w:rsidRPr="0088257D">
              <w:t>, považuje sa za termín uzavretia hodnotiaceho kola prvý nasledujúci pracovný deň.</w:t>
            </w:r>
          </w:p>
          <w:p w14:paraId="0C86AEF0" w14:textId="528D5164" w:rsidR="0088257D" w:rsidRPr="0088257D" w:rsidRDefault="0088257D">
            <w:pPr>
              <w:tabs>
                <w:tab w:val="left" w:pos="1695"/>
              </w:tabs>
            </w:pPr>
            <w:r w:rsidRPr="0088257D">
              <w:t>Termíny uzávierky jednotlivých hodnotiacich kôl sú uvedené v</w:t>
            </w:r>
            <w:r>
              <w:t xml:space="preserve"> </w:t>
            </w:r>
            <w:r w:rsidRPr="0088257D">
              <w:t>ITMS</w:t>
            </w:r>
            <w:r>
              <w:t xml:space="preserve"> a na webovom sídle </w:t>
            </w:r>
            <w:r w:rsidR="007C155B" w:rsidRPr="007C155B">
              <w:t>https://www.romovia.vlada.gov.sk</w:t>
            </w:r>
            <w:r w:rsidR="00BF42FF">
              <w:t>.</w:t>
            </w:r>
          </w:p>
          <w:p w14:paraId="36B568B6" w14:textId="77777777" w:rsidR="0088257D" w:rsidRPr="0088257D" w:rsidRDefault="0088257D" w:rsidP="0088257D">
            <w:pPr>
              <w:tabs>
                <w:tab w:val="left" w:pos="1695"/>
              </w:tabs>
            </w:pPr>
          </w:p>
          <w:p w14:paraId="5C7FEA54" w14:textId="77777777" w:rsidR="0088257D" w:rsidRPr="001A3236" w:rsidDel="0088257D" w:rsidRDefault="0088257D" w:rsidP="007818DC">
            <w:pPr>
              <w:tabs>
                <w:tab w:val="left" w:pos="1695"/>
              </w:tabs>
            </w:pPr>
          </w:p>
        </w:tc>
      </w:tr>
      <w:tr w:rsidR="00032E20" w14:paraId="27689EDD" w14:textId="77777777" w:rsidTr="00A31B70">
        <w:trPr>
          <w:trHeight w:hRule="exact" w:val="6099"/>
          <w:jc w:val="center"/>
        </w:trPr>
        <w:tc>
          <w:tcPr>
            <w:tcW w:w="3397" w:type="dxa"/>
            <w:shd w:val="clear" w:color="auto" w:fill="E2EFD9" w:themeFill="accent6" w:themeFillTint="33"/>
          </w:tcPr>
          <w:p w14:paraId="11A84E17" w14:textId="77777777" w:rsidR="00032E20" w:rsidRDefault="00032E20" w:rsidP="007818DC">
            <w:pPr>
              <w:tabs>
                <w:tab w:val="left" w:pos="1695"/>
              </w:tabs>
              <w:rPr>
                <w:b/>
              </w:rPr>
            </w:pPr>
            <w:r>
              <w:rPr>
                <w:b/>
              </w:rPr>
              <w:lastRenderedPageBreak/>
              <w:t xml:space="preserve">Dátum uzavretia výzvy alebo iná </w:t>
            </w:r>
            <w:r w:rsidRPr="00D3383E">
              <w:rPr>
                <w:b/>
              </w:rPr>
              <w:t>skutočnosť</w:t>
            </w:r>
            <w:r>
              <w:rPr>
                <w:b/>
              </w:rPr>
              <w:t>, na</w:t>
            </w:r>
            <w:r w:rsidRPr="00D3383E">
              <w:rPr>
                <w:b/>
              </w:rPr>
              <w:t xml:space="preserve"> ktorej </w:t>
            </w:r>
            <w:r w:rsidR="0000110B">
              <w:rPr>
                <w:b/>
              </w:rPr>
              <w:t>základe sa výzva uzavrie</w:t>
            </w:r>
          </w:p>
        </w:tc>
        <w:tc>
          <w:tcPr>
            <w:tcW w:w="6350" w:type="dxa"/>
          </w:tcPr>
          <w:p w14:paraId="739A2F7B" w14:textId="77777777" w:rsidR="005A7BCF" w:rsidRDefault="001B4CD9" w:rsidP="00A31B70">
            <w:pPr>
              <w:tabs>
                <w:tab w:val="left" w:pos="1695"/>
              </w:tabs>
              <w:jc w:val="both"/>
            </w:pPr>
            <w:r w:rsidRPr="001B4CD9">
              <w:t xml:space="preserve">Poskytovateľ </w:t>
            </w:r>
            <w:r w:rsidRPr="00A31B70">
              <w:rPr>
                <w:b/>
              </w:rPr>
              <w:t xml:space="preserve">uzavrie </w:t>
            </w:r>
            <w:r w:rsidRPr="001B4CD9">
              <w:t>výzvu v</w:t>
            </w:r>
            <w:r>
              <w:t> </w:t>
            </w:r>
            <w:r w:rsidRPr="001B4CD9">
              <w:t>prípade</w:t>
            </w:r>
            <w:r>
              <w:t xml:space="preserve"> vyčerpania finančných prostriedkov</w:t>
            </w:r>
            <w:r w:rsidR="005A7BCF">
              <w:t xml:space="preserve"> </w:t>
            </w:r>
            <w:r w:rsidR="005A7BCF" w:rsidRPr="00A31B70">
              <w:t>určených na vyčerpanie vo výzve</w:t>
            </w:r>
            <w:r w:rsidR="005A7BCF">
              <w:t>.</w:t>
            </w:r>
          </w:p>
          <w:p w14:paraId="56D54EC9" w14:textId="3BF1DCC2" w:rsidR="001B4CD9" w:rsidRDefault="001B4CD9" w:rsidP="00A31B70">
            <w:pPr>
              <w:tabs>
                <w:tab w:val="left" w:pos="1695"/>
              </w:tabs>
              <w:jc w:val="both"/>
            </w:pPr>
            <w:r w:rsidRPr="001B4CD9">
              <w:t xml:space="preserve">Poskytovateľ </w:t>
            </w:r>
            <w:r w:rsidRPr="00A31B70">
              <w:rPr>
                <w:b/>
              </w:rPr>
              <w:t>môže výzvu uzavrieť</w:t>
            </w:r>
            <w:r w:rsidRPr="001B4CD9">
              <w:t xml:space="preserve"> na základe svojho rozhodnutia</w:t>
            </w:r>
            <w:r w:rsidR="0067516F">
              <w:t xml:space="preserve"> </w:t>
            </w:r>
            <w:r w:rsidR="00124A68">
              <w:br/>
            </w:r>
            <w:r w:rsidR="0067516F">
              <w:t xml:space="preserve">z </w:t>
            </w:r>
            <w:r w:rsidRPr="001B4CD9">
              <w:t>dôvodu:</w:t>
            </w:r>
          </w:p>
          <w:p w14:paraId="0E530718" w14:textId="680B49E9" w:rsidR="005A7BCF" w:rsidRDefault="005A7BCF" w:rsidP="00A31B70">
            <w:pPr>
              <w:numPr>
                <w:ilvl w:val="0"/>
                <w:numId w:val="41"/>
              </w:numPr>
              <w:tabs>
                <w:tab w:val="left" w:pos="1695"/>
              </w:tabs>
              <w:spacing w:after="0"/>
              <w:jc w:val="both"/>
            </w:pPr>
            <w:r w:rsidRPr="005A7BCF">
              <w:t>exist</w:t>
            </w:r>
            <w:r w:rsidR="00C916F9">
              <w:t>encie</w:t>
            </w:r>
            <w:r w:rsidRPr="005A7BCF">
              <w:t xml:space="preserve"> predpoklad</w:t>
            </w:r>
            <w:r>
              <w:t>u</w:t>
            </w:r>
            <w:r w:rsidRPr="005A7BCF">
              <w:t xml:space="preserve"> vyčerpania finančných prostriedkov </w:t>
            </w:r>
            <w:r w:rsidR="002C0210">
              <w:t>určených na vyčerpanie vo výzve</w:t>
            </w:r>
            <w:r w:rsidR="002C0210">
              <w:rPr>
                <w:rStyle w:val="Odkaznapoznmkupodiarou"/>
              </w:rPr>
              <w:footnoteReference w:id="5"/>
            </w:r>
            <w:r w:rsidR="0067516F">
              <w:t>;</w:t>
            </w:r>
            <w:r w:rsidRPr="005A7BCF">
              <w:t xml:space="preserve"> </w:t>
            </w:r>
          </w:p>
          <w:p w14:paraId="7D702DA5" w14:textId="209C9F02" w:rsidR="0067516F" w:rsidRDefault="001B4CD9" w:rsidP="00A31B70">
            <w:pPr>
              <w:numPr>
                <w:ilvl w:val="0"/>
                <w:numId w:val="41"/>
              </w:numPr>
              <w:tabs>
                <w:tab w:val="left" w:pos="1695"/>
              </w:tabs>
              <w:spacing w:after="0"/>
              <w:jc w:val="both"/>
            </w:pPr>
            <w:r w:rsidRPr="001B4CD9">
              <w:t>nedostatočného dopytu zo strany oprávnených žiadateľov</w:t>
            </w:r>
            <w:r w:rsidR="005A7BCF">
              <w:rPr>
                <w:rStyle w:val="Odkaznapoznmkupodiarou"/>
              </w:rPr>
              <w:footnoteReference w:id="6"/>
            </w:r>
            <w:r w:rsidR="0067516F">
              <w:t>;</w:t>
            </w:r>
          </w:p>
          <w:p w14:paraId="5EB6D7FB" w14:textId="3180D851" w:rsidR="002C0210" w:rsidRDefault="001B4CD9" w:rsidP="00A31B70">
            <w:pPr>
              <w:numPr>
                <w:ilvl w:val="0"/>
                <w:numId w:val="41"/>
              </w:numPr>
              <w:tabs>
                <w:tab w:val="left" w:pos="1695"/>
              </w:tabs>
              <w:spacing w:after="0"/>
              <w:jc w:val="both"/>
            </w:pPr>
            <w:r>
              <w:t>zabezpečenia riadnej fyzickej a/alebo finančnej implementácie Programu Slovensko 2021-2027</w:t>
            </w:r>
            <w:r w:rsidR="005A7BCF">
              <w:rPr>
                <w:rStyle w:val="Odkaznapoznmkupodiarou"/>
              </w:rPr>
              <w:footnoteReference w:id="7"/>
            </w:r>
            <w:r w:rsidR="003562A1">
              <w:t>;</w:t>
            </w:r>
            <w:r w:rsidR="0067516F">
              <w:t xml:space="preserve"> </w:t>
            </w:r>
          </w:p>
          <w:p w14:paraId="6DFB08BF" w14:textId="3F56D330" w:rsidR="0067516F" w:rsidRDefault="0067516F" w:rsidP="00A31B70">
            <w:pPr>
              <w:tabs>
                <w:tab w:val="left" w:pos="1695"/>
              </w:tabs>
              <w:spacing w:after="0"/>
              <w:ind w:left="720"/>
              <w:jc w:val="both"/>
            </w:pPr>
            <w:r>
              <w:t>(ďalej len „P SK“)</w:t>
            </w:r>
            <w:r w:rsidR="003562A1">
              <w:t>.</w:t>
            </w:r>
          </w:p>
          <w:p w14:paraId="410323E0" w14:textId="3621D3D1" w:rsidR="001B4CD9" w:rsidRDefault="001B4CD9" w:rsidP="00A31B70">
            <w:pPr>
              <w:tabs>
                <w:tab w:val="left" w:pos="1695"/>
              </w:tabs>
              <w:spacing w:before="240"/>
              <w:jc w:val="both"/>
            </w:pPr>
            <w:r>
              <w:t>Dátum uzavretia výzvy nie je obmedzený termínmi jednotlivých hodnotiacich kôl. Dátumom uzavretia výzvy sa môže posledné hodnotiace kolo skrátiť</w:t>
            </w:r>
            <w:r w:rsidR="00904063">
              <w:t xml:space="preserve"> alebo predĺžiť</w:t>
            </w:r>
            <w:r>
              <w:t>.</w:t>
            </w:r>
          </w:p>
          <w:p w14:paraId="30842A4F" w14:textId="3DDB0FCB" w:rsidR="001B4CD9" w:rsidRDefault="001B4CD9" w:rsidP="00A31B70">
            <w:pPr>
              <w:tabs>
                <w:tab w:val="left" w:pos="1695"/>
              </w:tabs>
              <w:jc w:val="both"/>
            </w:pPr>
            <w:r>
              <w:t>Presný dátum uzavretia výzvy, spolu s dôvodom uzavretia výzvy, poskytovateľ zverejní prostredníctvom ITMS</w:t>
            </w:r>
            <w:r w:rsidR="002C0210">
              <w:t xml:space="preserve"> a na webovom sídle</w:t>
            </w:r>
            <w:r w:rsidR="008F61E5">
              <w:rPr>
                <w:rStyle w:val="Hypertextovprepojenie"/>
              </w:rPr>
              <w:t xml:space="preserve"> </w:t>
            </w:r>
            <w:hyperlink r:id="rId11" w:history="1">
              <w:r w:rsidR="004C4BF1" w:rsidRPr="004802E7">
                <w:rPr>
                  <w:rStyle w:val="Hypertextovprepojenie"/>
                </w:rPr>
                <w:t>https://www.romovia.vlada.gov.sk</w:t>
              </w:r>
            </w:hyperlink>
            <w:r>
              <w:t xml:space="preserve">, a to najneskôr </w:t>
            </w:r>
            <w:r w:rsidRPr="008B4057">
              <w:t>30 kalendárnych dní</w:t>
            </w:r>
            <w:r w:rsidRPr="00ED3852">
              <w:t xml:space="preserve"> pred</w:t>
            </w:r>
            <w:r>
              <w:t xml:space="preserve"> plánovaným uzavretím výzvy.</w:t>
            </w:r>
          </w:p>
          <w:p w14:paraId="00C8837A" w14:textId="4194C77A" w:rsidR="00032E20" w:rsidRDefault="00032E20" w:rsidP="0090150A">
            <w:pPr>
              <w:tabs>
                <w:tab w:val="left" w:pos="1695"/>
              </w:tabs>
            </w:pPr>
          </w:p>
        </w:tc>
      </w:tr>
    </w:tbl>
    <w:p w14:paraId="73A338F5" w14:textId="77777777" w:rsidR="00032E20" w:rsidRDefault="00032E20" w:rsidP="009A3281">
      <w:pPr>
        <w:tabs>
          <w:tab w:val="left" w:pos="3225"/>
        </w:tabs>
        <w:contextualSpacing/>
        <w:rPr>
          <w:sz w:val="24"/>
          <w:szCs w:val="24"/>
        </w:rPr>
      </w:pPr>
    </w:p>
    <w:tbl>
      <w:tblPr>
        <w:tblW w:w="54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3"/>
        <w:gridCol w:w="6950"/>
      </w:tblGrid>
      <w:tr w:rsidR="00032E20" w14:paraId="70C3266A" w14:textId="77777777" w:rsidTr="00D76F2E">
        <w:trPr>
          <w:jc w:val="center"/>
        </w:trPr>
        <w:tc>
          <w:tcPr>
            <w:tcW w:w="5000" w:type="pct"/>
            <w:gridSpan w:val="2"/>
            <w:shd w:val="clear" w:color="auto" w:fill="E2EFD9" w:themeFill="accent6" w:themeFillTint="33"/>
          </w:tcPr>
          <w:p w14:paraId="57CD0EF1" w14:textId="77777777" w:rsidR="00032E20" w:rsidRDefault="00032E20" w:rsidP="007818DC">
            <w:pPr>
              <w:tabs>
                <w:tab w:val="left" w:pos="1695"/>
              </w:tabs>
              <w:jc w:val="center"/>
            </w:pPr>
            <w:r>
              <w:rPr>
                <w:b/>
              </w:rPr>
              <w:t>Financovanie projektu</w:t>
            </w:r>
          </w:p>
        </w:tc>
      </w:tr>
      <w:tr w:rsidR="00A550C2" w14:paraId="24179AB7" w14:textId="77777777" w:rsidTr="00D76F2E">
        <w:trPr>
          <w:jc w:val="center"/>
        </w:trPr>
        <w:tc>
          <w:tcPr>
            <w:tcW w:w="1498" w:type="pct"/>
            <w:shd w:val="clear" w:color="auto" w:fill="E2EFD9" w:themeFill="accent6" w:themeFillTint="33"/>
          </w:tcPr>
          <w:p w14:paraId="09A59BCF" w14:textId="77777777" w:rsidR="00A550C2" w:rsidRPr="003D4BB1" w:rsidRDefault="00A550C2" w:rsidP="00A550C2">
            <w:pPr>
              <w:tabs>
                <w:tab w:val="left" w:pos="1695"/>
              </w:tabs>
              <w:rPr>
                <w:b/>
              </w:rPr>
            </w:pPr>
            <w:r w:rsidRPr="00FC6F82">
              <w:rPr>
                <w:b/>
              </w:rPr>
              <w:t>Miera spolufinancovania (intenzita pomoci)</w:t>
            </w:r>
          </w:p>
        </w:tc>
        <w:tc>
          <w:tcPr>
            <w:tcW w:w="3502" w:type="pct"/>
          </w:tcPr>
          <w:p w14:paraId="6E2E9053" w14:textId="141F6BCE" w:rsidR="00A550C2" w:rsidRPr="00A550C2" w:rsidRDefault="00A550C2" w:rsidP="00B82A4B">
            <w:pPr>
              <w:tabs>
                <w:tab w:val="left" w:pos="1695"/>
              </w:tabs>
              <w:jc w:val="both"/>
              <w:rPr>
                <w:iCs/>
              </w:rPr>
            </w:pPr>
            <w:r w:rsidRPr="00A550C2">
              <w:rPr>
                <w:iCs/>
              </w:rPr>
              <w:t xml:space="preserve">Financovanie celkových oprávnených výdavkov projektu bude realizované v súlade s pravidlami stanovenými v platnej verzii </w:t>
            </w:r>
            <w:hyperlink r:id="rId12" w:history="1">
              <w:r w:rsidR="00124A68" w:rsidRPr="00124A68">
                <w:rPr>
                  <w:rStyle w:val="Hypertextovprepojenie"/>
                  <w:iCs/>
                </w:rPr>
                <w:t>Stratégie financovania</w:t>
              </w:r>
            </w:hyperlink>
            <w:r w:rsidR="00D13D4E">
              <w:rPr>
                <w:iCs/>
              </w:rPr>
              <w:t>.</w:t>
            </w:r>
          </w:p>
          <w:p w14:paraId="0CC187B6" w14:textId="5ABC7177" w:rsidR="00FF09CB" w:rsidRDefault="00FF09CB" w:rsidP="006966EC">
            <w:pPr>
              <w:tabs>
                <w:tab w:val="left" w:pos="1695"/>
              </w:tabs>
              <w:spacing w:after="0"/>
              <w:jc w:val="both"/>
              <w:rPr>
                <w:iCs/>
                <w:color w:val="000000" w:themeColor="text1"/>
              </w:rPr>
            </w:pPr>
            <w:r>
              <w:rPr>
                <w:iCs/>
                <w:color w:val="000000" w:themeColor="text1"/>
              </w:rPr>
              <w:t>Financovanie rozdelené podľa regiónov</w:t>
            </w:r>
            <w:r w:rsidR="00543262">
              <w:rPr>
                <w:iCs/>
                <w:color w:val="000000" w:themeColor="text1"/>
              </w:rPr>
              <w:t>:</w:t>
            </w:r>
          </w:p>
          <w:p w14:paraId="0A59DAF2" w14:textId="77777777" w:rsidR="00D31631" w:rsidRDefault="00D31631" w:rsidP="006966EC">
            <w:pPr>
              <w:tabs>
                <w:tab w:val="left" w:pos="1695"/>
              </w:tabs>
              <w:spacing w:after="0"/>
              <w:jc w:val="both"/>
              <w:rPr>
                <w:iCs/>
                <w:color w:val="000000" w:themeColor="text1"/>
              </w:rPr>
            </w:pPr>
          </w:p>
          <w:p w14:paraId="00A893EE" w14:textId="338CCC1A" w:rsidR="00FF09CB" w:rsidRPr="006966EC" w:rsidRDefault="0035439D" w:rsidP="006966EC">
            <w:pPr>
              <w:tabs>
                <w:tab w:val="left" w:pos="1695"/>
              </w:tabs>
              <w:spacing w:after="0"/>
              <w:jc w:val="both"/>
              <w:rPr>
                <w:iCs/>
                <w:color w:val="000000" w:themeColor="text1"/>
              </w:rPr>
            </w:pPr>
            <w:r w:rsidRPr="00D8619B">
              <w:rPr>
                <w:b/>
                <w:iCs/>
                <w:color w:val="000000" w:themeColor="text1"/>
              </w:rPr>
              <w:t>m</w:t>
            </w:r>
            <w:r w:rsidR="00FF09CB" w:rsidRPr="00D8619B">
              <w:rPr>
                <w:b/>
                <w:iCs/>
                <w:color w:val="000000" w:themeColor="text1"/>
              </w:rPr>
              <w:t>enej rozvinuté regióny (MRR</w:t>
            </w:r>
            <w:r w:rsidR="00543262" w:rsidRPr="00D8619B">
              <w:rPr>
                <w:b/>
                <w:iCs/>
                <w:color w:val="000000" w:themeColor="text1"/>
              </w:rPr>
              <w:t>)</w:t>
            </w:r>
            <w:r w:rsidR="00726718">
              <w:rPr>
                <w:iCs/>
                <w:color w:val="000000" w:themeColor="text1"/>
              </w:rPr>
              <w:t xml:space="preserve"> – všetky kraje s výnimkou Bratislavského kraja</w:t>
            </w:r>
          </w:p>
          <w:tbl>
            <w:tblPr>
              <w:tblStyle w:val="Mriekatabuky"/>
              <w:tblpPr w:leftFromText="141" w:rightFromText="141" w:vertAnchor="text" w:horzAnchor="margin" w:tblpY="18"/>
              <w:tblOverlap w:val="never"/>
              <w:tblW w:w="0" w:type="auto"/>
              <w:tblLook w:val="04A0" w:firstRow="1" w:lastRow="0" w:firstColumn="1" w:lastColumn="0" w:noHBand="0" w:noVBand="1"/>
            </w:tblPr>
            <w:tblGrid>
              <w:gridCol w:w="1888"/>
              <w:gridCol w:w="1888"/>
              <w:gridCol w:w="1840"/>
            </w:tblGrid>
            <w:tr w:rsidR="003A4C84" w14:paraId="7EECC61D" w14:textId="77777777" w:rsidTr="00B82A4B">
              <w:tc>
                <w:tcPr>
                  <w:tcW w:w="1888" w:type="dxa"/>
                </w:tcPr>
                <w:p w14:paraId="33C5A151" w14:textId="1477707E" w:rsidR="003A4C84" w:rsidRDefault="003A4C84" w:rsidP="00D8619B">
                  <w:pPr>
                    <w:tabs>
                      <w:tab w:val="left" w:pos="1695"/>
                    </w:tabs>
                    <w:rPr>
                      <w:iCs/>
                    </w:rPr>
                  </w:pPr>
                  <w:r>
                    <w:rPr>
                      <w:iCs/>
                    </w:rPr>
                    <w:t>Žiadateľ</w:t>
                  </w:r>
                  <w:r w:rsidR="000D2A6D">
                    <w:rPr>
                      <w:iCs/>
                    </w:rPr>
                    <w:t>/partner</w:t>
                  </w:r>
                </w:p>
              </w:tc>
              <w:tc>
                <w:tcPr>
                  <w:tcW w:w="1888" w:type="dxa"/>
                </w:tcPr>
                <w:p w14:paraId="3FCA6F67" w14:textId="77777777" w:rsidR="003A4C84" w:rsidRDefault="003A4C84" w:rsidP="003A4C84">
                  <w:pPr>
                    <w:tabs>
                      <w:tab w:val="left" w:pos="1695"/>
                    </w:tabs>
                    <w:rPr>
                      <w:iCs/>
                    </w:rPr>
                  </w:pPr>
                  <w:r>
                    <w:rPr>
                      <w:iCs/>
                    </w:rPr>
                    <w:t>Zdroj financovania</w:t>
                  </w:r>
                </w:p>
              </w:tc>
              <w:tc>
                <w:tcPr>
                  <w:tcW w:w="1840" w:type="dxa"/>
                </w:tcPr>
                <w:p w14:paraId="54208720" w14:textId="77777777" w:rsidR="003A4C84" w:rsidRDefault="003A4C84" w:rsidP="003A4C84">
                  <w:pPr>
                    <w:tabs>
                      <w:tab w:val="left" w:pos="1695"/>
                    </w:tabs>
                    <w:jc w:val="right"/>
                    <w:rPr>
                      <w:iCs/>
                    </w:rPr>
                  </w:pPr>
                  <w:r>
                    <w:rPr>
                      <w:iCs/>
                    </w:rPr>
                    <w:t>Miera spolufinancovania (%)</w:t>
                  </w:r>
                </w:p>
              </w:tc>
            </w:tr>
            <w:tr w:rsidR="003A4C84" w14:paraId="56C9CC61" w14:textId="77777777" w:rsidTr="00B82A4B">
              <w:tc>
                <w:tcPr>
                  <w:tcW w:w="1888" w:type="dxa"/>
                  <w:vMerge w:val="restart"/>
                </w:tcPr>
                <w:p w14:paraId="5C795187" w14:textId="0553FCC1" w:rsidR="003A4C84" w:rsidRDefault="003D02F1" w:rsidP="003A4C84">
                  <w:pPr>
                    <w:tabs>
                      <w:tab w:val="left" w:pos="1695"/>
                    </w:tabs>
                    <w:rPr>
                      <w:iCs/>
                    </w:rPr>
                  </w:pPr>
                  <w:r>
                    <w:rPr>
                      <w:iCs/>
                    </w:rPr>
                    <w:t>obec</w:t>
                  </w:r>
                </w:p>
              </w:tc>
              <w:tc>
                <w:tcPr>
                  <w:tcW w:w="1888" w:type="dxa"/>
                </w:tcPr>
                <w:p w14:paraId="35397FC9" w14:textId="77777777" w:rsidR="003A4C84" w:rsidRDefault="003A4C84" w:rsidP="003A4C84">
                  <w:pPr>
                    <w:tabs>
                      <w:tab w:val="left" w:pos="1695"/>
                    </w:tabs>
                    <w:rPr>
                      <w:iCs/>
                    </w:rPr>
                  </w:pPr>
                  <w:r>
                    <w:rPr>
                      <w:iCs/>
                    </w:rPr>
                    <w:t>Zdroj EÚ (ESF+)</w:t>
                  </w:r>
                </w:p>
              </w:tc>
              <w:tc>
                <w:tcPr>
                  <w:tcW w:w="1840" w:type="dxa"/>
                </w:tcPr>
                <w:p w14:paraId="79E81064" w14:textId="77777777" w:rsidR="003A4C84" w:rsidRDefault="003A4C84" w:rsidP="003A4C84">
                  <w:pPr>
                    <w:tabs>
                      <w:tab w:val="left" w:pos="1695"/>
                    </w:tabs>
                    <w:jc w:val="right"/>
                    <w:rPr>
                      <w:iCs/>
                    </w:rPr>
                  </w:pPr>
                  <w:r>
                    <w:rPr>
                      <w:iCs/>
                    </w:rPr>
                    <w:t>85%</w:t>
                  </w:r>
                </w:p>
              </w:tc>
            </w:tr>
            <w:tr w:rsidR="003A4C84" w14:paraId="3769A332" w14:textId="77777777" w:rsidTr="00B82A4B">
              <w:trPr>
                <w:trHeight w:val="271"/>
              </w:trPr>
              <w:tc>
                <w:tcPr>
                  <w:tcW w:w="1888" w:type="dxa"/>
                  <w:vMerge/>
                </w:tcPr>
                <w:p w14:paraId="16B28F6A" w14:textId="77777777" w:rsidR="003A4C84" w:rsidRDefault="003A4C84" w:rsidP="003A4C84">
                  <w:pPr>
                    <w:tabs>
                      <w:tab w:val="left" w:pos="1695"/>
                    </w:tabs>
                    <w:rPr>
                      <w:iCs/>
                    </w:rPr>
                  </w:pPr>
                </w:p>
              </w:tc>
              <w:tc>
                <w:tcPr>
                  <w:tcW w:w="1888" w:type="dxa"/>
                </w:tcPr>
                <w:p w14:paraId="5B3497BE" w14:textId="77777777" w:rsidR="003A4C84" w:rsidRDefault="003A4C84" w:rsidP="003A4C84">
                  <w:pPr>
                    <w:tabs>
                      <w:tab w:val="left" w:pos="1695"/>
                    </w:tabs>
                    <w:rPr>
                      <w:iCs/>
                    </w:rPr>
                  </w:pPr>
                  <w:r>
                    <w:rPr>
                      <w:iCs/>
                    </w:rPr>
                    <w:t>Zdroj ŠR</w:t>
                  </w:r>
                </w:p>
              </w:tc>
              <w:tc>
                <w:tcPr>
                  <w:tcW w:w="1840" w:type="dxa"/>
                </w:tcPr>
                <w:p w14:paraId="0BAE43BF" w14:textId="77777777" w:rsidR="003A4C84" w:rsidRDefault="003A4C84" w:rsidP="003A4C84">
                  <w:pPr>
                    <w:tabs>
                      <w:tab w:val="left" w:pos="1695"/>
                    </w:tabs>
                    <w:jc w:val="right"/>
                    <w:rPr>
                      <w:iCs/>
                    </w:rPr>
                  </w:pPr>
                  <w:r>
                    <w:rPr>
                      <w:iCs/>
                    </w:rPr>
                    <w:t>15%</w:t>
                  </w:r>
                </w:p>
              </w:tc>
            </w:tr>
            <w:tr w:rsidR="003A4C84" w14:paraId="75250748" w14:textId="77777777" w:rsidTr="00B82A4B">
              <w:tc>
                <w:tcPr>
                  <w:tcW w:w="1888" w:type="dxa"/>
                  <w:vMerge/>
                </w:tcPr>
                <w:p w14:paraId="6AA68077" w14:textId="77777777" w:rsidR="003A4C84" w:rsidRDefault="003A4C84" w:rsidP="003A4C84">
                  <w:pPr>
                    <w:tabs>
                      <w:tab w:val="left" w:pos="1695"/>
                    </w:tabs>
                    <w:rPr>
                      <w:iCs/>
                    </w:rPr>
                  </w:pPr>
                </w:p>
              </w:tc>
              <w:tc>
                <w:tcPr>
                  <w:tcW w:w="1888" w:type="dxa"/>
                </w:tcPr>
                <w:p w14:paraId="109B4421" w14:textId="77777777" w:rsidR="003A4C84" w:rsidRDefault="003A4C84" w:rsidP="003A4C84">
                  <w:pPr>
                    <w:tabs>
                      <w:tab w:val="left" w:pos="1695"/>
                    </w:tabs>
                    <w:rPr>
                      <w:iCs/>
                    </w:rPr>
                  </w:pPr>
                  <w:r>
                    <w:rPr>
                      <w:iCs/>
                    </w:rPr>
                    <w:t>prijímateľ</w:t>
                  </w:r>
                </w:p>
              </w:tc>
              <w:tc>
                <w:tcPr>
                  <w:tcW w:w="1840" w:type="dxa"/>
                </w:tcPr>
                <w:p w14:paraId="2F9152DF" w14:textId="77777777" w:rsidR="003A4C84" w:rsidRDefault="003A4C84" w:rsidP="003A4C84">
                  <w:pPr>
                    <w:tabs>
                      <w:tab w:val="left" w:pos="1695"/>
                    </w:tabs>
                    <w:jc w:val="right"/>
                    <w:rPr>
                      <w:iCs/>
                    </w:rPr>
                  </w:pPr>
                  <w:r>
                    <w:rPr>
                      <w:iCs/>
                    </w:rPr>
                    <w:t>0%</w:t>
                  </w:r>
                </w:p>
              </w:tc>
            </w:tr>
          </w:tbl>
          <w:p w14:paraId="38396E0A" w14:textId="77777777" w:rsidR="00A550C2" w:rsidRDefault="00A550C2" w:rsidP="00B82A4B">
            <w:pPr>
              <w:rPr>
                <w:sz w:val="20"/>
                <w:szCs w:val="20"/>
              </w:rPr>
            </w:pPr>
          </w:p>
          <w:p w14:paraId="1AECC65A" w14:textId="08823135" w:rsidR="007E21F0" w:rsidRDefault="007E21F0" w:rsidP="006966EC">
            <w:pPr>
              <w:spacing w:after="0"/>
              <w:rPr>
                <w:sz w:val="20"/>
                <w:szCs w:val="20"/>
              </w:rPr>
            </w:pPr>
          </w:p>
          <w:p w14:paraId="462FCB86" w14:textId="2A2EF7FB" w:rsidR="00543262" w:rsidRDefault="00543262" w:rsidP="006966EC">
            <w:pPr>
              <w:tabs>
                <w:tab w:val="left" w:pos="1695"/>
              </w:tabs>
              <w:spacing w:after="0"/>
              <w:jc w:val="both"/>
              <w:rPr>
                <w:iCs/>
                <w:color w:val="000000" w:themeColor="text1"/>
              </w:rPr>
            </w:pPr>
            <w:r w:rsidRPr="00D8619B">
              <w:rPr>
                <w:b/>
                <w:iCs/>
                <w:color w:val="000000" w:themeColor="text1"/>
              </w:rPr>
              <w:t>viac rozvinuté regióny (VRR)</w:t>
            </w:r>
            <w:r w:rsidR="00726718" w:rsidRPr="00D8619B">
              <w:rPr>
                <w:b/>
                <w:iCs/>
                <w:color w:val="000000" w:themeColor="text1"/>
              </w:rPr>
              <w:t xml:space="preserve"> </w:t>
            </w:r>
            <w:r w:rsidR="00726718">
              <w:rPr>
                <w:iCs/>
                <w:color w:val="000000" w:themeColor="text1"/>
              </w:rPr>
              <w:t>- Bratislavský kraj</w:t>
            </w:r>
          </w:p>
          <w:tbl>
            <w:tblPr>
              <w:tblStyle w:val="Mriekatabuky"/>
              <w:tblpPr w:leftFromText="141" w:rightFromText="141" w:vertAnchor="text" w:horzAnchor="margin" w:tblpY="18"/>
              <w:tblOverlap w:val="never"/>
              <w:tblW w:w="0" w:type="auto"/>
              <w:tblLook w:val="04A0" w:firstRow="1" w:lastRow="0" w:firstColumn="1" w:lastColumn="0" w:noHBand="0" w:noVBand="1"/>
            </w:tblPr>
            <w:tblGrid>
              <w:gridCol w:w="1888"/>
              <w:gridCol w:w="1888"/>
              <w:gridCol w:w="1840"/>
            </w:tblGrid>
            <w:tr w:rsidR="00543262" w14:paraId="2CA82048" w14:textId="77777777" w:rsidTr="007222A8">
              <w:tc>
                <w:tcPr>
                  <w:tcW w:w="1888" w:type="dxa"/>
                </w:tcPr>
                <w:p w14:paraId="314028B3" w14:textId="45233D28" w:rsidR="00543262" w:rsidRDefault="00543262" w:rsidP="00D8619B">
                  <w:pPr>
                    <w:tabs>
                      <w:tab w:val="left" w:pos="1695"/>
                    </w:tabs>
                    <w:rPr>
                      <w:iCs/>
                    </w:rPr>
                  </w:pPr>
                  <w:r>
                    <w:rPr>
                      <w:iCs/>
                    </w:rPr>
                    <w:t>Žiadateľ</w:t>
                  </w:r>
                  <w:r w:rsidR="000D2A6D">
                    <w:rPr>
                      <w:iCs/>
                    </w:rPr>
                    <w:t>/partner</w:t>
                  </w:r>
                </w:p>
              </w:tc>
              <w:tc>
                <w:tcPr>
                  <w:tcW w:w="1888" w:type="dxa"/>
                </w:tcPr>
                <w:p w14:paraId="05662669" w14:textId="77777777" w:rsidR="00543262" w:rsidRDefault="00543262" w:rsidP="00543262">
                  <w:pPr>
                    <w:tabs>
                      <w:tab w:val="left" w:pos="1695"/>
                    </w:tabs>
                    <w:rPr>
                      <w:iCs/>
                    </w:rPr>
                  </w:pPr>
                  <w:r>
                    <w:rPr>
                      <w:iCs/>
                    </w:rPr>
                    <w:t>Zdroj financovania</w:t>
                  </w:r>
                </w:p>
              </w:tc>
              <w:tc>
                <w:tcPr>
                  <w:tcW w:w="1840" w:type="dxa"/>
                </w:tcPr>
                <w:p w14:paraId="3ADC3348" w14:textId="77777777" w:rsidR="00543262" w:rsidRDefault="00543262" w:rsidP="00543262">
                  <w:pPr>
                    <w:tabs>
                      <w:tab w:val="left" w:pos="1695"/>
                    </w:tabs>
                    <w:jc w:val="right"/>
                    <w:rPr>
                      <w:iCs/>
                    </w:rPr>
                  </w:pPr>
                  <w:r>
                    <w:rPr>
                      <w:iCs/>
                    </w:rPr>
                    <w:t>Miera spolufinancovania (%)</w:t>
                  </w:r>
                </w:p>
              </w:tc>
            </w:tr>
            <w:tr w:rsidR="00543262" w14:paraId="5273B41D" w14:textId="77777777" w:rsidTr="007222A8">
              <w:tc>
                <w:tcPr>
                  <w:tcW w:w="1888" w:type="dxa"/>
                  <w:vMerge w:val="restart"/>
                </w:tcPr>
                <w:p w14:paraId="48EB3CCD" w14:textId="0214352F" w:rsidR="00543262" w:rsidRDefault="003D02F1" w:rsidP="00543262">
                  <w:pPr>
                    <w:tabs>
                      <w:tab w:val="left" w:pos="1695"/>
                    </w:tabs>
                    <w:rPr>
                      <w:iCs/>
                    </w:rPr>
                  </w:pPr>
                  <w:r>
                    <w:rPr>
                      <w:iCs/>
                    </w:rPr>
                    <w:t>obec</w:t>
                  </w:r>
                </w:p>
              </w:tc>
              <w:tc>
                <w:tcPr>
                  <w:tcW w:w="1888" w:type="dxa"/>
                </w:tcPr>
                <w:p w14:paraId="03886BBA" w14:textId="77777777" w:rsidR="00543262" w:rsidRDefault="00543262" w:rsidP="00543262">
                  <w:pPr>
                    <w:tabs>
                      <w:tab w:val="left" w:pos="1695"/>
                    </w:tabs>
                    <w:rPr>
                      <w:iCs/>
                    </w:rPr>
                  </w:pPr>
                  <w:r>
                    <w:rPr>
                      <w:iCs/>
                    </w:rPr>
                    <w:t>Zdroj EÚ (ESF+)</w:t>
                  </w:r>
                </w:p>
              </w:tc>
              <w:tc>
                <w:tcPr>
                  <w:tcW w:w="1840" w:type="dxa"/>
                </w:tcPr>
                <w:p w14:paraId="23997D96" w14:textId="188FB03C" w:rsidR="00543262" w:rsidRDefault="00543262" w:rsidP="00543262">
                  <w:pPr>
                    <w:tabs>
                      <w:tab w:val="left" w:pos="1695"/>
                    </w:tabs>
                    <w:jc w:val="right"/>
                    <w:rPr>
                      <w:iCs/>
                    </w:rPr>
                  </w:pPr>
                  <w:r>
                    <w:rPr>
                      <w:iCs/>
                    </w:rPr>
                    <w:t>40%</w:t>
                  </w:r>
                </w:p>
              </w:tc>
            </w:tr>
            <w:tr w:rsidR="00543262" w14:paraId="1FD799C8" w14:textId="77777777" w:rsidTr="007222A8">
              <w:trPr>
                <w:trHeight w:val="271"/>
              </w:trPr>
              <w:tc>
                <w:tcPr>
                  <w:tcW w:w="1888" w:type="dxa"/>
                  <w:vMerge/>
                </w:tcPr>
                <w:p w14:paraId="3BD1A775" w14:textId="77777777" w:rsidR="00543262" w:rsidRDefault="00543262" w:rsidP="00543262">
                  <w:pPr>
                    <w:tabs>
                      <w:tab w:val="left" w:pos="1695"/>
                    </w:tabs>
                    <w:rPr>
                      <w:iCs/>
                    </w:rPr>
                  </w:pPr>
                </w:p>
              </w:tc>
              <w:tc>
                <w:tcPr>
                  <w:tcW w:w="1888" w:type="dxa"/>
                </w:tcPr>
                <w:p w14:paraId="7512150F" w14:textId="77777777" w:rsidR="00543262" w:rsidRDefault="00543262" w:rsidP="00543262">
                  <w:pPr>
                    <w:tabs>
                      <w:tab w:val="left" w:pos="1695"/>
                    </w:tabs>
                    <w:rPr>
                      <w:iCs/>
                    </w:rPr>
                  </w:pPr>
                  <w:r>
                    <w:rPr>
                      <w:iCs/>
                    </w:rPr>
                    <w:t>Zdroj ŠR</w:t>
                  </w:r>
                </w:p>
              </w:tc>
              <w:tc>
                <w:tcPr>
                  <w:tcW w:w="1840" w:type="dxa"/>
                </w:tcPr>
                <w:p w14:paraId="51BECD52" w14:textId="4FD6E97D" w:rsidR="00543262" w:rsidRDefault="00543262" w:rsidP="00543262">
                  <w:pPr>
                    <w:tabs>
                      <w:tab w:val="left" w:pos="1695"/>
                    </w:tabs>
                    <w:jc w:val="right"/>
                    <w:rPr>
                      <w:iCs/>
                    </w:rPr>
                  </w:pPr>
                  <w:r>
                    <w:rPr>
                      <w:iCs/>
                    </w:rPr>
                    <w:t>60%</w:t>
                  </w:r>
                </w:p>
              </w:tc>
            </w:tr>
            <w:tr w:rsidR="00543262" w14:paraId="601FFD1E" w14:textId="77777777" w:rsidTr="007222A8">
              <w:tc>
                <w:tcPr>
                  <w:tcW w:w="1888" w:type="dxa"/>
                  <w:vMerge/>
                </w:tcPr>
                <w:p w14:paraId="2D336313" w14:textId="77777777" w:rsidR="00543262" w:rsidRDefault="00543262" w:rsidP="00543262">
                  <w:pPr>
                    <w:tabs>
                      <w:tab w:val="left" w:pos="1695"/>
                    </w:tabs>
                    <w:rPr>
                      <w:iCs/>
                    </w:rPr>
                  </w:pPr>
                </w:p>
              </w:tc>
              <w:tc>
                <w:tcPr>
                  <w:tcW w:w="1888" w:type="dxa"/>
                </w:tcPr>
                <w:p w14:paraId="276CAC71" w14:textId="77777777" w:rsidR="00543262" w:rsidRDefault="00543262" w:rsidP="00543262">
                  <w:pPr>
                    <w:tabs>
                      <w:tab w:val="left" w:pos="1695"/>
                    </w:tabs>
                    <w:rPr>
                      <w:iCs/>
                    </w:rPr>
                  </w:pPr>
                  <w:r>
                    <w:rPr>
                      <w:iCs/>
                    </w:rPr>
                    <w:t>prijímateľ</w:t>
                  </w:r>
                </w:p>
              </w:tc>
              <w:tc>
                <w:tcPr>
                  <w:tcW w:w="1840" w:type="dxa"/>
                </w:tcPr>
                <w:p w14:paraId="0F202B0B" w14:textId="77777777" w:rsidR="00543262" w:rsidRDefault="00543262" w:rsidP="00543262">
                  <w:pPr>
                    <w:tabs>
                      <w:tab w:val="left" w:pos="1695"/>
                    </w:tabs>
                    <w:jc w:val="right"/>
                    <w:rPr>
                      <w:iCs/>
                    </w:rPr>
                  </w:pPr>
                  <w:r>
                    <w:rPr>
                      <w:iCs/>
                    </w:rPr>
                    <w:t>0%</w:t>
                  </w:r>
                </w:p>
              </w:tc>
            </w:tr>
          </w:tbl>
          <w:p w14:paraId="79FB6832" w14:textId="77777777" w:rsidR="00543262" w:rsidRDefault="00543262" w:rsidP="00543262">
            <w:pPr>
              <w:tabs>
                <w:tab w:val="left" w:pos="1695"/>
              </w:tabs>
              <w:jc w:val="both"/>
              <w:rPr>
                <w:iCs/>
                <w:color w:val="000000" w:themeColor="text1"/>
              </w:rPr>
            </w:pPr>
          </w:p>
          <w:p w14:paraId="61E7CEEB" w14:textId="77777777" w:rsidR="00543262" w:rsidRDefault="00543262" w:rsidP="00543262">
            <w:pPr>
              <w:tabs>
                <w:tab w:val="left" w:pos="1695"/>
              </w:tabs>
              <w:jc w:val="both"/>
              <w:rPr>
                <w:iCs/>
                <w:color w:val="000000" w:themeColor="text1"/>
              </w:rPr>
            </w:pPr>
          </w:p>
          <w:p w14:paraId="206D9981" w14:textId="77777777" w:rsidR="00543262" w:rsidRDefault="00543262" w:rsidP="00B82A4B">
            <w:pPr>
              <w:rPr>
                <w:sz w:val="20"/>
                <w:szCs w:val="20"/>
              </w:rPr>
            </w:pPr>
          </w:p>
          <w:p w14:paraId="11B07EA8" w14:textId="77777777" w:rsidR="00FF09CB" w:rsidRDefault="00FF09CB" w:rsidP="00B82A4B">
            <w:pPr>
              <w:rPr>
                <w:sz w:val="20"/>
                <w:szCs w:val="20"/>
              </w:rPr>
            </w:pPr>
          </w:p>
          <w:p w14:paraId="7868A997" w14:textId="77777777" w:rsidR="00FF09CB" w:rsidRPr="00B82A4B" w:rsidRDefault="00FF09CB" w:rsidP="00B82A4B">
            <w:pPr>
              <w:rPr>
                <w:sz w:val="20"/>
                <w:szCs w:val="20"/>
              </w:rPr>
            </w:pPr>
          </w:p>
        </w:tc>
      </w:tr>
      <w:tr w:rsidR="00A550C2" w14:paraId="2C802A1E" w14:textId="77777777" w:rsidTr="00D76F2E">
        <w:trPr>
          <w:jc w:val="center"/>
        </w:trPr>
        <w:tc>
          <w:tcPr>
            <w:tcW w:w="1498" w:type="pct"/>
            <w:shd w:val="clear" w:color="auto" w:fill="E2EFD9" w:themeFill="accent6" w:themeFillTint="33"/>
          </w:tcPr>
          <w:p w14:paraId="38971AF3" w14:textId="6040A0B7" w:rsidR="00A550C2" w:rsidRDefault="00A550C2" w:rsidP="008E307F">
            <w:pPr>
              <w:tabs>
                <w:tab w:val="left" w:pos="1695"/>
              </w:tabs>
              <w:rPr>
                <w:b/>
              </w:rPr>
            </w:pPr>
            <w:r>
              <w:rPr>
                <w:b/>
              </w:rPr>
              <w:lastRenderedPageBreak/>
              <w:t>Fond</w:t>
            </w:r>
          </w:p>
        </w:tc>
        <w:tc>
          <w:tcPr>
            <w:tcW w:w="3502" w:type="pct"/>
          </w:tcPr>
          <w:p w14:paraId="17F1A629" w14:textId="77777777" w:rsidR="00A550C2" w:rsidRDefault="00A550C2" w:rsidP="00A550C2">
            <w:pPr>
              <w:tabs>
                <w:tab w:val="left" w:pos="1695"/>
              </w:tabs>
            </w:pPr>
            <w:r>
              <w:t>Európsky sociálny fond plus (ESF+)</w:t>
            </w:r>
          </w:p>
        </w:tc>
      </w:tr>
    </w:tbl>
    <w:p w14:paraId="4BDC95B8" w14:textId="77777777" w:rsidR="00032E20" w:rsidRDefault="00032E20" w:rsidP="009A3281">
      <w:pPr>
        <w:tabs>
          <w:tab w:val="left" w:pos="3225"/>
        </w:tabs>
        <w:contextualSpacing/>
        <w:rPr>
          <w:sz w:val="24"/>
          <w:szCs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946"/>
      </w:tblGrid>
      <w:tr w:rsidR="00DE1507" w:rsidRPr="00D3383E" w14:paraId="1B0E971C" w14:textId="77777777" w:rsidTr="00662D79">
        <w:trPr>
          <w:jc w:val="center"/>
        </w:trPr>
        <w:tc>
          <w:tcPr>
            <w:tcW w:w="977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4BC68D6" w14:textId="752D4D2D" w:rsidR="00A550C2" w:rsidRPr="00D3383E" w:rsidRDefault="00820856" w:rsidP="00662D79">
            <w:pPr>
              <w:tabs>
                <w:tab w:val="left" w:pos="1695"/>
              </w:tabs>
              <w:jc w:val="center"/>
              <w:rPr>
                <w:b/>
              </w:rPr>
            </w:pPr>
            <w:r>
              <w:rPr>
                <w:b/>
              </w:rPr>
              <w:t>Podmienky poskytnutia príspevku</w:t>
            </w:r>
          </w:p>
        </w:tc>
      </w:tr>
      <w:tr w:rsidR="00F94C6B" w:rsidRPr="00D3383E" w14:paraId="03E8B31E" w14:textId="77777777" w:rsidTr="00B82A4B">
        <w:trPr>
          <w:jc w:val="center"/>
        </w:trPr>
        <w:tc>
          <w:tcPr>
            <w:tcW w:w="9776" w:type="dxa"/>
            <w:gridSpan w:val="2"/>
            <w:tcBorders>
              <w:top w:val="single" w:sz="4" w:space="0" w:color="auto"/>
              <w:left w:val="single" w:sz="4" w:space="0" w:color="auto"/>
              <w:bottom w:val="single" w:sz="4" w:space="0" w:color="auto"/>
              <w:right w:val="single" w:sz="4" w:space="0" w:color="auto"/>
            </w:tcBorders>
          </w:tcPr>
          <w:p w14:paraId="6B48A686" w14:textId="29796885" w:rsidR="00662D79" w:rsidRPr="00AE0337" w:rsidRDefault="00662D79" w:rsidP="00662D79">
            <w:pPr>
              <w:tabs>
                <w:tab w:val="left" w:pos="1695"/>
              </w:tabs>
              <w:jc w:val="both"/>
            </w:pPr>
            <w:r w:rsidRPr="00AE0337">
              <w:t xml:space="preserve">Podmienky poskytnutia príspevku (ďalej len ,,PPP“) predstavujú súbor podmienok, ktorých splnenie je nevyhnutným predpokladom na schválenie </w:t>
            </w:r>
            <w:proofErr w:type="spellStart"/>
            <w:r w:rsidRPr="00AE0337">
              <w:t>ŽoNFP</w:t>
            </w:r>
            <w:proofErr w:type="spellEnd"/>
            <w:r w:rsidR="003D35C9">
              <w:t xml:space="preserve">. </w:t>
            </w:r>
            <w:r w:rsidR="003D35C9" w:rsidRPr="003D35C9">
              <w:t>Výzva alebo tzv. Právny dokument</w:t>
            </w:r>
            <w:r w:rsidR="0014474D">
              <w:t xml:space="preserve"> poskytovateľa</w:t>
            </w:r>
            <w:r w:rsidR="00EB13D0">
              <w:rPr>
                <w:rStyle w:val="Odkaznapoznmkupodiarou"/>
              </w:rPr>
              <w:footnoteReference w:id="8"/>
            </w:r>
            <w:r w:rsidR="003D35C9" w:rsidRPr="003D35C9">
              <w:t xml:space="preserve"> môžu určiť, že PPP sa uplatňujú aj po skončení konania o </w:t>
            </w:r>
            <w:r w:rsidR="003D35C9">
              <w:t>žiadosti</w:t>
            </w:r>
            <w:r w:rsidR="003D35C9" w:rsidRPr="003D35C9">
              <w:t>, t.</w:t>
            </w:r>
            <w:r w:rsidR="003D35C9">
              <w:t xml:space="preserve"> </w:t>
            </w:r>
            <w:r w:rsidR="003D35C9" w:rsidRPr="003D35C9">
              <w:t xml:space="preserve">j. počas uzavretia a účinnosti </w:t>
            </w:r>
            <w:r w:rsidR="006910F5">
              <w:t>Zmluvy o poskytnutí nenávratného finančného príspevku (ďalej len „Zmluva o poskytnutí NFP“)</w:t>
            </w:r>
            <w:r w:rsidRPr="00AE0337">
              <w:t xml:space="preserve"> </w:t>
            </w:r>
            <w:r w:rsidR="003D35C9" w:rsidRPr="003D35C9">
              <w:t xml:space="preserve">v takom prípade výzva alebo Právny dokument </w:t>
            </w:r>
            <w:r w:rsidR="00DE1C34">
              <w:t xml:space="preserve">poskytovateľa </w:t>
            </w:r>
            <w:r w:rsidR="003D35C9" w:rsidRPr="003D35C9">
              <w:t>určia, v akom rozsahu a akým spôsobom sa PPP uplatnia</w:t>
            </w:r>
            <w:r w:rsidRPr="00AE0337">
              <w:t xml:space="preserve">. </w:t>
            </w:r>
          </w:p>
          <w:p w14:paraId="5D295F82" w14:textId="31AB88AA" w:rsidR="00662D79" w:rsidRPr="006C4955" w:rsidRDefault="00662D79" w:rsidP="00662D79">
            <w:pPr>
              <w:tabs>
                <w:tab w:val="left" w:pos="1695"/>
              </w:tabs>
              <w:jc w:val="both"/>
            </w:pPr>
            <w:r w:rsidRPr="00AE0337">
              <w:t xml:space="preserve">PPP overuje </w:t>
            </w:r>
            <w:r w:rsidR="00AE0337">
              <w:t>p</w:t>
            </w:r>
            <w:r w:rsidRPr="00AE0337">
              <w:t xml:space="preserve">oskytovateľ v procese schvaľovania </w:t>
            </w:r>
            <w:proofErr w:type="spellStart"/>
            <w:r w:rsidRPr="00AE0337">
              <w:t>ŽoNFP</w:t>
            </w:r>
            <w:proofErr w:type="spellEnd"/>
            <w:r w:rsidRPr="00AE0337">
              <w:t xml:space="preserve"> (konanie o žiadosti podľa § 16 zákona o príspevkoch z fondov EÚ), </w:t>
            </w:r>
            <w:r w:rsidR="006910F5" w:rsidRPr="006910F5">
              <w:t xml:space="preserve">pred zaslaním návrhu Zmluvy o poskytnutí NFP </w:t>
            </w:r>
            <w:r w:rsidR="006910F5">
              <w:t xml:space="preserve">úspešnému žiadateľovi, </w:t>
            </w:r>
            <w:r w:rsidR="006910F5" w:rsidRPr="006910F5">
              <w:t>ako aj počas platnosti a účinnosti Zmluvy o poskytnutí NFP</w:t>
            </w:r>
            <w:r w:rsidR="005A0059">
              <w:t>,</w:t>
            </w:r>
            <w:r w:rsidR="006910F5" w:rsidRPr="006910F5">
              <w:t xml:space="preserve"> a to v závislosti od okamihu/doby plnenia</w:t>
            </w:r>
            <w:r w:rsidR="003D35C9">
              <w:t>/uplatniteľnosti</w:t>
            </w:r>
            <w:r w:rsidR="006910F5" w:rsidRPr="006910F5">
              <w:t xml:space="preserve"> PPP, ktoré musí žiadateľ/prijímateľ</w:t>
            </w:r>
            <w:r w:rsidR="000D2A6D">
              <w:t>/partner</w:t>
            </w:r>
            <w:r w:rsidR="006910F5" w:rsidRPr="006910F5">
              <w:t xml:space="preserve"> splniť na to, aby mu bol schválený a následne vyplatený</w:t>
            </w:r>
            <w:r w:rsidR="001B21A9">
              <w:t xml:space="preserve"> nenávratný finančný príspevok (ďalej len „</w:t>
            </w:r>
            <w:r w:rsidR="006910F5" w:rsidRPr="006910F5">
              <w:t>NFP</w:t>
            </w:r>
            <w:r w:rsidR="001B21A9">
              <w:t>“)</w:t>
            </w:r>
            <w:r w:rsidRPr="006C4955">
              <w:t xml:space="preserve">. </w:t>
            </w:r>
            <w:r w:rsidR="003D35C9">
              <w:t xml:space="preserve"> </w:t>
            </w:r>
          </w:p>
          <w:p w14:paraId="5F5A3B2B" w14:textId="207AFE81" w:rsidR="00E63DB2" w:rsidRPr="00E63DB2" w:rsidRDefault="00E63DB2" w:rsidP="00E63DB2">
            <w:pPr>
              <w:tabs>
                <w:tab w:val="left" w:pos="1695"/>
              </w:tabs>
              <w:jc w:val="both"/>
            </w:pPr>
            <w:r w:rsidRPr="00A31B70">
              <w:t xml:space="preserve">Ak poskytovateľ v čase medzi vydaním rozhodnutia o schválení </w:t>
            </w:r>
            <w:proofErr w:type="spellStart"/>
            <w:r w:rsidRPr="00A31B70">
              <w:t>ŽoNFP</w:t>
            </w:r>
            <w:proofErr w:type="spellEnd"/>
            <w:r w:rsidRPr="00A31B70">
              <w:t xml:space="preserve"> a uzavretím Zmluvy o poskytnutí NFP zistí, že niektorá z PPP nie je splnená,  nepristúpi poskytovateľ k uzatvoreniu Zmluvy o poskytnutí NFP.</w:t>
            </w:r>
          </w:p>
          <w:p w14:paraId="1741EFBF" w14:textId="7F5794C9" w:rsidR="00662D79" w:rsidRPr="000B28D0" w:rsidRDefault="00662D79" w:rsidP="00662D79">
            <w:pPr>
              <w:tabs>
                <w:tab w:val="left" w:pos="1695"/>
              </w:tabs>
              <w:jc w:val="both"/>
            </w:pPr>
            <w:r w:rsidRPr="00E864BC">
              <w:t xml:space="preserve">Ak počas </w:t>
            </w:r>
            <w:r w:rsidR="00E63DB2">
              <w:t xml:space="preserve">trvania zmluvného vzťahu medzi poskytovateľom a prijímateľom (na základe uzavretej Zmluvy o poskytnutí NFP) </w:t>
            </w:r>
            <w:r w:rsidRPr="00E864BC">
              <w:t xml:space="preserve">dôjde k zisteniu, že niektorá z PPP nie je splnená, poskytovateľ je oprávnený vyvodiť právne dôsledky vo vzťahu k prijímateľovi v súlade s príslušnými ustanoveniami </w:t>
            </w:r>
            <w:r w:rsidR="006910F5">
              <w:t>Zmluvy o poskytnutí NFP</w:t>
            </w:r>
            <w:r w:rsidRPr="000B28D0">
              <w:t>.</w:t>
            </w:r>
          </w:p>
          <w:p w14:paraId="57972CFB" w14:textId="77777777" w:rsidR="00662D79" w:rsidRPr="00E81BC0" w:rsidRDefault="00662D79" w:rsidP="00662D79">
            <w:pPr>
              <w:tabs>
                <w:tab w:val="left" w:pos="1695"/>
              </w:tabs>
              <w:jc w:val="both"/>
            </w:pPr>
            <w:r w:rsidRPr="00ED1875">
              <w:t xml:space="preserve">PPP stanovené v tejto výzve musia byť splnené bez ohľadu na skutočnosť, či ich úplné znenie je priamo uvedené v texte výzvy alebo je uvádzané, resp. bližšie popísané v dokumente/dokumentoch, na ktoré sa táto výzva odvoláva. </w:t>
            </w:r>
          </w:p>
          <w:p w14:paraId="5DA574AB" w14:textId="414CE737" w:rsidR="00662D79" w:rsidRPr="006E0BB0" w:rsidRDefault="00662D79" w:rsidP="00662D79">
            <w:pPr>
              <w:tabs>
                <w:tab w:val="left" w:pos="1695"/>
              </w:tabs>
              <w:jc w:val="both"/>
            </w:pPr>
            <w:r w:rsidRPr="00E81BC0">
              <w:t>Výzva pre každú PPP uvádza</w:t>
            </w:r>
            <w:r w:rsidRPr="00625476">
              <w:t xml:space="preserve"> jej bližšiu špecifikáciu, ako aj spôsob preukázania jej splnenia žiadateľom</w:t>
            </w:r>
            <w:r w:rsidR="000D2A6D">
              <w:t>/partnerom</w:t>
            </w:r>
            <w:r w:rsidR="003D35C9">
              <w:t>,</w:t>
            </w:r>
            <w:r w:rsidRPr="00625476">
              <w:t xml:space="preserve"> spôsob overenia zo strany </w:t>
            </w:r>
            <w:r w:rsidRPr="006E0BB0">
              <w:t>poskytovateľa</w:t>
            </w:r>
            <w:r w:rsidR="003D35C9">
              <w:t xml:space="preserve"> ako aj moment ukončenia uplatniteľnosti PPP</w:t>
            </w:r>
            <w:r w:rsidRPr="006E0BB0">
              <w:t xml:space="preserve">, vrátane požiadaviek na predloženie povinných príloh </w:t>
            </w:r>
            <w:proofErr w:type="spellStart"/>
            <w:r w:rsidRPr="006E0BB0">
              <w:t>ŽoNFP</w:t>
            </w:r>
            <w:proofErr w:type="spellEnd"/>
            <w:r w:rsidRPr="006E0BB0">
              <w:t xml:space="preserve">. Výnimkou sú prípady, kedy poskytovateľ priamo bez súčinnosti so žiadateľom overí splnenie PPP prostredníctvom overenia údajov a informácií vo </w:t>
            </w:r>
            <w:r w:rsidRPr="006E0BB0">
              <w:lastRenderedPageBreak/>
              <w:t>verejne dostupných registroch alebo prostredníctvom integrácii v ITMS; o tomto spôsobe overenia je  žiadateľ informovaný v bližšom popise spôsobu preukázania splnenia konkrétnej PPP vo výzve.</w:t>
            </w:r>
          </w:p>
          <w:p w14:paraId="2F79BC02" w14:textId="414ED79D" w:rsidR="00662D79" w:rsidRPr="00381B1B" w:rsidRDefault="00662D79" w:rsidP="00662D79">
            <w:pPr>
              <w:tabs>
                <w:tab w:val="left" w:pos="1695"/>
              </w:tabs>
              <w:jc w:val="both"/>
            </w:pPr>
            <w:r w:rsidRPr="00381B1B">
              <w:t xml:space="preserve">Pri overovaní splnenia PPP integračnou akciou prostredníctvom ITMS alebo prostredníctvom elektronických verejných registrov, poskytovateľ vyzve žiadateľa na doplnenie </w:t>
            </w:r>
            <w:proofErr w:type="spellStart"/>
            <w:r w:rsidRPr="00381B1B">
              <w:t>ŽoNFP</w:t>
            </w:r>
            <w:proofErr w:type="spellEnd"/>
            <w:r w:rsidRPr="00381B1B">
              <w:t xml:space="preserve"> a preukázanie splnenia PPP prostredníctvom predloženia relevantného potvrdenia o jej splnení v prípadoch: </w:t>
            </w:r>
          </w:p>
          <w:p w14:paraId="6C2E642D" w14:textId="77777777" w:rsidR="00662D79" w:rsidRPr="00AE0337" w:rsidRDefault="00662D79" w:rsidP="00662D79">
            <w:pPr>
              <w:pStyle w:val="Odsekzoznamu"/>
              <w:numPr>
                <w:ilvl w:val="0"/>
                <w:numId w:val="12"/>
              </w:numPr>
              <w:tabs>
                <w:tab w:val="left" w:pos="1695"/>
              </w:tabs>
              <w:spacing w:line="256" w:lineRule="auto"/>
              <w:jc w:val="both"/>
            </w:pPr>
            <w:r w:rsidRPr="00381B1B">
              <w:t>neúspešnej integračnej akcie</w:t>
            </w:r>
            <w:r w:rsidRPr="00AE0337">
              <w:rPr>
                <w:rStyle w:val="Odkaznapoznmkupodiarou"/>
              </w:rPr>
              <w:footnoteReference w:id="9"/>
            </w:r>
            <w:r w:rsidRPr="00AE0337">
              <w:t>;</w:t>
            </w:r>
          </w:p>
          <w:p w14:paraId="4AC60F2E" w14:textId="77777777" w:rsidR="00662D79" w:rsidRPr="00BA21B7" w:rsidRDefault="00662D79" w:rsidP="00662D79">
            <w:pPr>
              <w:pStyle w:val="Odsekzoznamu"/>
              <w:numPr>
                <w:ilvl w:val="0"/>
                <w:numId w:val="12"/>
              </w:numPr>
              <w:tabs>
                <w:tab w:val="left" w:pos="1695"/>
              </w:tabs>
              <w:spacing w:line="256" w:lineRule="auto"/>
              <w:jc w:val="both"/>
            </w:pPr>
            <w:r w:rsidRPr="00BA21B7">
              <w:t>ak sa týmto overením zistí nesplnenie PPP;</w:t>
            </w:r>
          </w:p>
          <w:p w14:paraId="2B4122DE" w14:textId="77777777" w:rsidR="00662D79" w:rsidRPr="006C4955" w:rsidRDefault="00662D79" w:rsidP="00662D79">
            <w:pPr>
              <w:pStyle w:val="Odsekzoznamu"/>
              <w:numPr>
                <w:ilvl w:val="0"/>
                <w:numId w:val="12"/>
              </w:numPr>
              <w:tabs>
                <w:tab w:val="left" w:pos="1695"/>
              </w:tabs>
              <w:spacing w:line="256" w:lineRule="auto"/>
              <w:jc w:val="both"/>
            </w:pPr>
            <w:r w:rsidRPr="006C4955">
              <w:t>ak má poskytovateľ akúkoľvek pochybnosť o splnení PPP.</w:t>
            </w:r>
          </w:p>
          <w:p w14:paraId="7CE3593D" w14:textId="49EE0E8A" w:rsidR="00662D79" w:rsidRPr="00ED1875" w:rsidRDefault="00662D79" w:rsidP="00662D79">
            <w:pPr>
              <w:tabs>
                <w:tab w:val="left" w:pos="1695"/>
              </w:tabs>
              <w:jc w:val="both"/>
            </w:pPr>
            <w:r w:rsidRPr="006C4955">
              <w:t xml:space="preserve">Ak poskytovateľ zistí pochybnosti o pravdivosti alebo úplnosti žiadosti o poskytnutie NFP (ďalej len „žiadosť“ alebo </w:t>
            </w:r>
            <w:r w:rsidRPr="00E864BC">
              <w:t>„</w:t>
            </w:r>
            <w:proofErr w:type="spellStart"/>
            <w:r w:rsidRPr="00E864BC">
              <w:t>ŽoNFP</w:t>
            </w:r>
            <w:proofErr w:type="spellEnd"/>
            <w:r w:rsidRPr="00E864BC">
              <w:t>“) týkajúc</w:t>
            </w:r>
            <w:r w:rsidR="00165785">
              <w:t>ich</w:t>
            </w:r>
            <w:r w:rsidRPr="00E864BC">
              <w:t xml:space="preserve"> sa splnenia podmienok na základe ktorých nie je možné overiť splnenie alebo nesplnenie niektorej z PPP, poskytovateľ vyzve žiadateľa na doplnenie požadovaných nál</w:t>
            </w:r>
            <w:r w:rsidRPr="000B28D0">
              <w:t xml:space="preserve">ežitostí, neúplných údajov, vysvetlenie nejasností, zaslaním výzvy na doplnenie </w:t>
            </w:r>
            <w:proofErr w:type="spellStart"/>
            <w:r w:rsidRPr="000B28D0">
              <w:t>ŽoNFP</w:t>
            </w:r>
            <w:proofErr w:type="spellEnd"/>
            <w:r w:rsidRPr="000B28D0">
              <w:t xml:space="preserve">. Lehota na doplnenie pre žiadateľa je min. päť pracovných dní odo dňa doručenia výzvy na doplnenie </w:t>
            </w:r>
            <w:proofErr w:type="spellStart"/>
            <w:r w:rsidRPr="000B28D0">
              <w:t>ŽoNFP</w:t>
            </w:r>
            <w:proofErr w:type="spellEnd"/>
            <w:r w:rsidRPr="000B28D0">
              <w:t xml:space="preserve"> poskytovateľ</w:t>
            </w:r>
            <w:r w:rsidR="000B2FB3">
              <w:t>om</w:t>
            </w:r>
            <w:r w:rsidRPr="000B28D0">
              <w:t>. Poskytovateľ zároveň poučí žiadateľa o následkoch</w:t>
            </w:r>
            <w:r w:rsidRPr="00ED1875">
              <w:t xml:space="preserve"> neodstránenia pochybností a o následkoch nedodržania určenej lehoty </w:t>
            </w:r>
            <w:r w:rsidR="00356A74">
              <w:br/>
            </w:r>
            <w:r w:rsidRPr="00ED1875">
              <w:t>na doplnen</w:t>
            </w:r>
            <w:r w:rsidR="00C3665E">
              <w:t>ie.</w:t>
            </w:r>
          </w:p>
          <w:p w14:paraId="38E37B03" w14:textId="397B95F0" w:rsidR="00662D79" w:rsidRPr="00E81BC0" w:rsidRDefault="00662D79" w:rsidP="00662D79">
            <w:pPr>
              <w:tabs>
                <w:tab w:val="left" w:pos="1695"/>
              </w:tabs>
              <w:jc w:val="both"/>
            </w:pPr>
            <w:r w:rsidRPr="00E81BC0">
              <w:t xml:space="preserve">Poskytovateľ je oprávnený skontrolovať plnenie PPP kedykoľvek počas schvaľovania </w:t>
            </w:r>
            <w:proofErr w:type="spellStart"/>
            <w:r w:rsidRPr="00E81BC0">
              <w:t>ŽoNFP</w:t>
            </w:r>
            <w:proofErr w:type="spellEnd"/>
            <w:r w:rsidRPr="00E81BC0">
              <w:t xml:space="preserve"> priamo </w:t>
            </w:r>
            <w:r w:rsidR="00356A74">
              <w:br/>
            </w:r>
            <w:r w:rsidRPr="00E81BC0">
              <w:t>na mieste.</w:t>
            </w:r>
          </w:p>
          <w:p w14:paraId="72034E88" w14:textId="1F0FBF25" w:rsidR="00F94C6B" w:rsidRDefault="00662D79" w:rsidP="00346892">
            <w:pPr>
              <w:tabs>
                <w:tab w:val="left" w:pos="1695"/>
              </w:tabs>
              <w:jc w:val="both"/>
              <w:rPr>
                <w:b/>
              </w:rPr>
            </w:pPr>
            <w:r w:rsidRPr="00625476">
              <w:t>Bližšie informácie o</w:t>
            </w:r>
            <w:r w:rsidR="002C0210">
              <w:t xml:space="preserve"> konaní o žiadosti sú </w:t>
            </w:r>
            <w:r w:rsidRPr="006E0BB0">
              <w:t>uvedené v</w:t>
            </w:r>
            <w:r w:rsidR="00356A74" w:rsidRPr="00356A74">
              <w:rPr>
                <w:iCs/>
              </w:rPr>
              <w:t xml:space="preserve"> dokument</w:t>
            </w:r>
            <w:r w:rsidR="00356A74">
              <w:rPr>
                <w:iCs/>
              </w:rPr>
              <w:t>e</w:t>
            </w:r>
            <w:r w:rsidR="00356A74" w:rsidRPr="00356A74">
              <w:rPr>
                <w:iCs/>
              </w:rPr>
              <w:t xml:space="preserve"> s názvom </w:t>
            </w:r>
            <w:r w:rsidR="00356A74" w:rsidRPr="00356A74">
              <w:rPr>
                <w:b/>
                <w:iCs/>
              </w:rPr>
              <w:t xml:space="preserve">Všeobecná informácia </w:t>
            </w:r>
            <w:r w:rsidR="00356A74">
              <w:rPr>
                <w:b/>
                <w:iCs/>
              </w:rPr>
              <w:br/>
            </w:r>
            <w:r w:rsidR="00356A74" w:rsidRPr="00356A74">
              <w:rPr>
                <w:b/>
                <w:iCs/>
              </w:rPr>
              <w:t xml:space="preserve">k predkladaniu a schvaľovaniu </w:t>
            </w:r>
            <w:proofErr w:type="spellStart"/>
            <w:r w:rsidR="00356A74" w:rsidRPr="00356A74">
              <w:rPr>
                <w:b/>
                <w:iCs/>
              </w:rPr>
              <w:t>ŽoNFP</w:t>
            </w:r>
            <w:proofErr w:type="spellEnd"/>
            <w:r w:rsidR="00356A74" w:rsidRPr="00356A74">
              <w:rPr>
                <w:iCs/>
              </w:rPr>
              <w:t xml:space="preserve">, ktorý je prílohou č. </w:t>
            </w:r>
            <w:r w:rsidR="00B02A27">
              <w:rPr>
                <w:iCs/>
              </w:rPr>
              <w:t>8</w:t>
            </w:r>
            <w:r w:rsidR="00356A74" w:rsidRPr="00356A74">
              <w:rPr>
                <w:iCs/>
              </w:rPr>
              <w:t xml:space="preserve"> výzvy.</w:t>
            </w:r>
            <w:r w:rsidRPr="006E0BB0">
              <w:t xml:space="preserve"> </w:t>
            </w:r>
            <w:r w:rsidR="00E63DB2">
              <w:t xml:space="preserve"> </w:t>
            </w:r>
          </w:p>
        </w:tc>
      </w:tr>
      <w:tr w:rsidR="00DE1507" w14:paraId="744B1875" w14:textId="77777777" w:rsidTr="001A3236">
        <w:trPr>
          <w:jc w:val="center"/>
        </w:trPr>
        <w:tc>
          <w:tcPr>
            <w:tcW w:w="2830" w:type="dxa"/>
            <w:shd w:val="clear" w:color="auto" w:fill="E2EFD9" w:themeFill="accent6" w:themeFillTint="33"/>
          </w:tcPr>
          <w:p w14:paraId="19C7DDF2" w14:textId="77777777" w:rsidR="00DE1507" w:rsidRPr="00681C83" w:rsidRDefault="008B5950" w:rsidP="007818DC">
            <w:pPr>
              <w:tabs>
                <w:tab w:val="left" w:pos="1695"/>
              </w:tabs>
              <w:rPr>
                <w:i/>
              </w:rPr>
            </w:pPr>
            <w:r w:rsidRPr="008B5950">
              <w:rPr>
                <w:b/>
              </w:rPr>
              <w:lastRenderedPageBreak/>
              <w:t>Názov podmienky poskytnutia príspevku</w:t>
            </w:r>
          </w:p>
        </w:tc>
        <w:tc>
          <w:tcPr>
            <w:tcW w:w="6946" w:type="dxa"/>
            <w:shd w:val="clear" w:color="auto" w:fill="E2EFD9" w:themeFill="accent6" w:themeFillTint="33"/>
          </w:tcPr>
          <w:p w14:paraId="239A5F6A" w14:textId="77777777" w:rsidR="00FB03CA" w:rsidRDefault="008B5950" w:rsidP="00422BFB">
            <w:pPr>
              <w:tabs>
                <w:tab w:val="left" w:pos="1695"/>
              </w:tabs>
            </w:pPr>
            <w:r w:rsidRPr="00E36934">
              <w:rPr>
                <w:b/>
              </w:rPr>
              <w:t>Stručný popis, zadefinovanie spôsobu overenia a formy preukázania splnenia podmienky poskytnutia príspevku</w:t>
            </w:r>
          </w:p>
        </w:tc>
      </w:tr>
      <w:tr w:rsidR="00F668C4" w14:paraId="2C685DE5" w14:textId="77777777" w:rsidTr="001A3236">
        <w:trPr>
          <w:jc w:val="center"/>
        </w:trPr>
        <w:tc>
          <w:tcPr>
            <w:tcW w:w="2830" w:type="dxa"/>
            <w:shd w:val="clear" w:color="auto" w:fill="E2EFD9" w:themeFill="accent6" w:themeFillTint="33"/>
          </w:tcPr>
          <w:p w14:paraId="7FF62E1F" w14:textId="571E0613" w:rsidR="00F668C4" w:rsidRPr="003D4BB1" w:rsidRDefault="00F668C4" w:rsidP="00F668C4">
            <w:pPr>
              <w:tabs>
                <w:tab w:val="left" w:pos="1695"/>
              </w:tabs>
              <w:rPr>
                <w:b/>
              </w:rPr>
            </w:pPr>
            <w:r>
              <w:rPr>
                <w:b/>
              </w:rPr>
              <w:t>1.</w:t>
            </w:r>
            <w:r w:rsidR="007E21F0">
              <w:rPr>
                <w:b/>
              </w:rPr>
              <w:t xml:space="preserve"> </w:t>
            </w:r>
            <w:r w:rsidRPr="008B5950">
              <w:rPr>
                <w:b/>
              </w:rPr>
              <w:t>Právna forma žiadateľa</w:t>
            </w:r>
            <w:r w:rsidR="00356A74">
              <w:rPr>
                <w:b/>
              </w:rPr>
              <w:t>/partnera</w:t>
            </w:r>
          </w:p>
        </w:tc>
        <w:tc>
          <w:tcPr>
            <w:tcW w:w="6946" w:type="dxa"/>
          </w:tcPr>
          <w:p w14:paraId="2C8D6962" w14:textId="5E4C1309" w:rsidR="005C4E85" w:rsidRDefault="00F668C4" w:rsidP="00F668C4">
            <w:pPr>
              <w:tabs>
                <w:tab w:val="left" w:pos="1695"/>
              </w:tabs>
              <w:jc w:val="both"/>
            </w:pPr>
            <w:r w:rsidRPr="006C0F78">
              <w:t>Oprávneným žiadateľom</w:t>
            </w:r>
            <w:r w:rsidR="00356A74">
              <w:t>/partnerom</w:t>
            </w:r>
            <w:r w:rsidRPr="006C0F78">
              <w:t xml:space="preserve"> </w:t>
            </w:r>
            <w:r w:rsidR="005C4E85">
              <w:t>sú</w:t>
            </w:r>
          </w:p>
          <w:p w14:paraId="44EEE365" w14:textId="303467C4" w:rsidR="005C4E85" w:rsidRDefault="005C4E85" w:rsidP="00A31B70">
            <w:pPr>
              <w:pStyle w:val="Odsekzoznamu"/>
              <w:numPr>
                <w:ilvl w:val="0"/>
                <w:numId w:val="42"/>
              </w:numPr>
              <w:tabs>
                <w:tab w:val="left" w:pos="1695"/>
              </w:tabs>
              <w:jc w:val="both"/>
            </w:pPr>
            <w:r w:rsidRPr="00A31B70">
              <w:rPr>
                <w:b/>
              </w:rPr>
              <w:t>obce</w:t>
            </w:r>
            <w:r w:rsidR="00A31B70">
              <w:rPr>
                <w:b/>
              </w:rPr>
              <w:t xml:space="preserve"> </w:t>
            </w:r>
            <w:r w:rsidRPr="00A31B70">
              <w:rPr>
                <w:b/>
              </w:rPr>
              <w:t>s prítomnosťou marginalizovaných</w:t>
            </w:r>
            <w:r w:rsidR="00953A27">
              <w:rPr>
                <w:b/>
              </w:rPr>
              <w:t xml:space="preserve"> rómskych</w:t>
            </w:r>
            <w:r w:rsidRPr="00A31B70">
              <w:rPr>
                <w:b/>
              </w:rPr>
              <w:t xml:space="preserve"> komunít</w:t>
            </w:r>
            <w:r w:rsidR="00C23D2A">
              <w:rPr>
                <w:rStyle w:val="Odkaznapoznmkupodiarou"/>
                <w:b/>
              </w:rPr>
              <w:footnoteReference w:id="10"/>
            </w:r>
            <w:r>
              <w:t xml:space="preserve"> (ďalej len „MRK“), ktoré sú uvedené v </w:t>
            </w:r>
            <w:hyperlink r:id="rId13" w:history="1">
              <w:r w:rsidRPr="008F14C2">
                <w:rPr>
                  <w:rStyle w:val="Hypertextovprepojenie"/>
                </w:rPr>
                <w:t xml:space="preserve">Atlase Rómskych komunít </w:t>
              </w:r>
              <w:r w:rsidR="00ED3852" w:rsidRPr="008F14C2">
                <w:rPr>
                  <w:rStyle w:val="Hypertextovprepojenie"/>
                </w:rPr>
                <w:t>2019</w:t>
              </w:r>
            </w:hyperlink>
            <w:r w:rsidR="00ED3852">
              <w:t xml:space="preserve"> </w:t>
            </w:r>
            <w:r>
              <w:t>a jeho následných aktualizáciách, resp. kombinácii aktuálneho Atlasu Rómskych komunít a jeho následných aktualizácií (ďalej len „ARK“)</w:t>
            </w:r>
            <w:r>
              <w:rPr>
                <w:rStyle w:val="Odkaznapoznmkupodiarou"/>
              </w:rPr>
              <w:footnoteReference w:id="11"/>
            </w:r>
            <w:r>
              <w:t>.</w:t>
            </w:r>
          </w:p>
          <w:p w14:paraId="5AF490CB" w14:textId="59E40C16" w:rsidR="00356101" w:rsidRDefault="0045715F" w:rsidP="00F668C4">
            <w:pPr>
              <w:tabs>
                <w:tab w:val="left" w:pos="1695"/>
              </w:tabs>
              <w:jc w:val="both"/>
            </w:pPr>
            <w:r>
              <w:t xml:space="preserve">Inštitút partnera je oprávnený v projekte len </w:t>
            </w:r>
            <w:r w:rsidR="00EC6FD7">
              <w:t xml:space="preserve">v </w:t>
            </w:r>
            <w:r>
              <w:t xml:space="preserve">prípade realizácie hlavnej aktivity </w:t>
            </w:r>
            <w:r w:rsidR="004E6B26" w:rsidRPr="00D8619B">
              <w:rPr>
                <w:b/>
              </w:rPr>
              <w:t xml:space="preserve">Podpora usporiadania právnych vzťahov k pozemkom </w:t>
            </w:r>
            <w:r w:rsidR="00EC6FD7">
              <w:rPr>
                <w:b/>
              </w:rPr>
              <w:t>pod</w:t>
            </w:r>
            <w:r w:rsidR="004E6B26" w:rsidRPr="00D8619B">
              <w:rPr>
                <w:b/>
              </w:rPr>
              <w:t xml:space="preserve"> osídlení</w:t>
            </w:r>
            <w:r w:rsidR="00EC6FD7">
              <w:rPr>
                <w:b/>
              </w:rPr>
              <w:t>m</w:t>
            </w:r>
            <w:r w:rsidR="004E6B26" w:rsidRPr="00D8619B">
              <w:rPr>
                <w:b/>
              </w:rPr>
              <w:t xml:space="preserve"> MRK</w:t>
            </w:r>
            <w:r w:rsidR="004E6B26">
              <w:rPr>
                <w:b/>
              </w:rPr>
              <w:t xml:space="preserve"> </w:t>
            </w:r>
            <w:r w:rsidR="004E6B26" w:rsidRPr="00D8619B">
              <w:t>a/alebo</w:t>
            </w:r>
            <w:r w:rsidR="004E6B26">
              <w:rPr>
                <w:b/>
              </w:rPr>
              <w:t> </w:t>
            </w:r>
            <w:r w:rsidR="004E6B26" w:rsidRPr="00D8619B">
              <w:t>hlavnej aktivity</w:t>
            </w:r>
            <w:r w:rsidR="004E6B26">
              <w:rPr>
                <w:b/>
              </w:rPr>
              <w:t xml:space="preserve"> </w:t>
            </w:r>
            <w:r w:rsidR="004E6B26" w:rsidRPr="004E6B26">
              <w:rPr>
                <w:b/>
              </w:rPr>
              <w:t>Podpora usporiadania právnych vzťahov</w:t>
            </w:r>
            <w:r w:rsidR="00EC6FD7">
              <w:rPr>
                <w:b/>
              </w:rPr>
              <w:t xml:space="preserve"> </w:t>
            </w:r>
            <w:r w:rsidR="004E6B26" w:rsidRPr="004E6B26">
              <w:rPr>
                <w:b/>
              </w:rPr>
              <w:t>k pozemkom v</w:t>
            </w:r>
            <w:r w:rsidR="004E6B26">
              <w:rPr>
                <w:b/>
              </w:rPr>
              <w:t xml:space="preserve"> rozšírenom </w:t>
            </w:r>
            <w:r w:rsidR="004E6B26" w:rsidRPr="004E6B26">
              <w:rPr>
                <w:b/>
              </w:rPr>
              <w:t>osídlení MRK</w:t>
            </w:r>
            <w:r w:rsidR="004E6B26">
              <w:rPr>
                <w:b/>
              </w:rPr>
              <w:t xml:space="preserve"> </w:t>
            </w:r>
            <w:r w:rsidR="004E6B26" w:rsidRPr="00D8619B">
              <w:t xml:space="preserve">za </w:t>
            </w:r>
            <w:r w:rsidR="00346892" w:rsidRPr="00D8619B">
              <w:t>podmienok uvedených v</w:t>
            </w:r>
            <w:r w:rsidR="006C6647">
              <w:t>o výzve</w:t>
            </w:r>
            <w:r w:rsidR="00356101" w:rsidRPr="00817BA2">
              <w:t>.</w:t>
            </w:r>
          </w:p>
          <w:p w14:paraId="646983F3" w14:textId="4430F28F" w:rsidR="0004067C" w:rsidRDefault="00356101" w:rsidP="00F668C4">
            <w:pPr>
              <w:tabs>
                <w:tab w:val="left" w:pos="1695"/>
              </w:tabs>
              <w:jc w:val="both"/>
            </w:pPr>
            <w:r>
              <w:t>V prípade využitia inštitútu partnera sa</w:t>
            </w:r>
            <w:r w:rsidR="00ED3852">
              <w:t xml:space="preserve"> p</w:t>
            </w:r>
            <w:r w:rsidR="0004067C" w:rsidRPr="0004067C">
              <w:t>odmienky poskytnutia príspevku vzťahujúce sa na žiadateľa</w:t>
            </w:r>
            <w:r>
              <w:t>,</w:t>
            </w:r>
            <w:r w:rsidR="0004067C" w:rsidRPr="0004067C">
              <w:t xml:space="preserve"> primerane vzťahujú aj na partnera.</w:t>
            </w:r>
          </w:p>
          <w:p w14:paraId="4FE25ABF" w14:textId="4D6630C3" w:rsidR="005C4E85" w:rsidRDefault="005C4E85" w:rsidP="00F668C4">
            <w:pPr>
              <w:tabs>
                <w:tab w:val="left" w:pos="1695"/>
              </w:tabs>
              <w:jc w:val="both"/>
              <w:rPr>
                <w:b/>
                <w:u w:val="single"/>
              </w:rPr>
            </w:pPr>
            <w:r w:rsidRPr="005C4E85">
              <w:lastRenderedPageBreak/>
              <w:t>Ak je osoba konajúca v mene oprávneného žiadateľa odlišná od štatutárneho orgánu žiadateľa,</w:t>
            </w:r>
            <w:r w:rsidR="00346892">
              <w:t xml:space="preserve"> </w:t>
            </w:r>
            <w:r w:rsidRPr="005C4E85">
              <w:t xml:space="preserve"> musí byť riadne splnomocnená, resp. poverená na výkon predmetných úkonov.</w:t>
            </w:r>
          </w:p>
          <w:p w14:paraId="7BC59C42" w14:textId="4F381078" w:rsidR="00F668C4" w:rsidRPr="00D23682" w:rsidRDefault="00F668C4" w:rsidP="007B31F6">
            <w:pPr>
              <w:shd w:val="clear" w:color="auto" w:fill="E2EFD9" w:themeFill="accent6" w:themeFillTint="33"/>
              <w:tabs>
                <w:tab w:val="left" w:pos="1695"/>
              </w:tabs>
              <w:jc w:val="both"/>
              <w:rPr>
                <w:b/>
                <w:u w:val="single"/>
              </w:rPr>
            </w:pPr>
            <w:r w:rsidRPr="007E715A">
              <w:rPr>
                <w:b/>
                <w:u w:val="single"/>
              </w:rPr>
              <w:t>Forma preukázania</w:t>
            </w:r>
            <w:r w:rsidR="00A43D92" w:rsidRPr="007E715A">
              <w:rPr>
                <w:b/>
                <w:u w:val="single"/>
              </w:rPr>
              <w:t xml:space="preserve"> splnenia</w:t>
            </w:r>
            <w:r w:rsidRPr="007E715A">
              <w:rPr>
                <w:b/>
                <w:u w:val="single"/>
              </w:rPr>
              <w:t xml:space="preserve"> </w:t>
            </w:r>
            <w:r w:rsidR="00BA21B7" w:rsidRPr="007E715A">
              <w:rPr>
                <w:b/>
                <w:u w:val="single"/>
              </w:rPr>
              <w:t xml:space="preserve">PPP </w:t>
            </w:r>
            <w:r w:rsidRPr="007E715A">
              <w:rPr>
                <w:b/>
                <w:u w:val="single"/>
              </w:rPr>
              <w:t>zo strany žiadateľa</w:t>
            </w:r>
          </w:p>
          <w:p w14:paraId="506490FD" w14:textId="77777777" w:rsidR="00A43D92" w:rsidRDefault="00F668C4">
            <w:pPr>
              <w:tabs>
                <w:tab w:val="left" w:pos="1695"/>
              </w:tabs>
              <w:jc w:val="both"/>
              <w:rPr>
                <w:bCs/>
              </w:rPr>
            </w:pPr>
            <w:r w:rsidRPr="005E2AD7">
              <w:rPr>
                <w:bCs/>
              </w:rPr>
              <w:t xml:space="preserve">Žiadateľ </w:t>
            </w:r>
            <w:r w:rsidR="003D74C6" w:rsidRPr="005E2AD7">
              <w:rPr>
                <w:bCs/>
              </w:rPr>
              <w:t>preukazuje splnenie PPP prostredníctvom</w:t>
            </w:r>
            <w:r w:rsidR="00A43D92" w:rsidRPr="005E2AD7">
              <w:rPr>
                <w:bCs/>
              </w:rPr>
              <w:t>:</w:t>
            </w:r>
          </w:p>
          <w:p w14:paraId="348A0B6B" w14:textId="06EB70DC" w:rsidR="00A43D92" w:rsidRPr="00A31B70" w:rsidRDefault="002C1F19" w:rsidP="00A31B70">
            <w:pPr>
              <w:pStyle w:val="Odsekzoznamu"/>
              <w:numPr>
                <w:ilvl w:val="0"/>
                <w:numId w:val="42"/>
              </w:numPr>
              <w:tabs>
                <w:tab w:val="left" w:pos="1695"/>
              </w:tabs>
              <w:jc w:val="both"/>
              <w:rPr>
                <w:bCs/>
              </w:rPr>
            </w:pPr>
            <w:r w:rsidRPr="005E2AD7">
              <w:rPr>
                <w:b/>
                <w:bCs/>
              </w:rPr>
              <w:t>F</w:t>
            </w:r>
            <w:r w:rsidR="003D74C6" w:rsidRPr="005E2AD7">
              <w:rPr>
                <w:b/>
                <w:bCs/>
              </w:rPr>
              <w:t xml:space="preserve">ormulára </w:t>
            </w:r>
            <w:proofErr w:type="spellStart"/>
            <w:r w:rsidR="003D74C6" w:rsidRPr="005E2AD7">
              <w:rPr>
                <w:b/>
                <w:bCs/>
              </w:rPr>
              <w:t>ŽoNFP</w:t>
            </w:r>
            <w:proofErr w:type="spellEnd"/>
            <w:r w:rsidR="003D74C6" w:rsidRPr="005E2AD7">
              <w:rPr>
                <w:bCs/>
              </w:rPr>
              <w:t xml:space="preserve">, vyplnením časti 1. </w:t>
            </w:r>
            <w:r w:rsidR="003D74C6" w:rsidRPr="00A31B70">
              <w:rPr>
                <w:rFonts w:cstheme="minorHAnsi"/>
                <w:i/>
              </w:rPr>
              <w:t>Identifikácia žiadateľa</w:t>
            </w:r>
            <w:r w:rsidR="00726E5C">
              <w:rPr>
                <w:bCs/>
              </w:rPr>
              <w:t xml:space="preserve">, </w:t>
            </w:r>
            <w:r w:rsidR="003D74C6" w:rsidRPr="005E2AD7">
              <w:rPr>
                <w:bCs/>
              </w:rPr>
              <w:t xml:space="preserve">časti </w:t>
            </w:r>
            <w:r w:rsidR="00356A74">
              <w:rPr>
                <w:bCs/>
              </w:rPr>
              <w:t>2</w:t>
            </w:r>
            <w:r w:rsidR="003D74C6" w:rsidRPr="005E2AD7">
              <w:rPr>
                <w:bCs/>
              </w:rPr>
              <w:t xml:space="preserve">. </w:t>
            </w:r>
            <w:r w:rsidR="00D7793D" w:rsidRPr="00A31B70">
              <w:rPr>
                <w:bCs/>
                <w:i/>
              </w:rPr>
              <w:t xml:space="preserve">Identifikácia </w:t>
            </w:r>
            <w:r w:rsidR="00356A74">
              <w:rPr>
                <w:bCs/>
                <w:i/>
              </w:rPr>
              <w:t>partnera</w:t>
            </w:r>
            <w:r w:rsidR="003D74C6" w:rsidRPr="005E2AD7">
              <w:rPr>
                <w:bCs/>
              </w:rPr>
              <w:t xml:space="preserve"> a</w:t>
            </w:r>
            <w:r w:rsidR="00D7793D" w:rsidRPr="005E2AD7">
              <w:rPr>
                <w:bCs/>
              </w:rPr>
              <w:t xml:space="preserve"> časti</w:t>
            </w:r>
            <w:r w:rsidR="003D74C6" w:rsidRPr="005E2AD7">
              <w:rPr>
                <w:bCs/>
              </w:rPr>
              <w:t> 4</w:t>
            </w:r>
            <w:r w:rsidR="00F668C4" w:rsidRPr="005E2AD7">
              <w:rPr>
                <w:bCs/>
              </w:rPr>
              <w:t>.</w:t>
            </w:r>
            <w:r w:rsidR="00D7793D" w:rsidRPr="005E2AD7">
              <w:rPr>
                <w:bCs/>
              </w:rPr>
              <w:t xml:space="preserve"> </w:t>
            </w:r>
            <w:r w:rsidR="00D7793D" w:rsidRPr="00A31B70">
              <w:rPr>
                <w:bCs/>
                <w:i/>
              </w:rPr>
              <w:t>Komunikácia vo veci žiadosti</w:t>
            </w:r>
            <w:r w:rsidR="00A43D92">
              <w:rPr>
                <w:b/>
                <w:bCs/>
              </w:rPr>
              <w:t>;</w:t>
            </w:r>
          </w:p>
          <w:p w14:paraId="4BA524D5" w14:textId="2D1658DC" w:rsidR="00A43D92" w:rsidRPr="00A31B70" w:rsidRDefault="00A43D92" w:rsidP="00A31B70">
            <w:pPr>
              <w:pStyle w:val="Odsekzoznamu"/>
              <w:numPr>
                <w:ilvl w:val="0"/>
                <w:numId w:val="42"/>
              </w:numPr>
              <w:tabs>
                <w:tab w:val="left" w:pos="1695"/>
              </w:tabs>
              <w:jc w:val="both"/>
              <w:rPr>
                <w:b/>
                <w:bCs/>
                <w:u w:val="single"/>
              </w:rPr>
            </w:pPr>
            <w:r w:rsidRPr="00BD6EA8">
              <w:rPr>
                <w:b/>
                <w:bCs/>
              </w:rPr>
              <w:t xml:space="preserve">Prílohy č. 1 </w:t>
            </w:r>
            <w:proofErr w:type="spellStart"/>
            <w:r w:rsidRPr="00BD6EA8">
              <w:rPr>
                <w:b/>
                <w:bCs/>
              </w:rPr>
              <w:t>ŽoNFP</w:t>
            </w:r>
            <w:proofErr w:type="spellEnd"/>
            <w:r w:rsidRPr="00BD6EA8">
              <w:rPr>
                <w:b/>
                <w:bCs/>
              </w:rPr>
              <w:t xml:space="preserve"> </w:t>
            </w:r>
            <w:r w:rsidRPr="00A31B70">
              <w:rPr>
                <w:bCs/>
              </w:rPr>
              <w:t>– v prípade,</w:t>
            </w:r>
            <w:r w:rsidRPr="00BD6EA8">
              <w:rPr>
                <w:b/>
                <w:bCs/>
              </w:rPr>
              <w:t xml:space="preserve"> </w:t>
            </w:r>
            <w:r w:rsidR="00BA21B7" w:rsidRPr="00BD6EA8">
              <w:rPr>
                <w:bCs/>
              </w:rPr>
              <w:t>ak úkony vo vzťahu k </w:t>
            </w:r>
            <w:proofErr w:type="spellStart"/>
            <w:r w:rsidR="00BA21B7" w:rsidRPr="00BD6EA8">
              <w:rPr>
                <w:bCs/>
              </w:rPr>
              <w:t>ŽoNFP</w:t>
            </w:r>
            <w:proofErr w:type="spellEnd"/>
            <w:r w:rsidR="00BA21B7" w:rsidRPr="00BD6EA8">
              <w:rPr>
                <w:bCs/>
              </w:rPr>
              <w:t xml:space="preserve"> vykonáva osoba splnomocnená žiadateľom, žiadateľ predkladá</w:t>
            </w:r>
            <w:r>
              <w:rPr>
                <w:bCs/>
              </w:rPr>
              <w:t>:</w:t>
            </w:r>
          </w:p>
          <w:p w14:paraId="6B3E75BD" w14:textId="24D6419A" w:rsidR="00A43D92" w:rsidRPr="00A31B70" w:rsidRDefault="00BA21B7" w:rsidP="00A31B70">
            <w:pPr>
              <w:pStyle w:val="Odsekzoznamu"/>
              <w:tabs>
                <w:tab w:val="left" w:pos="1695"/>
              </w:tabs>
              <w:ind w:left="888"/>
              <w:jc w:val="both"/>
              <w:rPr>
                <w:bCs/>
              </w:rPr>
            </w:pPr>
            <w:r w:rsidRPr="00A31B70">
              <w:rPr>
                <w:b/>
                <w:bCs/>
              </w:rPr>
              <w:t>Plnomocenstvo</w:t>
            </w:r>
            <w:r w:rsidRPr="00BD6EA8">
              <w:rPr>
                <w:b/>
                <w:bCs/>
              </w:rPr>
              <w:t xml:space="preserve"> </w:t>
            </w:r>
            <w:r w:rsidRPr="00BD6EA8">
              <w:rPr>
                <w:bCs/>
              </w:rPr>
              <w:t xml:space="preserve">podľa záväzného vzoru zverejneného v rámci </w:t>
            </w:r>
            <w:r w:rsidR="00356101">
              <w:rPr>
                <w:bCs/>
              </w:rPr>
              <w:t>P</w:t>
            </w:r>
            <w:r w:rsidRPr="00BD6EA8">
              <w:rPr>
                <w:bCs/>
              </w:rPr>
              <w:t>rílohy č. 1 výzvy</w:t>
            </w:r>
            <w:r w:rsidR="003407D8" w:rsidRPr="00BD6EA8">
              <w:rPr>
                <w:bCs/>
              </w:rPr>
              <w:t xml:space="preserve"> -</w:t>
            </w:r>
            <w:r w:rsidRPr="00BD6EA8">
              <w:rPr>
                <w:bCs/>
              </w:rPr>
              <w:t xml:space="preserve"> </w:t>
            </w:r>
            <w:r w:rsidRPr="00A31B70">
              <w:rPr>
                <w:bCs/>
              </w:rPr>
              <w:t xml:space="preserve">Formulár </w:t>
            </w:r>
            <w:proofErr w:type="spellStart"/>
            <w:r w:rsidRPr="00A31B70">
              <w:rPr>
                <w:bCs/>
              </w:rPr>
              <w:t>ŽoNFP</w:t>
            </w:r>
            <w:proofErr w:type="spellEnd"/>
          </w:p>
          <w:p w14:paraId="75519A8B" w14:textId="67AE8040" w:rsidR="00A43D92" w:rsidRDefault="00A43D92" w:rsidP="00A31B70">
            <w:pPr>
              <w:pStyle w:val="Odsekzoznamu"/>
              <w:tabs>
                <w:tab w:val="left" w:pos="1695"/>
              </w:tabs>
              <w:ind w:left="888"/>
              <w:jc w:val="both"/>
              <w:rPr>
                <w:b/>
                <w:bCs/>
              </w:rPr>
            </w:pPr>
            <w:r>
              <w:rPr>
                <w:b/>
                <w:bCs/>
              </w:rPr>
              <w:t>alebo</w:t>
            </w:r>
          </w:p>
          <w:p w14:paraId="0AA61754" w14:textId="77777777" w:rsidR="00356A74" w:rsidRDefault="00A43D92" w:rsidP="00A31B70">
            <w:pPr>
              <w:pStyle w:val="Odsekzoznamu"/>
              <w:tabs>
                <w:tab w:val="left" w:pos="1695"/>
              </w:tabs>
              <w:ind w:left="888"/>
              <w:jc w:val="both"/>
              <w:rPr>
                <w:b/>
                <w:bCs/>
              </w:rPr>
            </w:pPr>
            <w:r>
              <w:rPr>
                <w:b/>
                <w:bCs/>
              </w:rPr>
              <w:t>Písomné poverenie starostu obce</w:t>
            </w:r>
            <w:r>
              <w:rPr>
                <w:rStyle w:val="Odkaznapoznmkupodiarou"/>
                <w:b/>
                <w:bCs/>
              </w:rPr>
              <w:footnoteReference w:id="12"/>
            </w:r>
          </w:p>
          <w:p w14:paraId="61662633" w14:textId="005F543F" w:rsidR="00BA21B7" w:rsidRPr="00D8619B" w:rsidRDefault="00356A74" w:rsidP="00D8619B">
            <w:pPr>
              <w:tabs>
                <w:tab w:val="left" w:pos="1695"/>
              </w:tabs>
              <w:jc w:val="both"/>
              <w:rPr>
                <w:b/>
                <w:bCs/>
                <w:u w:val="single"/>
              </w:rPr>
            </w:pPr>
            <w:r w:rsidRPr="00346892">
              <w:rPr>
                <w:bCs/>
              </w:rPr>
              <w:t>Bližšie informácie</w:t>
            </w:r>
            <w:r w:rsidR="00485A62" w:rsidRPr="00346892">
              <w:rPr>
                <w:bCs/>
              </w:rPr>
              <w:t xml:space="preserve"> k prílohám </w:t>
            </w:r>
            <w:proofErr w:type="spellStart"/>
            <w:r w:rsidR="00485A62" w:rsidRPr="00346892">
              <w:rPr>
                <w:bCs/>
              </w:rPr>
              <w:t>ŽoNFP</w:t>
            </w:r>
            <w:proofErr w:type="spellEnd"/>
            <w:r w:rsidR="00485A62" w:rsidRPr="00346892">
              <w:rPr>
                <w:bCs/>
              </w:rPr>
              <w:t xml:space="preserve"> sú uvedené v </w:t>
            </w:r>
            <w:r w:rsidR="00485A62">
              <w:rPr>
                <w:bCs/>
              </w:rPr>
              <w:t>P</w:t>
            </w:r>
            <w:r w:rsidRPr="00346892">
              <w:rPr>
                <w:bCs/>
              </w:rPr>
              <w:t xml:space="preserve">rílohe č. </w:t>
            </w:r>
            <w:r w:rsidR="00726E5C">
              <w:rPr>
                <w:bCs/>
              </w:rPr>
              <w:t>2 výzvy</w:t>
            </w:r>
            <w:r w:rsidR="00485A62" w:rsidRPr="00346892">
              <w:rPr>
                <w:bCs/>
              </w:rPr>
              <w:t xml:space="preserve"> - </w:t>
            </w:r>
            <w:r w:rsidR="00485A62" w:rsidRPr="00D8619B">
              <w:rPr>
                <w:b/>
                <w:bCs/>
              </w:rPr>
              <w:t xml:space="preserve">Zoznam a popis povinných príloh </w:t>
            </w:r>
            <w:proofErr w:type="spellStart"/>
            <w:r w:rsidR="00485A62" w:rsidRPr="00D8619B">
              <w:rPr>
                <w:b/>
                <w:bCs/>
              </w:rPr>
              <w:t>ŽoNFP</w:t>
            </w:r>
            <w:proofErr w:type="spellEnd"/>
            <w:r w:rsidRPr="00346892">
              <w:rPr>
                <w:bCs/>
              </w:rPr>
              <w:t>.</w:t>
            </w:r>
          </w:p>
          <w:p w14:paraId="4FC398B2" w14:textId="47BC77DB" w:rsidR="00F668C4" w:rsidRPr="006C0F78" w:rsidRDefault="00F668C4" w:rsidP="007B31F6">
            <w:pPr>
              <w:shd w:val="clear" w:color="auto" w:fill="E2EFD9" w:themeFill="accent6" w:themeFillTint="33"/>
              <w:tabs>
                <w:tab w:val="left" w:pos="1695"/>
              </w:tabs>
              <w:jc w:val="both"/>
              <w:rPr>
                <w:b/>
                <w:u w:val="single"/>
              </w:rPr>
            </w:pPr>
            <w:r w:rsidRPr="002D4343">
              <w:rPr>
                <w:b/>
                <w:u w:val="single"/>
              </w:rPr>
              <w:t>Spôsob overenia</w:t>
            </w:r>
            <w:r w:rsidR="00BA21B7">
              <w:rPr>
                <w:b/>
                <w:u w:val="single"/>
              </w:rPr>
              <w:t xml:space="preserve"> </w:t>
            </w:r>
            <w:r w:rsidR="003A1868">
              <w:rPr>
                <w:b/>
                <w:u w:val="single"/>
              </w:rPr>
              <w:t xml:space="preserve">splnenia </w:t>
            </w:r>
            <w:r w:rsidR="00BA21B7">
              <w:rPr>
                <w:b/>
                <w:u w:val="single"/>
              </w:rPr>
              <w:t>PPP zo strany poskytovateľa</w:t>
            </w:r>
          </w:p>
          <w:p w14:paraId="5BAE1AFB" w14:textId="541EBD9B" w:rsidR="008062FA" w:rsidRDefault="00BA21B7" w:rsidP="00A31B70">
            <w:pPr>
              <w:tabs>
                <w:tab w:val="left" w:pos="1695"/>
              </w:tabs>
              <w:rPr>
                <w:rFonts w:cstheme="minorHAnsi"/>
              </w:rPr>
            </w:pPr>
            <w:r w:rsidRPr="005E2AD7">
              <w:rPr>
                <w:rFonts w:cstheme="minorHAnsi"/>
              </w:rPr>
              <w:t>Poskytovateľ</w:t>
            </w:r>
            <w:r w:rsidR="00CF575A" w:rsidRPr="005E2AD7">
              <w:rPr>
                <w:rFonts w:cstheme="minorHAnsi"/>
              </w:rPr>
              <w:t xml:space="preserve"> overuje splnenie PPP prostredníctvom</w:t>
            </w:r>
            <w:r w:rsidR="008062FA" w:rsidRPr="005E2AD7">
              <w:rPr>
                <w:rFonts w:cstheme="minorHAnsi"/>
              </w:rPr>
              <w:t>:</w:t>
            </w:r>
          </w:p>
          <w:p w14:paraId="6BFEC6FB" w14:textId="38E32271" w:rsidR="008062FA" w:rsidRPr="005E2AD7" w:rsidRDefault="008062FA" w:rsidP="00A31B70">
            <w:pPr>
              <w:pStyle w:val="Odsekzoznamu"/>
              <w:numPr>
                <w:ilvl w:val="0"/>
                <w:numId w:val="44"/>
              </w:numPr>
              <w:tabs>
                <w:tab w:val="left" w:pos="1695"/>
              </w:tabs>
              <w:jc w:val="both"/>
              <w:rPr>
                <w:rFonts w:cstheme="minorHAnsi"/>
              </w:rPr>
            </w:pPr>
            <w:r w:rsidRPr="005E2AD7">
              <w:rPr>
                <w:rFonts w:cstheme="minorHAnsi"/>
                <w:b/>
              </w:rPr>
              <w:t>Registra a identifikátora právnických osôb, podnikateľov a orgánov verejnej moci</w:t>
            </w:r>
            <w:r w:rsidRPr="005E2AD7">
              <w:rPr>
                <w:rFonts w:cstheme="minorHAnsi"/>
              </w:rPr>
              <w:t xml:space="preserve"> </w:t>
            </w:r>
            <w:hyperlink r:id="rId14">
              <w:r w:rsidRPr="00BD6EA8">
                <w:rPr>
                  <w:rStyle w:val="Hypertextovprepojenie"/>
                  <w:rFonts w:cstheme="minorHAnsi"/>
                </w:rPr>
                <w:t>(</w:t>
              </w:r>
            </w:hyperlink>
            <w:hyperlink r:id="rId15">
              <w:r w:rsidRPr="00BD6EA8">
                <w:rPr>
                  <w:rStyle w:val="Hypertextovprepojenie"/>
                  <w:rFonts w:cstheme="minorHAnsi"/>
                </w:rPr>
                <w:t>https://rpo.statistics.sk</w:t>
              </w:r>
            </w:hyperlink>
            <w:hyperlink r:id="rId16">
              <w:r w:rsidRPr="00BD6EA8">
                <w:rPr>
                  <w:rStyle w:val="Hypertextovprepojenie"/>
                  <w:rFonts w:cstheme="minorHAnsi"/>
                </w:rPr>
                <w:t>)</w:t>
              </w:r>
            </w:hyperlink>
            <w:r w:rsidR="00537474" w:rsidRPr="00BD6EA8">
              <w:rPr>
                <w:rFonts w:cstheme="minorHAnsi"/>
              </w:rPr>
              <w:t>, resp.</w:t>
            </w:r>
            <w:r w:rsidRPr="005E2AD7">
              <w:rPr>
                <w:rFonts w:cstheme="minorHAnsi"/>
              </w:rPr>
              <w:t xml:space="preserve"> iných verejných registrov</w:t>
            </w:r>
            <w:r>
              <w:rPr>
                <w:rStyle w:val="Odkaznapoznmkupodiarou"/>
                <w:rFonts w:cstheme="minorHAnsi"/>
              </w:rPr>
              <w:footnoteReference w:id="13"/>
            </w:r>
            <w:r>
              <w:rPr>
                <w:rFonts w:cstheme="minorHAnsi"/>
              </w:rPr>
              <w:t>;</w:t>
            </w:r>
          </w:p>
          <w:p w14:paraId="2844A303" w14:textId="45D5C8AD" w:rsidR="008062FA" w:rsidRPr="005E2AD7" w:rsidRDefault="00CF575A" w:rsidP="00A31B70">
            <w:pPr>
              <w:pStyle w:val="Odsekzoznamu"/>
              <w:numPr>
                <w:ilvl w:val="0"/>
                <w:numId w:val="43"/>
              </w:numPr>
              <w:tabs>
                <w:tab w:val="left" w:pos="1695"/>
              </w:tabs>
              <w:jc w:val="both"/>
              <w:rPr>
                <w:rFonts w:cstheme="minorHAnsi"/>
              </w:rPr>
            </w:pPr>
            <w:r w:rsidRPr="005E2AD7">
              <w:rPr>
                <w:rFonts w:cstheme="minorHAnsi"/>
                <w:b/>
              </w:rPr>
              <w:t>Formulár</w:t>
            </w:r>
            <w:r w:rsidR="008062FA" w:rsidRPr="005E2AD7">
              <w:rPr>
                <w:rFonts w:cstheme="minorHAnsi"/>
                <w:b/>
              </w:rPr>
              <w:t>a</w:t>
            </w:r>
            <w:r w:rsidRPr="005E2AD7">
              <w:rPr>
                <w:rFonts w:cstheme="minorHAnsi"/>
                <w:b/>
              </w:rPr>
              <w:t xml:space="preserve">  </w:t>
            </w:r>
            <w:proofErr w:type="spellStart"/>
            <w:r w:rsidRPr="005E2AD7">
              <w:rPr>
                <w:rFonts w:cstheme="minorHAnsi"/>
                <w:b/>
              </w:rPr>
              <w:t>ŽoNFP</w:t>
            </w:r>
            <w:proofErr w:type="spellEnd"/>
            <w:r w:rsidR="008062FA">
              <w:rPr>
                <w:rFonts w:cstheme="minorHAnsi"/>
                <w:b/>
              </w:rPr>
              <w:t>;</w:t>
            </w:r>
            <w:r w:rsidRPr="005E2AD7">
              <w:rPr>
                <w:rFonts w:cstheme="minorHAnsi"/>
              </w:rPr>
              <w:t xml:space="preserve"> </w:t>
            </w:r>
          </w:p>
          <w:p w14:paraId="56EAE467" w14:textId="4976CFBA" w:rsidR="00BC0281" w:rsidRDefault="008062FA" w:rsidP="00A31B70">
            <w:pPr>
              <w:pStyle w:val="Odsekzoznamu"/>
              <w:numPr>
                <w:ilvl w:val="0"/>
                <w:numId w:val="43"/>
              </w:numPr>
              <w:tabs>
                <w:tab w:val="left" w:pos="1695"/>
              </w:tabs>
              <w:jc w:val="both"/>
              <w:rPr>
                <w:rFonts w:cstheme="minorHAnsi"/>
              </w:rPr>
            </w:pPr>
            <w:r>
              <w:rPr>
                <w:rFonts w:cstheme="minorHAnsi"/>
                <w:b/>
              </w:rPr>
              <w:t xml:space="preserve">Prílohy č. 1 </w:t>
            </w:r>
            <w:proofErr w:type="spellStart"/>
            <w:r>
              <w:rPr>
                <w:rFonts w:cstheme="minorHAnsi"/>
                <w:b/>
              </w:rPr>
              <w:t>ŽoNFP</w:t>
            </w:r>
            <w:proofErr w:type="spellEnd"/>
            <w:r>
              <w:rPr>
                <w:rFonts w:cstheme="minorHAnsi"/>
              </w:rPr>
              <w:t xml:space="preserve"> </w:t>
            </w:r>
            <w:r w:rsidR="00E95B92" w:rsidRPr="008B4057">
              <w:rPr>
                <w:rFonts w:cstheme="minorHAnsi"/>
                <w:b/>
              </w:rPr>
              <w:t>Plnomocenstvo/Písomné poverenie starostu obce</w:t>
            </w:r>
            <w:r w:rsidR="00E95B92">
              <w:rPr>
                <w:rFonts w:cstheme="minorHAnsi"/>
              </w:rPr>
              <w:t xml:space="preserve"> </w:t>
            </w:r>
            <w:r>
              <w:rPr>
                <w:rFonts w:cstheme="minorHAnsi"/>
              </w:rPr>
              <w:t>(ak rel</w:t>
            </w:r>
            <w:r w:rsidR="00CF575A" w:rsidRPr="005E2AD7">
              <w:rPr>
                <w:rFonts w:cstheme="minorHAnsi"/>
              </w:rPr>
              <w:t>evantné)</w:t>
            </w:r>
            <w:r w:rsidR="00BC0281">
              <w:rPr>
                <w:rFonts w:cstheme="minorHAnsi"/>
              </w:rPr>
              <w:t>;</w:t>
            </w:r>
          </w:p>
          <w:p w14:paraId="455855FA" w14:textId="645AC94C" w:rsidR="00F668C4" w:rsidRPr="00D23682" w:rsidRDefault="002B048C" w:rsidP="007B31F6">
            <w:pPr>
              <w:shd w:val="clear" w:color="auto" w:fill="E2EFD9" w:themeFill="accent6" w:themeFillTint="33"/>
              <w:tabs>
                <w:tab w:val="left" w:pos="1695"/>
              </w:tabs>
              <w:rPr>
                <w:b/>
                <w:bCs/>
                <w:u w:val="single"/>
              </w:rPr>
            </w:pPr>
            <w:r>
              <w:rPr>
                <w:b/>
                <w:bCs/>
                <w:u w:val="single"/>
              </w:rPr>
              <w:t>O</w:t>
            </w:r>
            <w:r w:rsidR="00F668C4" w:rsidRPr="00D23682">
              <w:rPr>
                <w:b/>
                <w:bCs/>
                <w:u w:val="single"/>
              </w:rPr>
              <w:t>vereni</w:t>
            </w:r>
            <w:r>
              <w:rPr>
                <w:b/>
                <w:bCs/>
                <w:u w:val="single"/>
              </w:rPr>
              <w:t>e</w:t>
            </w:r>
            <w:r w:rsidR="00BA21B7">
              <w:rPr>
                <w:b/>
                <w:bCs/>
                <w:u w:val="single"/>
              </w:rPr>
              <w:t xml:space="preserve"> PPP</w:t>
            </w:r>
            <w:r w:rsidR="003A1868">
              <w:rPr>
                <w:b/>
                <w:bCs/>
                <w:u w:val="single"/>
              </w:rPr>
              <w:t>/ukončenie uplatniteľnosti PPP</w:t>
            </w:r>
          </w:p>
          <w:p w14:paraId="02BD1F59" w14:textId="5E45576E" w:rsidR="00F668C4" w:rsidRPr="008B5950" w:rsidRDefault="00F668C4" w:rsidP="003A1868">
            <w:pPr>
              <w:tabs>
                <w:tab w:val="left" w:pos="1695"/>
              </w:tabs>
              <w:jc w:val="both"/>
            </w:pPr>
            <w:r w:rsidRPr="00FC6F82">
              <w:t xml:space="preserve">PPP sa overuje v konaní o žiadosti, a je potrebné ju plniť </w:t>
            </w:r>
            <w:r w:rsidR="001D55C9">
              <w:t xml:space="preserve">až do skončenia doby udržateľnosti projektu </w:t>
            </w:r>
            <w:r w:rsidR="0032141C" w:rsidRPr="008B4057">
              <w:t>v zmysle čl. 65 NSU</w:t>
            </w:r>
            <w:r w:rsidR="0032141C">
              <w:rPr>
                <w:rStyle w:val="Odkaznapoznmkupodiarou"/>
                <w:rFonts w:ascii="Times New Roman" w:hAnsi="Times New Roman" w:cs="Times New Roman"/>
              </w:rPr>
              <w:footnoteReference w:id="14"/>
            </w:r>
            <w:r w:rsidR="003A1868">
              <w:t xml:space="preserve">, </w:t>
            </w:r>
            <w:r w:rsidR="003A1868" w:rsidRPr="003A1868">
              <w:t>ak sa udržateľnosť na projekt ne</w:t>
            </w:r>
            <w:r w:rsidR="003A1868">
              <w:t>vzťahuje, do skončenia trvania Z</w:t>
            </w:r>
            <w:r w:rsidR="003A1868" w:rsidRPr="003A1868">
              <w:t>mluvy o poskytnutí NFP</w:t>
            </w:r>
            <w:r w:rsidR="003A1868">
              <w:rPr>
                <w:rStyle w:val="Odkaznapoznmkupodiarou"/>
              </w:rPr>
              <w:footnoteReference w:id="15"/>
            </w:r>
            <w:r w:rsidR="002A3F5C" w:rsidRPr="00FC6F82">
              <w:t>.</w:t>
            </w:r>
          </w:p>
        </w:tc>
      </w:tr>
      <w:tr w:rsidR="00F668C4" w14:paraId="39D758F0" w14:textId="77777777" w:rsidTr="001A3236">
        <w:trPr>
          <w:jc w:val="center"/>
        </w:trPr>
        <w:tc>
          <w:tcPr>
            <w:tcW w:w="2830" w:type="dxa"/>
            <w:shd w:val="clear" w:color="auto" w:fill="E2EFD9" w:themeFill="accent6" w:themeFillTint="33"/>
          </w:tcPr>
          <w:p w14:paraId="7A4F106D" w14:textId="642FAAAF" w:rsidR="00F668C4" w:rsidRDefault="00C42E97" w:rsidP="00F668C4">
            <w:pPr>
              <w:tabs>
                <w:tab w:val="left" w:pos="1695"/>
              </w:tabs>
              <w:rPr>
                <w:rFonts w:ascii="Times New Roman" w:hAnsi="Times New Roman" w:cs="Times New Roman"/>
                <w:b/>
              </w:rPr>
            </w:pPr>
            <w:r>
              <w:rPr>
                <w:b/>
              </w:rPr>
              <w:lastRenderedPageBreak/>
              <w:t>2</w:t>
            </w:r>
            <w:r w:rsidR="00F668C4">
              <w:rPr>
                <w:b/>
              </w:rPr>
              <w:t>.</w:t>
            </w:r>
            <w:r w:rsidR="00F668C4" w:rsidRPr="005302A8">
              <w:rPr>
                <w:rFonts w:ascii="Times New Roman" w:hAnsi="Times New Roman" w:cs="Times New Roman"/>
                <w:b/>
              </w:rPr>
              <w:t xml:space="preserve"> </w:t>
            </w:r>
            <w:r w:rsidR="00F668C4" w:rsidRPr="00F83197">
              <w:rPr>
                <w:rFonts w:cstheme="minorHAnsi"/>
                <w:b/>
              </w:rPr>
              <w:t>Podmienka splnenia kritérií pre výber projektov</w:t>
            </w:r>
          </w:p>
          <w:p w14:paraId="0211935F" w14:textId="77777777" w:rsidR="00F668C4" w:rsidRDefault="00F668C4" w:rsidP="00F668C4">
            <w:pPr>
              <w:tabs>
                <w:tab w:val="left" w:pos="1695"/>
              </w:tabs>
              <w:rPr>
                <w:b/>
              </w:rPr>
            </w:pPr>
          </w:p>
        </w:tc>
        <w:tc>
          <w:tcPr>
            <w:tcW w:w="6946" w:type="dxa"/>
          </w:tcPr>
          <w:p w14:paraId="51252F3F" w14:textId="13B3E574" w:rsidR="00AC3367" w:rsidRDefault="00AC3367" w:rsidP="00AC3367">
            <w:pPr>
              <w:tabs>
                <w:tab w:val="left" w:pos="1695"/>
              </w:tabs>
              <w:jc w:val="both"/>
            </w:pPr>
            <w:proofErr w:type="spellStart"/>
            <w:r>
              <w:t>ŽoNFP</w:t>
            </w:r>
            <w:proofErr w:type="spellEnd"/>
            <w:r>
              <w:t xml:space="preserve"> musí splniť kritéria </w:t>
            </w:r>
            <w:r w:rsidR="009D3F3A">
              <w:t xml:space="preserve">pre </w:t>
            </w:r>
            <w:r>
              <w:t>výber projektov.</w:t>
            </w:r>
          </w:p>
          <w:p w14:paraId="1A926A2B" w14:textId="777647E3" w:rsidR="00AC3367" w:rsidRDefault="00AC3367" w:rsidP="00AC3367">
            <w:pPr>
              <w:tabs>
                <w:tab w:val="left" w:pos="1695"/>
              </w:tabs>
              <w:jc w:val="both"/>
            </w:pPr>
            <w:r w:rsidRPr="00D8619B">
              <w:rPr>
                <w:b/>
              </w:rPr>
              <w:t>Kritériá pre výber projektov</w:t>
            </w:r>
            <w:r>
              <w:t xml:space="preserve"> pozostávajú z vylučujúcich kritérií podľa článku 73 NSU, vecných </w:t>
            </w:r>
            <w:r w:rsidR="009D3F3A">
              <w:t xml:space="preserve">hodnotiacich </w:t>
            </w:r>
            <w:r>
              <w:t>kritérií a z výberových kritérií.</w:t>
            </w:r>
          </w:p>
          <w:p w14:paraId="7DFFA4C5" w14:textId="1C1F0746" w:rsidR="00AC3367" w:rsidRDefault="00AC3367" w:rsidP="00AC3367">
            <w:pPr>
              <w:tabs>
                <w:tab w:val="left" w:pos="1695"/>
              </w:tabs>
              <w:jc w:val="both"/>
            </w:pPr>
            <w:r w:rsidRPr="00D8619B">
              <w:rPr>
                <w:b/>
              </w:rPr>
              <w:lastRenderedPageBreak/>
              <w:t>Vylučujúce kritériá</w:t>
            </w:r>
            <w:r>
              <w:t xml:space="preserve"> podľa článku 73 NSU – ide o vylučujúce kritériá, ktorými sa zabezpečuje posúdenie požiadaviek podľa </w:t>
            </w:r>
            <w:r w:rsidRPr="00D8619B">
              <w:t>článku 73 NSU.</w:t>
            </w:r>
          </w:p>
          <w:p w14:paraId="40D5394D" w14:textId="32CB2BAF" w:rsidR="00B70D0C" w:rsidRDefault="002563B5" w:rsidP="002563B5">
            <w:pPr>
              <w:tabs>
                <w:tab w:val="left" w:pos="1695"/>
              </w:tabs>
              <w:jc w:val="both"/>
            </w:pPr>
            <w:r>
              <w:t>Doplňujúce informácie k zneniu vyluč</w:t>
            </w:r>
            <w:r w:rsidR="00356927">
              <w:t>ujúc</w:t>
            </w:r>
            <w:r w:rsidR="00BD7690">
              <w:t>eho</w:t>
            </w:r>
            <w:r w:rsidR="00356927">
              <w:t xml:space="preserve"> </w:t>
            </w:r>
            <w:r>
              <w:t>kritéri</w:t>
            </w:r>
            <w:r w:rsidR="00BD7690">
              <w:t>a</w:t>
            </w:r>
            <w:r w:rsidR="00356927">
              <w:t xml:space="preserve"> </w:t>
            </w:r>
            <w:r w:rsidR="00BD7690">
              <w:t>HP</w:t>
            </w:r>
            <w:r>
              <w:t xml:space="preserve">:                                            </w:t>
            </w:r>
          </w:p>
          <w:p w14:paraId="186E3611" w14:textId="77777777" w:rsidR="00B70D0C" w:rsidRPr="00134ACE" w:rsidRDefault="00B70D0C" w:rsidP="00B70D0C">
            <w:pPr>
              <w:tabs>
                <w:tab w:val="left" w:pos="1695"/>
              </w:tabs>
              <w:jc w:val="both"/>
              <w:rPr>
                <w:b/>
                <w:bCs/>
              </w:rPr>
            </w:pPr>
            <w:r w:rsidRPr="00134ACE">
              <w:rPr>
                <w:b/>
                <w:bCs/>
                <w:i/>
                <w:iCs/>
              </w:rPr>
              <w:t>Kritérium č.1</w:t>
            </w:r>
            <w:r w:rsidRPr="00134ACE">
              <w:rPr>
                <w:b/>
                <w:bCs/>
              </w:rPr>
              <w:t xml:space="preserve">: </w:t>
            </w:r>
          </w:p>
          <w:p w14:paraId="7CB2DE07" w14:textId="3757A11B" w:rsidR="002563B5" w:rsidRDefault="002563B5" w:rsidP="002563B5">
            <w:pPr>
              <w:tabs>
                <w:tab w:val="left" w:pos="1695"/>
              </w:tabs>
              <w:jc w:val="both"/>
            </w:pPr>
            <w:r>
              <w:t>Projekt musí byť v súlade s horizontálnymi princípmi, ktoré sú definované v čl. 9 nariadenia o spoločných ustanoveniach</w:t>
            </w:r>
            <w:r w:rsidR="00951D8D">
              <w:rPr>
                <w:rStyle w:val="Odkaznapoznmkupodiarou"/>
              </w:rPr>
              <w:footnoteReference w:id="16"/>
            </w:r>
            <w:r>
              <w:t xml:space="preserve">, s prihliadnutím na  dodržiavanie zásady rovnakého zaobchádzania a aktívneho podporovania mužov a žien vo všetkých aktivitách a činnostiach, najmä ak ide o prístup </w:t>
            </w:r>
            <w:r w:rsidR="003827EC">
              <w:br/>
            </w:r>
            <w:r>
              <w:t xml:space="preserve">k zamestnaniu, odmeňovanie a pracovný postup, odborné vzdelávanie </w:t>
            </w:r>
            <w:r w:rsidR="003827EC">
              <w:br/>
            </w:r>
            <w:r>
              <w:t xml:space="preserve">a pracovné podmienky. </w:t>
            </w:r>
          </w:p>
          <w:p w14:paraId="6D66B755" w14:textId="6DB230EA" w:rsidR="002563B5" w:rsidRDefault="002563B5" w:rsidP="002563B5">
            <w:pPr>
              <w:tabs>
                <w:tab w:val="left" w:pos="1695"/>
              </w:tabs>
              <w:jc w:val="both"/>
            </w:pPr>
            <w:r>
              <w:t>V projektoch je potrebné odstraňovať bariéry a</w:t>
            </w:r>
            <w:r w:rsidR="0012587D">
              <w:t xml:space="preserve"> zabraňovať </w:t>
            </w:r>
            <w:r>
              <w:t xml:space="preserve"> všetkým formám diskriminácie, vytvárať podmienky, ktoré zohľadňujú špecifické potreby rozmanitých skupín obyvateľstva a zabezpečiť </w:t>
            </w:r>
            <w:r w:rsidR="00554812">
              <w:t>prí</w:t>
            </w:r>
            <w:r>
              <w:t xml:space="preserve">stupnosť fyzického prostredia, dopravy, informácií a verejných služieb pre </w:t>
            </w:r>
            <w:r w:rsidR="00B253E0">
              <w:t>osoby so zdravotným postihnutím</w:t>
            </w:r>
            <w:r>
              <w:t>, v súlade s čl. 9 Dohovoru OSN o právach osôb so zdravotným postihnutím</w:t>
            </w:r>
            <w:r w:rsidR="00265E1F">
              <w:rPr>
                <w:rStyle w:val="Odkaznapoznmkupodiarou"/>
              </w:rPr>
              <w:footnoteReference w:id="17"/>
            </w:r>
            <w:r>
              <w:t>.</w:t>
            </w:r>
          </w:p>
          <w:p w14:paraId="32BCD59E" w14:textId="77777777" w:rsidR="00BB579B" w:rsidRPr="00134ACE" w:rsidRDefault="00BB579B" w:rsidP="00BB579B">
            <w:pPr>
              <w:tabs>
                <w:tab w:val="left" w:pos="1695"/>
              </w:tabs>
              <w:jc w:val="both"/>
              <w:rPr>
                <w:b/>
                <w:bCs/>
                <w:i/>
                <w:iCs/>
              </w:rPr>
            </w:pPr>
            <w:r w:rsidRPr="00134ACE">
              <w:rPr>
                <w:b/>
                <w:bCs/>
                <w:i/>
                <w:iCs/>
              </w:rPr>
              <w:t>Kritérium č. 2:</w:t>
            </w:r>
          </w:p>
          <w:p w14:paraId="115BE146" w14:textId="77777777" w:rsidR="00BB579B" w:rsidRDefault="00BB579B" w:rsidP="00BB579B">
            <w:pPr>
              <w:tabs>
                <w:tab w:val="left" w:pos="1695"/>
              </w:tabs>
              <w:jc w:val="both"/>
            </w:pPr>
            <w:r>
              <w:t xml:space="preserve">Žiadateľ môže začať s realizáciou aktivity projektu najskôr od 1.1.2021 a nesmie ukončiť fyzickú realizáciu hlavnej aktivity projektu, t. j. plne zrealizovať hlavnú aktivitu projektu, pred predložením </w:t>
            </w:r>
            <w:proofErr w:type="spellStart"/>
            <w:r>
              <w:t>ŽoNFP</w:t>
            </w:r>
            <w:proofErr w:type="spellEnd"/>
            <w:r>
              <w:t xml:space="preserve"> poskytovateľovi, a to bez ohľadu na to, či žiadateľ uhradil všetky súvisiace platby.</w:t>
            </w:r>
          </w:p>
          <w:p w14:paraId="53611FC3" w14:textId="5F5254B6" w:rsidR="00AC3367" w:rsidRDefault="00AC3367" w:rsidP="00AC3367">
            <w:pPr>
              <w:tabs>
                <w:tab w:val="left" w:pos="1695"/>
              </w:tabs>
              <w:jc w:val="both"/>
            </w:pPr>
            <w:r w:rsidRPr="00D8619B">
              <w:rPr>
                <w:b/>
              </w:rPr>
              <w:t>Vecné hodnotiace kritériá</w:t>
            </w:r>
            <w:r>
              <w:t xml:space="preserve"> – ide o kritériá, prostredníctvom ktorých poskytovateľ posudzuje kvalitatívnu (obsahovú) stránku navrhovaného projektu. Vecné hodnotiace kritériá sú definované ako vylučujúce kritériá</w:t>
            </w:r>
            <w:r w:rsidR="00551527">
              <w:t xml:space="preserve"> a bodované kritériá</w:t>
            </w:r>
            <w:r>
              <w:t>.</w:t>
            </w:r>
            <w:r w:rsidR="00551527">
              <w:t xml:space="preserve"> </w:t>
            </w:r>
            <w:r w:rsidR="00551527" w:rsidRPr="00551527">
              <w:t>Vylučujúce kritériá sú súčasťou bodovaných kritérií v podobe nulového bodového hodnotenia.</w:t>
            </w:r>
          </w:p>
          <w:p w14:paraId="6C947F11" w14:textId="77027DEE" w:rsidR="00F06673" w:rsidRDefault="00AC3367" w:rsidP="00CF575A">
            <w:pPr>
              <w:tabs>
                <w:tab w:val="left" w:pos="1695"/>
              </w:tabs>
              <w:jc w:val="both"/>
            </w:pPr>
            <w:r w:rsidRPr="00D8619B">
              <w:rPr>
                <w:b/>
              </w:rPr>
              <w:t>Výberové kritériá</w:t>
            </w:r>
            <w:r>
              <w:t xml:space="preserve"> – ide o kritéria, prostredníctvom ktorých aplikácie sa vytvorí poradie predložených projektov</w:t>
            </w:r>
            <w:r w:rsidR="003C5D4C">
              <w:t xml:space="preserve"> v rámci príslušného hodnotiaceho kola výzvy</w:t>
            </w:r>
            <w:r>
              <w:t xml:space="preserve">. </w:t>
            </w:r>
            <w:r w:rsidR="00F06673" w:rsidRPr="00F06673">
              <w:t xml:space="preserve">Výberové kritériá sa uplatnia iba v prípade, ak je disponibilná alokácia výzvy nižšia ako súhrnná výška NFP za všetky úspešné </w:t>
            </w:r>
            <w:proofErr w:type="spellStart"/>
            <w:r w:rsidR="00F06673" w:rsidRPr="00F06673">
              <w:t>ŽoNFP</w:t>
            </w:r>
            <w:proofErr w:type="spellEnd"/>
            <w:r w:rsidR="00F06673" w:rsidRPr="00F06673">
              <w:t xml:space="preserve">, </w:t>
            </w:r>
            <w:proofErr w:type="spellStart"/>
            <w:r w:rsidR="00F06673" w:rsidRPr="00F06673">
              <w:t>t.j</w:t>
            </w:r>
            <w:proofErr w:type="spellEnd"/>
            <w:r w:rsidR="00F06673" w:rsidRPr="00F06673">
              <w:t xml:space="preserve">. ktoré dosiahli aspoň minimálny počet bodov odborného hodnotenia pre jednotlivé oblasti a súčasne je potrebné určiť poradie žiadostí o NFP </w:t>
            </w:r>
            <w:r w:rsidR="005574D2">
              <w:br/>
            </w:r>
            <w:r w:rsidR="00F06673" w:rsidRPr="00F06673">
              <w:t>s rovnakým počtom dosiahnutých bodov, ktoré sa ocitli na hranici disponibilnej alokácie, podľa ktorého sú žiadosti o NFP schvaľované až do výšky disponibilnej alokácie na výzvu. Týmto nie je dotknuté pôvodné poradie určené na základe bodovaných kritérií, ktoré sa nemôže výberovými kritériami meniť.</w:t>
            </w:r>
          </w:p>
          <w:p w14:paraId="1A55D6AA" w14:textId="60830D67" w:rsidR="005574D2" w:rsidRDefault="00AC3367" w:rsidP="00CF575A">
            <w:pPr>
              <w:tabs>
                <w:tab w:val="left" w:pos="1695"/>
              </w:tabs>
              <w:jc w:val="both"/>
            </w:pPr>
            <w:r>
              <w:lastRenderedPageBreak/>
              <w:t xml:space="preserve">Súčasťou výberových kritérií sú aj </w:t>
            </w:r>
            <w:r w:rsidRPr="00D8619B">
              <w:rPr>
                <w:b/>
              </w:rPr>
              <w:t>rozlišovacie kritéria</w:t>
            </w:r>
            <w:r>
              <w:t>.</w:t>
            </w:r>
            <w:r w:rsidR="00F06673">
              <w:t xml:space="preserve"> </w:t>
            </w:r>
            <w:r w:rsidR="00F06673" w:rsidRPr="00F06673">
              <w:t xml:space="preserve">Ak sú aj po aplikácii </w:t>
            </w:r>
            <w:r w:rsidR="00F06673" w:rsidRPr="00D8619B">
              <w:rPr>
                <w:u w:val="single"/>
              </w:rPr>
              <w:t>rozlišovacích bodovaných kritérií</w:t>
            </w:r>
            <w:r w:rsidR="00F06673" w:rsidRPr="00F06673">
              <w:t xml:space="preserve"> žiadosti na hranici alokácie výzvy</w:t>
            </w:r>
            <w:r w:rsidR="00F7233A">
              <w:t>,</w:t>
            </w:r>
            <w:r w:rsidR="00F06673">
              <w:t xml:space="preserve"> poskytovateľ bude aplikovať </w:t>
            </w:r>
            <w:r w:rsidR="00F06673" w:rsidRPr="00D8619B">
              <w:rPr>
                <w:u w:val="single"/>
              </w:rPr>
              <w:t xml:space="preserve">rozlišovacie (objektívne) </w:t>
            </w:r>
            <w:r w:rsidR="00247ADE" w:rsidRPr="00D8619B">
              <w:rPr>
                <w:u w:val="single"/>
              </w:rPr>
              <w:t>kritéri</w:t>
            </w:r>
            <w:r w:rsidR="00247ADE">
              <w:rPr>
                <w:u w:val="single"/>
              </w:rPr>
              <w:t>á podľa nasledujúceho poradia</w:t>
            </w:r>
            <w:r w:rsidR="005574D2">
              <w:t>:</w:t>
            </w:r>
          </w:p>
          <w:p w14:paraId="697E7D98" w14:textId="77777777" w:rsidR="005574D2" w:rsidRPr="008B4057" w:rsidRDefault="005574D2" w:rsidP="008B4057">
            <w:pPr>
              <w:pStyle w:val="Odsekzoznamu"/>
              <w:numPr>
                <w:ilvl w:val="0"/>
                <w:numId w:val="69"/>
              </w:numPr>
              <w:tabs>
                <w:tab w:val="left" w:pos="1695"/>
              </w:tabs>
              <w:jc w:val="both"/>
              <w:rPr>
                <w:rFonts w:cstheme="minorHAnsi"/>
                <w:b/>
              </w:rPr>
            </w:pPr>
            <w:r w:rsidRPr="008B4057">
              <w:rPr>
                <w:rFonts w:cstheme="minorHAnsi"/>
                <w:b/>
              </w:rPr>
              <w:t>„Aktivity projektu v </w:t>
            </w:r>
            <w:proofErr w:type="spellStart"/>
            <w:r w:rsidRPr="008B4057">
              <w:rPr>
                <w:rFonts w:cstheme="minorHAnsi"/>
                <w:b/>
              </w:rPr>
              <w:t>ŽoNFP</w:t>
            </w:r>
            <w:proofErr w:type="spellEnd"/>
            <w:r w:rsidRPr="008B4057">
              <w:rPr>
                <w:rFonts w:cstheme="minorHAnsi"/>
                <w:b/>
              </w:rPr>
              <w:t xml:space="preserve"> realizované v prospech cieľovej skupiny z najmenej rozvinutého okresu (aj čiastočne)“ </w:t>
            </w:r>
          </w:p>
          <w:p w14:paraId="474807A6" w14:textId="032B3CE6" w:rsidR="005574D2" w:rsidRPr="008B4057" w:rsidRDefault="005574D2" w:rsidP="00F06ED4">
            <w:pPr>
              <w:tabs>
                <w:tab w:val="left" w:pos="1695"/>
              </w:tabs>
              <w:jc w:val="both"/>
            </w:pPr>
            <w:r w:rsidRPr="00CB7645">
              <w:t>Ak sú aj po aplikácii rozlišovacieho (objektívneho) kritéria pod bodom 1</w:t>
            </w:r>
            <w:r w:rsidR="00812616" w:rsidRPr="00CB7645">
              <w:t>.</w:t>
            </w:r>
            <w:r w:rsidRPr="00CB7645">
              <w:t xml:space="preserve"> žiadosti na hranici alokácie výzvy</w:t>
            </w:r>
            <w:r w:rsidR="00F7233A" w:rsidRPr="00CB7645">
              <w:t>,</w:t>
            </w:r>
            <w:r w:rsidRPr="00CB7645">
              <w:t xml:space="preserve"> poskytovateľ bude aplikovať rozlišovacie (objektívne) kritérium: </w:t>
            </w:r>
          </w:p>
          <w:p w14:paraId="72527D0A" w14:textId="1EA61F55" w:rsidR="00AC3367" w:rsidRPr="007A51A8" w:rsidRDefault="00F06673" w:rsidP="008B4057">
            <w:pPr>
              <w:pStyle w:val="Odsekzoznamu"/>
              <w:numPr>
                <w:ilvl w:val="0"/>
                <w:numId w:val="69"/>
              </w:numPr>
              <w:tabs>
                <w:tab w:val="left" w:pos="1695"/>
              </w:tabs>
              <w:jc w:val="both"/>
            </w:pPr>
            <w:r w:rsidRPr="008B4057">
              <w:rPr>
                <w:b/>
              </w:rPr>
              <w:t xml:space="preserve">„Termín odoslania </w:t>
            </w:r>
            <w:proofErr w:type="spellStart"/>
            <w:r w:rsidRPr="008B4057">
              <w:rPr>
                <w:b/>
              </w:rPr>
              <w:t>ŽoNFP</w:t>
            </w:r>
            <w:proofErr w:type="spellEnd"/>
            <w:r w:rsidRPr="008B4057">
              <w:rPr>
                <w:b/>
              </w:rPr>
              <w:t>“.</w:t>
            </w:r>
          </w:p>
          <w:p w14:paraId="65868975" w14:textId="312802B3" w:rsidR="00CF575A" w:rsidRDefault="00CF575A" w:rsidP="00CF575A">
            <w:pPr>
              <w:tabs>
                <w:tab w:val="left" w:pos="1695"/>
              </w:tabs>
              <w:jc w:val="both"/>
              <w:rPr>
                <w:rFonts w:cstheme="minorHAnsi"/>
              </w:rPr>
            </w:pPr>
            <w:r>
              <w:rPr>
                <w:rFonts w:cstheme="minorHAnsi"/>
              </w:rPr>
              <w:t xml:space="preserve">Kritéria pre výber projektov sú </w:t>
            </w:r>
            <w:r w:rsidR="002D0820">
              <w:rPr>
                <w:rFonts w:cstheme="minorHAnsi"/>
              </w:rPr>
              <w:t>p</w:t>
            </w:r>
            <w:r>
              <w:rPr>
                <w:rFonts w:cstheme="minorHAnsi"/>
              </w:rPr>
              <w:t xml:space="preserve">rílohou č. </w:t>
            </w:r>
            <w:r w:rsidR="00B16C49">
              <w:rPr>
                <w:rFonts w:cstheme="minorHAnsi"/>
              </w:rPr>
              <w:t>6</w:t>
            </w:r>
            <w:r>
              <w:rPr>
                <w:rFonts w:cstheme="minorHAnsi"/>
              </w:rPr>
              <w:t xml:space="preserve"> výzvy. </w:t>
            </w:r>
          </w:p>
          <w:p w14:paraId="6A3284DD" w14:textId="465ABADC" w:rsidR="00F668C4" w:rsidRPr="00437F34" w:rsidRDefault="00F668C4" w:rsidP="007B31F6">
            <w:pPr>
              <w:shd w:val="clear" w:color="auto" w:fill="E2EFD9" w:themeFill="accent6" w:themeFillTint="33"/>
              <w:tabs>
                <w:tab w:val="left" w:pos="1695"/>
              </w:tabs>
              <w:jc w:val="both"/>
              <w:rPr>
                <w:b/>
                <w:u w:val="single"/>
              </w:rPr>
            </w:pPr>
            <w:r w:rsidRPr="00437F34">
              <w:rPr>
                <w:b/>
                <w:u w:val="single"/>
              </w:rPr>
              <w:t xml:space="preserve">Forma preukázania </w:t>
            </w:r>
            <w:r w:rsidR="00360961">
              <w:rPr>
                <w:b/>
                <w:u w:val="single"/>
              </w:rPr>
              <w:t xml:space="preserve">splnenia </w:t>
            </w:r>
            <w:r w:rsidR="002F3949">
              <w:rPr>
                <w:b/>
                <w:u w:val="single"/>
              </w:rPr>
              <w:t xml:space="preserve">PPP </w:t>
            </w:r>
            <w:r w:rsidRPr="00437F34">
              <w:rPr>
                <w:b/>
                <w:u w:val="single"/>
              </w:rPr>
              <w:t>zo strany žiadateľa</w:t>
            </w:r>
          </w:p>
          <w:p w14:paraId="6F635733" w14:textId="11D72FCA" w:rsidR="00AC3367" w:rsidRDefault="00CF575A" w:rsidP="00CF575A">
            <w:pPr>
              <w:tabs>
                <w:tab w:val="left" w:pos="1695"/>
              </w:tabs>
              <w:jc w:val="both"/>
              <w:rPr>
                <w:rFonts w:cstheme="minorHAnsi"/>
                <w:bCs/>
              </w:rPr>
            </w:pPr>
            <w:r w:rsidRPr="00C068F8">
              <w:rPr>
                <w:rFonts w:cstheme="minorHAnsi"/>
                <w:bCs/>
              </w:rPr>
              <w:t xml:space="preserve">Žiadateľ </w:t>
            </w:r>
            <w:r w:rsidR="00F756D7">
              <w:rPr>
                <w:rFonts w:cstheme="minorHAnsi"/>
                <w:bCs/>
              </w:rPr>
              <w:t xml:space="preserve">preukazuje </w:t>
            </w:r>
            <w:r w:rsidRPr="00C068F8">
              <w:rPr>
                <w:rFonts w:cstheme="minorHAnsi"/>
                <w:bCs/>
              </w:rPr>
              <w:t>splneni</w:t>
            </w:r>
            <w:r w:rsidR="00F756D7">
              <w:rPr>
                <w:rFonts w:cstheme="minorHAnsi"/>
                <w:bCs/>
              </w:rPr>
              <w:t>e</w:t>
            </w:r>
            <w:r w:rsidRPr="00C068F8">
              <w:rPr>
                <w:rFonts w:cstheme="minorHAnsi"/>
                <w:bCs/>
              </w:rPr>
              <w:t xml:space="preserve">  PPP </w:t>
            </w:r>
            <w:r w:rsidR="00F756D7">
              <w:rPr>
                <w:rFonts w:cstheme="minorHAnsi"/>
                <w:bCs/>
              </w:rPr>
              <w:t>prost</w:t>
            </w:r>
            <w:r w:rsidR="0032409F">
              <w:rPr>
                <w:rFonts w:cstheme="minorHAnsi"/>
                <w:bCs/>
              </w:rPr>
              <w:t>r</w:t>
            </w:r>
            <w:r w:rsidR="00F756D7">
              <w:rPr>
                <w:rFonts w:cstheme="minorHAnsi"/>
                <w:bCs/>
              </w:rPr>
              <w:t>edníctvom</w:t>
            </w:r>
            <w:r w:rsidR="00AC3367">
              <w:rPr>
                <w:rFonts w:cstheme="minorHAnsi"/>
                <w:bCs/>
              </w:rPr>
              <w:t>:</w:t>
            </w:r>
          </w:p>
          <w:p w14:paraId="2FB5EEB9" w14:textId="07510AAA" w:rsidR="00AC3367" w:rsidRPr="007479AD" w:rsidRDefault="002C1F19" w:rsidP="00D8619B">
            <w:pPr>
              <w:pStyle w:val="Odsekzoznamu"/>
              <w:numPr>
                <w:ilvl w:val="0"/>
                <w:numId w:val="46"/>
              </w:numPr>
              <w:tabs>
                <w:tab w:val="left" w:pos="1695"/>
              </w:tabs>
              <w:jc w:val="both"/>
              <w:rPr>
                <w:rFonts w:cstheme="minorHAnsi"/>
                <w:bCs/>
              </w:rPr>
            </w:pPr>
            <w:r w:rsidRPr="007565FD">
              <w:rPr>
                <w:rFonts w:cstheme="minorHAnsi"/>
                <w:b/>
                <w:bCs/>
              </w:rPr>
              <w:t>F</w:t>
            </w:r>
            <w:r w:rsidR="00CF575A" w:rsidRPr="007565FD">
              <w:rPr>
                <w:rFonts w:cstheme="minorHAnsi"/>
                <w:b/>
                <w:bCs/>
              </w:rPr>
              <w:t>ormulár</w:t>
            </w:r>
            <w:r w:rsidR="00C51729" w:rsidRPr="007565FD">
              <w:rPr>
                <w:rFonts w:cstheme="minorHAnsi"/>
                <w:b/>
                <w:bCs/>
              </w:rPr>
              <w:t>a</w:t>
            </w:r>
            <w:r w:rsidR="00CF575A" w:rsidRPr="007565FD">
              <w:rPr>
                <w:rFonts w:cstheme="minorHAnsi"/>
                <w:b/>
                <w:bCs/>
              </w:rPr>
              <w:t xml:space="preserve"> </w:t>
            </w:r>
            <w:proofErr w:type="spellStart"/>
            <w:r w:rsidR="00CF575A" w:rsidRPr="007565FD">
              <w:rPr>
                <w:rFonts w:cstheme="minorHAnsi"/>
                <w:b/>
                <w:bCs/>
              </w:rPr>
              <w:t>ŽoNFP</w:t>
            </w:r>
            <w:proofErr w:type="spellEnd"/>
          </w:p>
          <w:p w14:paraId="3548E4C0" w14:textId="6CD45922" w:rsidR="005A1381" w:rsidRPr="007565FD" w:rsidRDefault="005A1381" w:rsidP="00D8619B">
            <w:pPr>
              <w:pStyle w:val="Odsekzoznamu"/>
              <w:numPr>
                <w:ilvl w:val="0"/>
                <w:numId w:val="46"/>
              </w:numPr>
              <w:tabs>
                <w:tab w:val="left" w:pos="1695"/>
              </w:tabs>
              <w:jc w:val="both"/>
              <w:rPr>
                <w:rFonts w:cstheme="minorHAnsi"/>
                <w:bCs/>
              </w:rPr>
            </w:pPr>
            <w:r w:rsidRPr="007565FD">
              <w:rPr>
                <w:rFonts w:cstheme="minorHAnsi"/>
                <w:bCs/>
              </w:rPr>
              <w:t xml:space="preserve">Formulára </w:t>
            </w:r>
            <w:proofErr w:type="spellStart"/>
            <w:r w:rsidRPr="007565FD">
              <w:rPr>
                <w:rFonts w:cstheme="minorHAnsi"/>
                <w:bCs/>
              </w:rPr>
              <w:t>ŽoNFP</w:t>
            </w:r>
            <w:proofErr w:type="spellEnd"/>
            <w:r w:rsidRPr="007565FD">
              <w:rPr>
                <w:rFonts w:cstheme="minorHAnsi"/>
                <w:bCs/>
              </w:rPr>
              <w:t>, časť 15. Čestné vyhlásenie žiadateľa (vzťahuje sa výlučne k povinnému vylučujúcemu kritériu týkajúceho sa HP);</w:t>
            </w:r>
          </w:p>
          <w:p w14:paraId="571F4C57" w14:textId="4B12CAAA" w:rsidR="00AC3367" w:rsidRPr="007565FD" w:rsidRDefault="00AC3367" w:rsidP="00AA511B">
            <w:pPr>
              <w:pStyle w:val="Odsekzoznamu"/>
              <w:numPr>
                <w:ilvl w:val="0"/>
                <w:numId w:val="46"/>
              </w:numPr>
              <w:tabs>
                <w:tab w:val="left" w:pos="1695"/>
              </w:tabs>
              <w:jc w:val="both"/>
              <w:rPr>
                <w:rFonts w:cstheme="minorHAnsi"/>
                <w:b/>
                <w:bCs/>
              </w:rPr>
            </w:pPr>
            <w:r w:rsidRPr="007565FD">
              <w:rPr>
                <w:rFonts w:cstheme="minorHAnsi"/>
                <w:b/>
                <w:bCs/>
              </w:rPr>
              <w:t>Príloh</w:t>
            </w:r>
            <w:r w:rsidR="008901C5" w:rsidRPr="007479AD">
              <w:rPr>
                <w:rFonts w:cstheme="minorHAnsi"/>
                <w:b/>
                <w:bCs/>
              </w:rPr>
              <w:t>y</w:t>
            </w:r>
            <w:r w:rsidRPr="007565FD">
              <w:rPr>
                <w:rFonts w:cstheme="minorHAnsi"/>
                <w:b/>
                <w:bCs/>
              </w:rPr>
              <w:t xml:space="preserve"> č. </w:t>
            </w:r>
            <w:r w:rsidR="003C5D4C" w:rsidRPr="007565FD">
              <w:rPr>
                <w:rFonts w:cstheme="minorHAnsi"/>
                <w:b/>
                <w:bCs/>
              </w:rPr>
              <w:t>6</w:t>
            </w:r>
            <w:r w:rsidRPr="007565FD">
              <w:rPr>
                <w:rFonts w:cstheme="minorHAnsi"/>
                <w:b/>
                <w:bCs/>
              </w:rPr>
              <w:t xml:space="preserve"> </w:t>
            </w:r>
            <w:proofErr w:type="spellStart"/>
            <w:r w:rsidRPr="007565FD">
              <w:rPr>
                <w:rFonts w:cstheme="minorHAnsi"/>
                <w:b/>
                <w:bCs/>
              </w:rPr>
              <w:t>ŽoNFP</w:t>
            </w:r>
            <w:proofErr w:type="spellEnd"/>
            <w:r w:rsidRPr="007565FD">
              <w:rPr>
                <w:rFonts w:cstheme="minorHAnsi"/>
                <w:b/>
                <w:bCs/>
              </w:rPr>
              <w:t xml:space="preserve"> - </w:t>
            </w:r>
            <w:r w:rsidR="00925150" w:rsidRPr="007565FD">
              <w:rPr>
                <w:rFonts w:cstheme="minorHAnsi"/>
                <w:b/>
                <w:bCs/>
              </w:rPr>
              <w:t>Rozpočet projektu</w:t>
            </w:r>
            <w:r w:rsidR="003C5D4C" w:rsidRPr="007565FD">
              <w:rPr>
                <w:rFonts w:cstheme="minorHAnsi"/>
                <w:bCs/>
              </w:rPr>
              <w:t xml:space="preserve"> </w:t>
            </w:r>
            <w:r w:rsidRPr="007565FD">
              <w:rPr>
                <w:rFonts w:cstheme="minorHAnsi"/>
                <w:bCs/>
              </w:rPr>
              <w:t>(podľa záväzného formulára)</w:t>
            </w:r>
          </w:p>
          <w:p w14:paraId="7BB45F9D" w14:textId="7922A29E" w:rsidR="00F668C4" w:rsidRPr="002A756B" w:rsidRDefault="00F668C4" w:rsidP="00D8619B">
            <w:pPr>
              <w:shd w:val="clear" w:color="auto" w:fill="E2EFD9" w:themeFill="accent6" w:themeFillTint="33"/>
              <w:rPr>
                <w:b/>
                <w:u w:val="single"/>
              </w:rPr>
            </w:pPr>
            <w:r w:rsidRPr="002A756B">
              <w:rPr>
                <w:b/>
                <w:u w:val="single"/>
              </w:rPr>
              <w:t>Spôsob overenia</w:t>
            </w:r>
            <w:r w:rsidR="00556657" w:rsidRPr="002A756B">
              <w:rPr>
                <w:b/>
                <w:u w:val="single"/>
              </w:rPr>
              <w:t xml:space="preserve"> </w:t>
            </w:r>
            <w:r w:rsidR="003A1868">
              <w:rPr>
                <w:b/>
                <w:u w:val="single"/>
              </w:rPr>
              <w:t xml:space="preserve">splnenia PPP </w:t>
            </w:r>
            <w:r w:rsidR="00556657" w:rsidRPr="002A756B">
              <w:rPr>
                <w:b/>
                <w:u w:val="single"/>
              </w:rPr>
              <w:t>zo strany poskytovateľa</w:t>
            </w:r>
          </w:p>
          <w:p w14:paraId="4ED1C9DB" w14:textId="77777777" w:rsidR="003C107D" w:rsidRDefault="002F3949" w:rsidP="00B82A4B">
            <w:pPr>
              <w:tabs>
                <w:tab w:val="left" w:pos="1695"/>
              </w:tabs>
              <w:jc w:val="both"/>
            </w:pPr>
            <w:r>
              <w:t>Poskytovateľ</w:t>
            </w:r>
            <w:r w:rsidR="00F668C4" w:rsidRPr="00F755EC">
              <w:t xml:space="preserve"> overuje splnenie PPP prostredníctvom</w:t>
            </w:r>
            <w:r w:rsidR="00F45021">
              <w:t>:</w:t>
            </w:r>
            <w:r w:rsidR="00F668C4" w:rsidRPr="00F755EC">
              <w:t xml:space="preserve"> </w:t>
            </w:r>
          </w:p>
          <w:p w14:paraId="0A8ED0BF" w14:textId="2AF5AA5C" w:rsidR="003C107D" w:rsidRPr="007479AD" w:rsidRDefault="003C107D" w:rsidP="003C107D">
            <w:pPr>
              <w:pStyle w:val="Odsekzoznamu"/>
              <w:numPr>
                <w:ilvl w:val="0"/>
                <w:numId w:val="46"/>
              </w:numPr>
              <w:tabs>
                <w:tab w:val="left" w:pos="1695"/>
              </w:tabs>
              <w:jc w:val="both"/>
            </w:pPr>
            <w:r w:rsidRPr="007565FD">
              <w:t>I</w:t>
            </w:r>
            <w:r w:rsidR="00F668C4" w:rsidRPr="007565FD">
              <w:t xml:space="preserve">nformácií uvedených vo </w:t>
            </w:r>
            <w:r w:rsidR="002C1F19" w:rsidRPr="007479AD">
              <w:rPr>
                <w:b/>
              </w:rPr>
              <w:t>F</w:t>
            </w:r>
            <w:r w:rsidR="00F668C4" w:rsidRPr="007479AD">
              <w:rPr>
                <w:b/>
              </w:rPr>
              <w:t xml:space="preserve">ormulári </w:t>
            </w:r>
            <w:proofErr w:type="spellStart"/>
            <w:r w:rsidR="00F668C4" w:rsidRPr="007479AD">
              <w:rPr>
                <w:b/>
              </w:rPr>
              <w:t>ŽoNFP</w:t>
            </w:r>
            <w:proofErr w:type="spellEnd"/>
          </w:p>
          <w:p w14:paraId="610749DA" w14:textId="6C7E51A6" w:rsidR="003C107D" w:rsidRPr="007479AD" w:rsidRDefault="003C107D" w:rsidP="003C107D">
            <w:pPr>
              <w:pStyle w:val="Odsekzoznamu"/>
              <w:numPr>
                <w:ilvl w:val="0"/>
                <w:numId w:val="46"/>
              </w:numPr>
              <w:tabs>
                <w:tab w:val="left" w:pos="1695"/>
              </w:tabs>
              <w:jc w:val="both"/>
            </w:pPr>
            <w:r w:rsidRPr="007565FD">
              <w:t xml:space="preserve">Formulára </w:t>
            </w:r>
            <w:proofErr w:type="spellStart"/>
            <w:r w:rsidRPr="007565FD">
              <w:t>ŽoNFP</w:t>
            </w:r>
            <w:proofErr w:type="spellEnd"/>
            <w:r w:rsidRPr="007565FD">
              <w:t>, časť 15. Čestné vyhlásenie žiadateľa (vzťahuje sa výlučne k povinnému vylučujúcemu kritériu týkajúceho sa HP)</w:t>
            </w:r>
          </w:p>
          <w:p w14:paraId="51C50D3C" w14:textId="0D3D512D" w:rsidR="00F668C4" w:rsidRPr="007565FD" w:rsidRDefault="0004067C" w:rsidP="007479AD">
            <w:pPr>
              <w:pStyle w:val="Odsekzoznamu"/>
              <w:numPr>
                <w:ilvl w:val="0"/>
                <w:numId w:val="46"/>
              </w:numPr>
              <w:tabs>
                <w:tab w:val="left" w:pos="1695"/>
              </w:tabs>
              <w:jc w:val="both"/>
            </w:pPr>
            <w:r w:rsidRPr="007479AD">
              <w:rPr>
                <w:b/>
              </w:rPr>
              <w:t>P</w:t>
            </w:r>
            <w:r w:rsidR="00AC3367" w:rsidRPr="007479AD">
              <w:rPr>
                <w:b/>
              </w:rPr>
              <w:t>ríloh</w:t>
            </w:r>
            <w:r w:rsidR="003C107D" w:rsidRPr="007565FD">
              <w:rPr>
                <w:b/>
              </w:rPr>
              <w:t>y</w:t>
            </w:r>
            <w:r w:rsidR="00AC3367" w:rsidRPr="007479AD">
              <w:rPr>
                <w:b/>
              </w:rPr>
              <w:t xml:space="preserve"> č.</w:t>
            </w:r>
            <w:r w:rsidR="003C5D4C" w:rsidRPr="007479AD">
              <w:rPr>
                <w:b/>
              </w:rPr>
              <w:t xml:space="preserve"> 6</w:t>
            </w:r>
            <w:r w:rsidR="00AC3367" w:rsidRPr="007479AD">
              <w:rPr>
                <w:b/>
              </w:rPr>
              <w:t xml:space="preserve"> </w:t>
            </w:r>
            <w:proofErr w:type="spellStart"/>
            <w:r w:rsidR="00AC3367" w:rsidRPr="007479AD">
              <w:rPr>
                <w:b/>
              </w:rPr>
              <w:t>ŽoNFP</w:t>
            </w:r>
            <w:proofErr w:type="spellEnd"/>
            <w:r w:rsidR="007D1E62" w:rsidRPr="007479AD">
              <w:rPr>
                <w:b/>
              </w:rPr>
              <w:t xml:space="preserve"> </w:t>
            </w:r>
            <w:r w:rsidR="00925150" w:rsidRPr="007479AD">
              <w:rPr>
                <w:rFonts w:cstheme="minorHAnsi"/>
                <w:b/>
                <w:bCs/>
              </w:rPr>
              <w:t>Rozpočet projektu</w:t>
            </w:r>
            <w:r w:rsidR="00CF575A" w:rsidRPr="007565FD">
              <w:t>.</w:t>
            </w:r>
          </w:p>
          <w:p w14:paraId="0F9992BD" w14:textId="0572F792" w:rsidR="00F668C4" w:rsidRPr="00437F34" w:rsidRDefault="00462275" w:rsidP="007B31F6">
            <w:pPr>
              <w:shd w:val="clear" w:color="auto" w:fill="E2EFD9" w:themeFill="accent6" w:themeFillTint="33"/>
              <w:tabs>
                <w:tab w:val="left" w:pos="1695"/>
              </w:tabs>
              <w:rPr>
                <w:b/>
                <w:bCs/>
                <w:u w:val="single"/>
              </w:rPr>
            </w:pPr>
            <w:r>
              <w:rPr>
                <w:b/>
                <w:bCs/>
                <w:u w:val="single"/>
              </w:rPr>
              <w:t>U</w:t>
            </w:r>
            <w:r w:rsidR="003A1868">
              <w:rPr>
                <w:b/>
                <w:bCs/>
                <w:u w:val="single"/>
              </w:rPr>
              <w:t>končenie uplatniteľnosti PPP</w:t>
            </w:r>
          </w:p>
          <w:p w14:paraId="774F575C" w14:textId="0F6A8E68" w:rsidR="00F668C4" w:rsidRPr="00A17449" w:rsidRDefault="0038692E" w:rsidP="007479AD">
            <w:pPr>
              <w:tabs>
                <w:tab w:val="left" w:pos="1695"/>
              </w:tabs>
            </w:pPr>
            <w:r>
              <w:t>Do skončenia konania o </w:t>
            </w:r>
            <w:proofErr w:type="spellStart"/>
            <w:r>
              <w:t>ŽoNFP.</w:t>
            </w:r>
            <w:r w:rsidR="00E13178" w:rsidRPr="007565FD">
              <w:t>Ukončenie</w:t>
            </w:r>
            <w:proofErr w:type="spellEnd"/>
            <w:r w:rsidR="00E13178" w:rsidRPr="007565FD">
              <w:t xml:space="preserve"> uplatniteľnosti PPP je skončením konania o žiadosti s výnimkou tých kritérií, ktoré je podľa obsahu výzvy alebo v nadväznosti na čl. 65 NSU potrebné plniť kontinuálne počas realizácie projektu a/alebo obdobia  jeho udržateľnosti.</w:t>
            </w:r>
          </w:p>
        </w:tc>
      </w:tr>
      <w:tr w:rsidR="00C42E97" w14:paraId="6D53A955" w14:textId="77777777" w:rsidTr="001A3236">
        <w:trPr>
          <w:jc w:val="center"/>
        </w:trPr>
        <w:tc>
          <w:tcPr>
            <w:tcW w:w="2830" w:type="dxa"/>
            <w:shd w:val="clear" w:color="auto" w:fill="E2EFD9" w:themeFill="accent6" w:themeFillTint="33"/>
          </w:tcPr>
          <w:p w14:paraId="43F76FD3" w14:textId="5497BE92" w:rsidR="00C42E97" w:rsidRDefault="00C42E97" w:rsidP="00C42E97">
            <w:pPr>
              <w:tabs>
                <w:tab w:val="left" w:pos="1695"/>
              </w:tabs>
              <w:rPr>
                <w:b/>
              </w:rPr>
            </w:pPr>
            <w:r>
              <w:rPr>
                <w:b/>
              </w:rPr>
              <w:lastRenderedPageBreak/>
              <w:t xml:space="preserve">3. </w:t>
            </w:r>
            <w:r w:rsidRPr="00537474">
              <w:rPr>
                <w:b/>
              </w:rPr>
              <w:t>Podmienka zákazu vedenia výkonu rozhodnutia voči žiadateľovi</w:t>
            </w:r>
            <w:r w:rsidR="00C454BE">
              <w:rPr>
                <w:b/>
              </w:rPr>
              <w:t>/partnerovi</w:t>
            </w:r>
          </w:p>
        </w:tc>
        <w:tc>
          <w:tcPr>
            <w:tcW w:w="6946" w:type="dxa"/>
          </w:tcPr>
          <w:p w14:paraId="56DDEE3D" w14:textId="1BEEEB46" w:rsidR="00C42E97" w:rsidRPr="00F918E9" w:rsidRDefault="00C42E97" w:rsidP="00C42E97">
            <w:pPr>
              <w:tabs>
                <w:tab w:val="left" w:pos="1695"/>
              </w:tabs>
              <w:jc w:val="both"/>
            </w:pPr>
            <w:r w:rsidRPr="00F918E9">
              <w:t>Voči žiadateľovi</w:t>
            </w:r>
            <w:r w:rsidR="00C454BE">
              <w:t>/partnerovi</w:t>
            </w:r>
            <w:r w:rsidRPr="00F918E9">
              <w:t xml:space="preserve"> nesmie byť vykonávaná exekúcia podľa Exekučného poriadku</w:t>
            </w:r>
            <w:r>
              <w:rPr>
                <w:rStyle w:val="Odkaznapoznmkupodiarou"/>
              </w:rPr>
              <w:footnoteReference w:id="18"/>
            </w:r>
            <w:r>
              <w:t xml:space="preserve"> </w:t>
            </w:r>
            <w:r w:rsidRPr="00F918E9">
              <w:t>(s výnimkou exekúcie, ktorej výkon je odložený zložením zábezpeky podľa Exekučného poriadku), ani vedený iný výkon rozhodnutia podľa osobitných predpisov, ktorého</w:t>
            </w:r>
            <w:r>
              <w:t xml:space="preserve"> </w:t>
            </w:r>
            <w:r w:rsidRPr="00F918E9">
              <w:t xml:space="preserve">predmetom je nútený výkon povinnosti zaplatiť peňažnú sumu vo výške vymáhaného nároku, vrátane všetkých trov súvisiacich s výkonom rozhodnutia za všetky takto vykonávané exekúcie alebo iné výkony rozhodnutia vyššej ako </w:t>
            </w:r>
            <w:r>
              <w:t>1</w:t>
            </w:r>
            <w:r w:rsidRPr="00F918E9">
              <w:t xml:space="preserve">  % NFP požadovaného žiadateľom v podanej </w:t>
            </w:r>
            <w:proofErr w:type="spellStart"/>
            <w:r w:rsidRPr="00F918E9">
              <w:t>ŽoNFP</w:t>
            </w:r>
            <w:proofErr w:type="spellEnd"/>
            <w:r w:rsidRPr="00F918E9">
              <w:t>.</w:t>
            </w:r>
          </w:p>
          <w:p w14:paraId="1B097400" w14:textId="21E4C501" w:rsidR="00C42E97" w:rsidRPr="00F918E9" w:rsidRDefault="00C42E97" w:rsidP="00C42E97">
            <w:pPr>
              <w:tabs>
                <w:tab w:val="left" w:pos="1695"/>
              </w:tabs>
              <w:jc w:val="both"/>
            </w:pPr>
            <w:r w:rsidRPr="00F918E9">
              <w:lastRenderedPageBreak/>
              <w:t>Voči žiadateľovi</w:t>
            </w:r>
            <w:r w:rsidR="00C454BE">
              <w:t>/partnerovi</w:t>
            </w:r>
            <w:r w:rsidRPr="00F918E9">
              <w:t xml:space="preserve"> tiež nesmie byť vedený výkon rozhodnutia na plnenie inej povinnosti, ktorá nespočíva v zaplatení peňažnej sumy, pokiaľ táto nepeňažná povinnosť akokoľvek priamo alebo nepriamo súvisí s projektom, ktorý je predmetom podanej </w:t>
            </w:r>
            <w:proofErr w:type="spellStart"/>
            <w:r w:rsidRPr="00F918E9">
              <w:t>ŽoNFP</w:t>
            </w:r>
            <w:proofErr w:type="spellEnd"/>
            <w:r w:rsidRPr="00F918E9">
              <w:t xml:space="preserve"> žiadateľa.</w:t>
            </w:r>
          </w:p>
          <w:p w14:paraId="54B3F5AC" w14:textId="77777777" w:rsidR="00C42E97" w:rsidRPr="00390D5D" w:rsidRDefault="00C42E97" w:rsidP="00C42E97">
            <w:pPr>
              <w:tabs>
                <w:tab w:val="left" w:pos="1695"/>
              </w:tabs>
              <w:jc w:val="both"/>
            </w:pPr>
            <w:r w:rsidRPr="00390D5D">
              <w:t>V prípade, ak celková súhrnná výška vymáhaného nároku za všetky exekúcie</w:t>
            </w:r>
            <w:r w:rsidRPr="00390D5D">
              <w:rPr>
                <w:vertAlign w:val="superscript"/>
              </w:rPr>
              <w:footnoteReference w:id="19"/>
            </w:r>
            <w:r w:rsidRPr="00390D5D">
              <w:t xml:space="preserve"> alebo iné výkony rozhodnutia presiahla sumu </w:t>
            </w:r>
            <w:r>
              <w:t>1</w:t>
            </w:r>
            <w:r w:rsidRPr="00F918E9">
              <w:t xml:space="preserve">  % NFP</w:t>
            </w:r>
            <w:r>
              <w:t xml:space="preserve"> </w:t>
            </w:r>
            <w:r w:rsidRPr="00390D5D">
              <w:t xml:space="preserve">požadovaného žiadateľom v podanej </w:t>
            </w:r>
            <w:proofErr w:type="spellStart"/>
            <w:r w:rsidRPr="00390D5D">
              <w:t>ŽoNFP</w:t>
            </w:r>
            <w:proofErr w:type="spellEnd"/>
            <w:r w:rsidRPr="00390D5D">
              <w:t>, je pre účely posúdenia tejto podmienky rozhodujúca skutočnosť, či dlžná suma a všetky trovy súvisiace s výkonom rozhodnutia boli uhradené</w:t>
            </w:r>
            <w:r w:rsidRPr="00390D5D">
              <w:rPr>
                <w:vertAlign w:val="superscript"/>
              </w:rPr>
              <w:footnoteReference w:id="20"/>
            </w:r>
            <w:r w:rsidRPr="00390D5D">
              <w:t>, resp. bola dlžná suma a výška všetkých trov exekúcie zložené do zábezpeky v celkovej výške vymáhaného nároku, na osobitný účet exekútora, zriadený na tento účel podľa Exekučného poriadku.</w:t>
            </w:r>
          </w:p>
          <w:p w14:paraId="16E4A0E0" w14:textId="77777777" w:rsidR="00C42E97" w:rsidRPr="00390D5D" w:rsidRDefault="00C42E97" w:rsidP="00C42E97">
            <w:pPr>
              <w:tabs>
                <w:tab w:val="left" w:pos="1695"/>
              </w:tabs>
              <w:jc w:val="both"/>
            </w:pPr>
            <w:r w:rsidRPr="00390D5D">
              <w:t>Výška nároku uhradenej exekúcie alebo odloženého výkonu exekúcie sa nezapočítava do celkovej výšky vymáhaného nároku 1 % zo žiadaného NFP.</w:t>
            </w:r>
          </w:p>
          <w:p w14:paraId="5BFC7F99" w14:textId="43AD0FB2" w:rsidR="00C42E97" w:rsidRDefault="00C42E97" w:rsidP="00C42E97">
            <w:pPr>
              <w:tabs>
                <w:tab w:val="left" w:pos="1695"/>
              </w:tabs>
              <w:jc w:val="both"/>
            </w:pPr>
            <w:r w:rsidRPr="00390D5D">
              <w:t>Uvedená PPP sa netýka výkonu rozhodnutia voči členom riadiacich a dozorných orgánov žiadateľa</w:t>
            </w:r>
            <w:r w:rsidR="00C454BE">
              <w:t>/partnera</w:t>
            </w:r>
            <w:r w:rsidRPr="00390D5D">
              <w:t>, ale je relevantná vo vzťahu k subjektu žiadateľa</w:t>
            </w:r>
            <w:r w:rsidR="00C454BE">
              <w:t>/partnera</w:t>
            </w:r>
            <w:r w:rsidRPr="00390D5D">
              <w:t>.</w:t>
            </w:r>
          </w:p>
          <w:p w14:paraId="00B802B4" w14:textId="3EDFA28B" w:rsidR="00C42E97" w:rsidRDefault="00C42E97" w:rsidP="00C42E97">
            <w:pPr>
              <w:tabs>
                <w:tab w:val="left" w:pos="1695"/>
              </w:tabs>
              <w:jc w:val="both"/>
            </w:pPr>
            <w:r w:rsidRPr="00A31B70">
              <w:t>Na účely tejto PPP sa za začatie vedenia výkonu rozhodnutia považuje doručenie poverenia na vykonanie exekúcie exekútorovi, resp. iná skutočnosť určujúca začiatok výkonu rozhodnutia podľa osobitného predpisu (napr. vydanie rozhodnutia o začatí daňového alebo colného exekučného konania).</w:t>
            </w:r>
          </w:p>
          <w:p w14:paraId="0650AAD1" w14:textId="4CA40195" w:rsidR="0005544D" w:rsidRDefault="0005544D" w:rsidP="0005544D">
            <w:pPr>
              <w:tabs>
                <w:tab w:val="left" w:pos="1695"/>
              </w:tabs>
              <w:jc w:val="both"/>
            </w:pPr>
            <w:r w:rsidRPr="0005544D">
              <w:t>V prípade exekúcie, ktorej výkon je odložený zložením zábezpeky v hodnote súhrnného vymáhaného nároku na osobitný účet exekútora zriadený na tento účel podľa Exekučného poriadku, je Poskytovateľ v prípade pochybností oprávnený vyžiadať si od žiadateľa aj doklad (najmä úradný záznam) o zložení zábezpeky v hodnote súhrnného vymáhaného nároku na osobitný účet exekútora, ktor</w:t>
            </w:r>
            <w:r w:rsidR="00DF3A48">
              <w:t>ý</w:t>
            </w:r>
            <w:r w:rsidRPr="0005544D">
              <w:t xml:space="preserve"> obsahuje výšku zábezpeky a dĺžku jej trvania.</w:t>
            </w:r>
          </w:p>
          <w:p w14:paraId="2E4C5902" w14:textId="77777777" w:rsidR="00C42E97" w:rsidRPr="00BD6EA8" w:rsidRDefault="00C42E97" w:rsidP="00C42E97">
            <w:pPr>
              <w:shd w:val="clear" w:color="auto" w:fill="E2EFD9" w:themeFill="accent6" w:themeFillTint="33"/>
              <w:tabs>
                <w:tab w:val="left" w:pos="1695"/>
              </w:tabs>
              <w:jc w:val="both"/>
              <w:rPr>
                <w:b/>
                <w:u w:val="single"/>
              </w:rPr>
            </w:pPr>
            <w:r w:rsidRPr="00BD6EA8">
              <w:rPr>
                <w:b/>
                <w:u w:val="single"/>
              </w:rPr>
              <w:t>Forma preukázania splnenia PPP zo strany žiadateľa</w:t>
            </w:r>
          </w:p>
          <w:p w14:paraId="41FF5C3F" w14:textId="77777777" w:rsidR="00C42E97" w:rsidRDefault="00C42E97" w:rsidP="00C42E97">
            <w:pPr>
              <w:tabs>
                <w:tab w:val="left" w:pos="1695"/>
              </w:tabs>
              <w:jc w:val="both"/>
              <w:rPr>
                <w:bCs/>
              </w:rPr>
            </w:pPr>
            <w:r w:rsidRPr="00E00D10">
              <w:rPr>
                <w:bCs/>
              </w:rPr>
              <w:t>Žiadateľ preukazuje splnenie PPP prostredníctvom:</w:t>
            </w:r>
          </w:p>
          <w:p w14:paraId="7C82BCE7" w14:textId="77777777" w:rsidR="00C42E97" w:rsidRPr="00A31B70" w:rsidRDefault="00C42E97" w:rsidP="00C42E97">
            <w:pPr>
              <w:pStyle w:val="Odsekzoznamu"/>
              <w:numPr>
                <w:ilvl w:val="0"/>
                <w:numId w:val="43"/>
              </w:numPr>
              <w:tabs>
                <w:tab w:val="left" w:pos="1695"/>
              </w:tabs>
              <w:jc w:val="both"/>
              <w:rPr>
                <w:b/>
                <w:u w:val="single"/>
              </w:rPr>
            </w:pPr>
            <w:r w:rsidRPr="005E2AD7">
              <w:rPr>
                <w:b/>
                <w:bCs/>
              </w:rPr>
              <w:t xml:space="preserve">Formulára </w:t>
            </w:r>
            <w:proofErr w:type="spellStart"/>
            <w:r w:rsidRPr="005E2AD7">
              <w:rPr>
                <w:b/>
                <w:bCs/>
              </w:rPr>
              <w:t>ŽoNFP</w:t>
            </w:r>
            <w:proofErr w:type="spellEnd"/>
            <w:r w:rsidRPr="005E2AD7">
              <w:rPr>
                <w:bCs/>
              </w:rPr>
              <w:t xml:space="preserve">, vyplnením </w:t>
            </w:r>
            <w:r w:rsidRPr="00355623">
              <w:rPr>
                <w:bCs/>
              </w:rPr>
              <w:t xml:space="preserve">časti 15 </w:t>
            </w:r>
            <w:r w:rsidRPr="00355623">
              <w:rPr>
                <w:bCs/>
                <w:i/>
              </w:rPr>
              <w:t>Čestné vyhlásenie žiadateľa</w:t>
            </w:r>
          </w:p>
          <w:p w14:paraId="1C78FD48" w14:textId="4ADD9C93" w:rsidR="00432F1B" w:rsidRDefault="0005544D" w:rsidP="00C42E97">
            <w:pPr>
              <w:pStyle w:val="Odsekzoznamu"/>
              <w:numPr>
                <w:ilvl w:val="0"/>
                <w:numId w:val="43"/>
              </w:numPr>
              <w:tabs>
                <w:tab w:val="left" w:pos="1695"/>
              </w:tabs>
              <w:jc w:val="both"/>
              <w:rPr>
                <w:bCs/>
              </w:rPr>
            </w:pPr>
            <w:r w:rsidRPr="00807231">
              <w:rPr>
                <w:b/>
                <w:bCs/>
              </w:rPr>
              <w:t>Prílohy č.</w:t>
            </w:r>
            <w:r w:rsidRPr="00807231">
              <w:rPr>
                <w:bCs/>
              </w:rPr>
              <w:t xml:space="preserve"> </w:t>
            </w:r>
            <w:r w:rsidRPr="00807231">
              <w:rPr>
                <w:b/>
                <w:bCs/>
              </w:rPr>
              <w:t xml:space="preserve">3 </w:t>
            </w:r>
            <w:proofErr w:type="spellStart"/>
            <w:r w:rsidRPr="00807231">
              <w:rPr>
                <w:b/>
                <w:bCs/>
              </w:rPr>
              <w:t>ŽoNFP</w:t>
            </w:r>
            <w:proofErr w:type="spellEnd"/>
            <w:r w:rsidRPr="00807231">
              <w:rPr>
                <w:bCs/>
              </w:rPr>
              <w:t xml:space="preserve"> – </w:t>
            </w:r>
            <w:r w:rsidRPr="00807231">
              <w:rPr>
                <w:b/>
                <w:bCs/>
              </w:rPr>
              <w:t>Súhrnné čestné vyhlásenie partnera žiadateľa</w:t>
            </w:r>
            <w:r>
              <w:rPr>
                <w:bCs/>
              </w:rPr>
              <w:t xml:space="preserve"> </w:t>
            </w:r>
            <w:r w:rsidR="00A469B1">
              <w:rPr>
                <w:bCs/>
              </w:rPr>
              <w:t xml:space="preserve">- </w:t>
            </w:r>
            <w:r>
              <w:rPr>
                <w:bCs/>
              </w:rPr>
              <w:t>predkladá sa iba v prípade uplatnenia partnera na projekte</w:t>
            </w:r>
            <w:r w:rsidR="00432F1B">
              <w:rPr>
                <w:bCs/>
              </w:rPr>
              <w:t>;</w:t>
            </w:r>
          </w:p>
          <w:p w14:paraId="3E95F489" w14:textId="78EF8BC0" w:rsidR="00C42E97" w:rsidRPr="00346892" w:rsidRDefault="00432F1B" w:rsidP="00D8619B">
            <w:pPr>
              <w:pStyle w:val="Odsekzoznamu"/>
              <w:numPr>
                <w:ilvl w:val="0"/>
                <w:numId w:val="43"/>
              </w:numPr>
              <w:jc w:val="both"/>
              <w:rPr>
                <w:bCs/>
              </w:rPr>
            </w:pPr>
            <w:r w:rsidRPr="00432F1B">
              <w:rPr>
                <w:b/>
                <w:bCs/>
              </w:rPr>
              <w:t xml:space="preserve">Prílohy č. 4 </w:t>
            </w:r>
            <w:proofErr w:type="spellStart"/>
            <w:r w:rsidRPr="00432F1B">
              <w:rPr>
                <w:b/>
                <w:bCs/>
              </w:rPr>
              <w:t>ŽoNFP</w:t>
            </w:r>
            <w:proofErr w:type="spellEnd"/>
            <w:r w:rsidRPr="00432F1B">
              <w:rPr>
                <w:b/>
                <w:bCs/>
              </w:rPr>
              <w:t xml:space="preserve"> – Upovedomenie o odklade exekúcie </w:t>
            </w:r>
            <w:r w:rsidR="008F20C2">
              <w:rPr>
                <w:b/>
                <w:bCs/>
              </w:rPr>
              <w:t xml:space="preserve"> </w:t>
            </w:r>
            <w:r w:rsidRPr="00432F1B">
              <w:rPr>
                <w:b/>
                <w:bCs/>
              </w:rPr>
              <w:t xml:space="preserve">- </w:t>
            </w:r>
            <w:r w:rsidRPr="00432F1B">
              <w:rPr>
                <w:bCs/>
              </w:rPr>
              <w:t>v prípade, ak je výkon exekúcie odložený zložením zábezpeky v celkovej výške vymáhaného nároku na osobitný úče</w:t>
            </w:r>
            <w:r>
              <w:rPr>
                <w:bCs/>
              </w:rPr>
              <w:t>t exekútora (vydaný exekútorom)</w:t>
            </w:r>
            <w:r w:rsidRPr="00432F1B">
              <w:rPr>
                <w:bCs/>
              </w:rPr>
              <w:t xml:space="preserve"> </w:t>
            </w:r>
            <w:r>
              <w:rPr>
                <w:bCs/>
              </w:rPr>
              <w:t>(</w:t>
            </w:r>
            <w:r w:rsidRPr="00432F1B">
              <w:rPr>
                <w:bCs/>
              </w:rPr>
              <w:t>ak relevantné</w:t>
            </w:r>
            <w:r>
              <w:rPr>
                <w:bCs/>
              </w:rPr>
              <w:t>)</w:t>
            </w:r>
            <w:r w:rsidR="00C42E97" w:rsidRPr="00346892">
              <w:rPr>
                <w:bCs/>
              </w:rPr>
              <w:t xml:space="preserve">. </w:t>
            </w:r>
          </w:p>
          <w:p w14:paraId="19D3071C" w14:textId="3C0FA6B3" w:rsidR="00C42E97" w:rsidRPr="00A31B70" w:rsidRDefault="00C42E97" w:rsidP="00C42E97">
            <w:pPr>
              <w:tabs>
                <w:tab w:val="left" w:pos="1695"/>
              </w:tabs>
              <w:jc w:val="both"/>
            </w:pPr>
            <w:r w:rsidRPr="00A31B70">
              <w:lastRenderedPageBreak/>
              <w:t xml:space="preserve">Bližšie </w:t>
            </w:r>
            <w:r w:rsidRPr="00BD6EA8">
              <w:t>informácie k </w:t>
            </w:r>
            <w:r w:rsidR="00271BA6">
              <w:t>prílohám</w:t>
            </w:r>
            <w:r>
              <w:t xml:space="preserve"> </w:t>
            </w:r>
            <w:proofErr w:type="spellStart"/>
            <w:r w:rsidRPr="00A31B70">
              <w:t>ŽoNFP</w:t>
            </w:r>
            <w:proofErr w:type="spellEnd"/>
            <w:r w:rsidR="007D1E62">
              <w:t>,</w:t>
            </w:r>
            <w:r w:rsidRPr="00A31B70">
              <w:t xml:space="preserve"> ako aj spôsob </w:t>
            </w:r>
            <w:r w:rsidR="00271BA6">
              <w:t>ich</w:t>
            </w:r>
            <w:r w:rsidRPr="00A31B70">
              <w:t xml:space="preserve"> predloženia sú uvedené v rámci </w:t>
            </w:r>
            <w:r w:rsidR="00432F1B">
              <w:t>P</w:t>
            </w:r>
            <w:r w:rsidRPr="00A31B70">
              <w:t xml:space="preserve">rílohy č. </w:t>
            </w:r>
            <w:r w:rsidR="00847595">
              <w:t>2 výzvy</w:t>
            </w:r>
            <w:r w:rsidRPr="00A31B70">
              <w:t xml:space="preserve"> </w:t>
            </w:r>
            <w:r w:rsidRPr="00D8619B">
              <w:rPr>
                <w:b/>
              </w:rPr>
              <w:t xml:space="preserve">Zoznam a popis povinných príloh </w:t>
            </w:r>
            <w:proofErr w:type="spellStart"/>
            <w:r w:rsidRPr="00D8619B">
              <w:rPr>
                <w:b/>
              </w:rPr>
              <w:t>ŽoNFP</w:t>
            </w:r>
            <w:proofErr w:type="spellEnd"/>
            <w:r w:rsidRPr="00A31B70">
              <w:t>.</w:t>
            </w:r>
          </w:p>
          <w:p w14:paraId="4FC480C2" w14:textId="6D654759" w:rsidR="00C42E97" w:rsidRPr="00BD6EA8" w:rsidRDefault="00C42E97" w:rsidP="00C42E97">
            <w:pPr>
              <w:shd w:val="clear" w:color="auto" w:fill="E2EFD9" w:themeFill="accent6" w:themeFillTint="33"/>
              <w:tabs>
                <w:tab w:val="left" w:pos="1695"/>
              </w:tabs>
              <w:jc w:val="both"/>
              <w:rPr>
                <w:b/>
                <w:u w:val="single"/>
              </w:rPr>
            </w:pPr>
            <w:r w:rsidRPr="00BD6EA8">
              <w:rPr>
                <w:b/>
                <w:u w:val="single"/>
              </w:rPr>
              <w:t xml:space="preserve">Spôsob overenia </w:t>
            </w:r>
            <w:r w:rsidR="00AD6687">
              <w:rPr>
                <w:b/>
                <w:u w:val="single"/>
              </w:rPr>
              <w:t xml:space="preserve">splnenia </w:t>
            </w:r>
            <w:r w:rsidRPr="00BD6EA8">
              <w:rPr>
                <w:b/>
                <w:u w:val="single"/>
              </w:rPr>
              <w:t>PPP zo strany poskytovateľa</w:t>
            </w:r>
          </w:p>
          <w:p w14:paraId="408C662C" w14:textId="77777777" w:rsidR="00C42E97" w:rsidRPr="00A31B70" w:rsidRDefault="00C42E97" w:rsidP="00C42E97">
            <w:pPr>
              <w:tabs>
                <w:tab w:val="left" w:pos="1695"/>
              </w:tabs>
              <w:jc w:val="both"/>
            </w:pPr>
            <w:r w:rsidRPr="00A31B70">
              <w:t>Poskytovateľ overuje splnenie PPP prostredníctvom:</w:t>
            </w:r>
          </w:p>
          <w:p w14:paraId="0C4DBD29" w14:textId="5515CD25" w:rsidR="00E301C2" w:rsidRPr="00E301C2" w:rsidRDefault="00C42E97" w:rsidP="00E301C2">
            <w:pPr>
              <w:numPr>
                <w:ilvl w:val="0"/>
                <w:numId w:val="46"/>
              </w:numPr>
              <w:spacing w:after="0" w:line="240" w:lineRule="auto"/>
              <w:jc w:val="both"/>
              <w:rPr>
                <w:rFonts w:eastAsia="Times New Roman" w:cstheme="minorHAnsi"/>
              </w:rPr>
            </w:pPr>
            <w:r w:rsidRPr="00886D2B">
              <w:rPr>
                <w:rFonts w:cstheme="minorHAnsi"/>
                <w:b/>
              </w:rPr>
              <w:t>Centrálneho registra exekúcií</w:t>
            </w:r>
            <w:r w:rsidRPr="00886D2B">
              <w:rPr>
                <w:rFonts w:cstheme="minorHAnsi"/>
              </w:rPr>
              <w:t>, ktorý je verejne dostupný na</w:t>
            </w:r>
            <w:r w:rsidRPr="00606463">
              <w:rPr>
                <w:rFonts w:eastAsia="Times New Roman" w:cstheme="minorHAnsi"/>
              </w:rPr>
              <w:t xml:space="preserve"> </w:t>
            </w:r>
            <w:hyperlink r:id="rId17" w:history="1">
              <w:r w:rsidRPr="00606463">
                <w:rPr>
                  <w:rFonts w:eastAsia="Times New Roman" w:cstheme="minorHAnsi"/>
                  <w:color w:val="0000FF"/>
                  <w:u w:val="single"/>
                </w:rPr>
                <w:t>https://cre.sk</w:t>
              </w:r>
            </w:hyperlink>
            <w:r w:rsidRPr="00606463">
              <w:rPr>
                <w:rFonts w:eastAsia="Times New Roman" w:cstheme="minorHAnsi"/>
                <w:color w:val="0000FF"/>
              </w:rPr>
              <w:t>,</w:t>
            </w:r>
            <w:r w:rsidR="00886D2B" w:rsidRPr="00606463">
              <w:rPr>
                <w:rFonts w:eastAsia="Times New Roman" w:cstheme="minorHAnsi"/>
                <w:color w:val="0000FF"/>
              </w:rPr>
              <w:t xml:space="preserve"> </w:t>
            </w:r>
            <w:r w:rsidR="00886D2B" w:rsidRPr="00051D59">
              <w:rPr>
                <w:rFonts w:eastAsia="Times New Roman" w:cstheme="minorHAnsi"/>
              </w:rPr>
              <w:t xml:space="preserve">resp. prostredníctvom informačného systému verejnej správy </w:t>
            </w:r>
            <w:proofErr w:type="spellStart"/>
            <w:r w:rsidR="00886D2B" w:rsidRPr="00051D59">
              <w:rPr>
                <w:rFonts w:eastAsia="Times New Roman" w:cstheme="minorHAnsi"/>
              </w:rPr>
              <w:t>OverSi</w:t>
            </w:r>
            <w:proofErr w:type="spellEnd"/>
            <w:r w:rsidR="00886D2B" w:rsidRPr="00051D59">
              <w:rPr>
                <w:rFonts w:eastAsia="Times New Roman" w:cstheme="minorHAnsi"/>
              </w:rPr>
              <w:t xml:space="preserve"> </w:t>
            </w:r>
            <w:r w:rsidR="009E034B" w:rsidRPr="00051D59">
              <w:rPr>
                <w:rFonts w:eastAsia="Times New Roman" w:cstheme="minorHAnsi"/>
              </w:rPr>
              <w:t xml:space="preserve">na </w:t>
            </w:r>
            <w:hyperlink r:id="rId18" w:history="1">
              <w:r w:rsidR="00240C05" w:rsidRPr="00051D59">
                <w:rPr>
                  <w:rStyle w:val="Hypertextovprepojenie"/>
                  <w:color w:val="auto"/>
                </w:rPr>
                <w:t>https://oversi.gov.sk/</w:t>
              </w:r>
            </w:hyperlink>
          </w:p>
          <w:p w14:paraId="42EE7A70" w14:textId="16CF74AF" w:rsidR="00C42E97" w:rsidRDefault="00C42E97" w:rsidP="00C42E97">
            <w:pPr>
              <w:numPr>
                <w:ilvl w:val="0"/>
                <w:numId w:val="46"/>
              </w:numPr>
              <w:spacing w:after="0" w:line="240" w:lineRule="auto"/>
              <w:jc w:val="both"/>
              <w:rPr>
                <w:b/>
              </w:rPr>
            </w:pPr>
            <w:r w:rsidRPr="00A31B70">
              <w:rPr>
                <w:b/>
              </w:rPr>
              <w:t xml:space="preserve">Formulára </w:t>
            </w:r>
            <w:proofErr w:type="spellStart"/>
            <w:r w:rsidRPr="00A31B70">
              <w:rPr>
                <w:b/>
              </w:rPr>
              <w:t>ŽoNFP</w:t>
            </w:r>
            <w:proofErr w:type="spellEnd"/>
            <w:r w:rsidRPr="00A31B70">
              <w:rPr>
                <w:b/>
              </w:rPr>
              <w:t>;</w:t>
            </w:r>
          </w:p>
          <w:p w14:paraId="2FBC121A" w14:textId="7E59C3F0" w:rsidR="00432F1B" w:rsidRPr="00D8619B" w:rsidRDefault="00432F1B" w:rsidP="00C42E97">
            <w:pPr>
              <w:numPr>
                <w:ilvl w:val="0"/>
                <w:numId w:val="46"/>
              </w:numPr>
              <w:spacing w:after="0" w:line="240" w:lineRule="auto"/>
              <w:jc w:val="both"/>
            </w:pPr>
            <w:r>
              <w:rPr>
                <w:b/>
                <w:bCs/>
              </w:rPr>
              <w:t>Prílohy č.</w:t>
            </w:r>
            <w:r>
              <w:rPr>
                <w:bCs/>
              </w:rPr>
              <w:t xml:space="preserve"> </w:t>
            </w:r>
            <w:r w:rsidRPr="00D20DE6">
              <w:rPr>
                <w:b/>
                <w:bCs/>
              </w:rPr>
              <w:t xml:space="preserve">3 </w:t>
            </w:r>
            <w:proofErr w:type="spellStart"/>
            <w:r w:rsidRPr="00D20DE6">
              <w:rPr>
                <w:b/>
                <w:bCs/>
              </w:rPr>
              <w:t>ŽoNFP</w:t>
            </w:r>
            <w:proofErr w:type="spellEnd"/>
            <w:r>
              <w:rPr>
                <w:bCs/>
              </w:rPr>
              <w:t xml:space="preserve"> – </w:t>
            </w:r>
            <w:r w:rsidRPr="00D20DE6">
              <w:rPr>
                <w:b/>
                <w:bCs/>
              </w:rPr>
              <w:t>Súhrnné čestné vyhlásenie partnera žiadateľa</w:t>
            </w:r>
            <w:r>
              <w:rPr>
                <w:b/>
                <w:bCs/>
              </w:rPr>
              <w:t xml:space="preserve"> </w:t>
            </w:r>
            <w:r w:rsidRPr="00D8619B">
              <w:rPr>
                <w:bCs/>
              </w:rPr>
              <w:t>(ak relev</w:t>
            </w:r>
            <w:r w:rsidR="00C25264">
              <w:rPr>
                <w:bCs/>
              </w:rPr>
              <w:t>antn</w:t>
            </w:r>
            <w:r w:rsidRPr="00D8619B">
              <w:rPr>
                <w:bCs/>
              </w:rPr>
              <w:t>é)</w:t>
            </w:r>
            <w:r w:rsidR="00641998">
              <w:rPr>
                <w:bCs/>
              </w:rPr>
              <w:t>;</w:t>
            </w:r>
          </w:p>
          <w:p w14:paraId="51DBF08E" w14:textId="54BEC70C" w:rsidR="00C42E97" w:rsidRPr="00A31B70" w:rsidRDefault="00C42E97" w:rsidP="00C42E97">
            <w:pPr>
              <w:pStyle w:val="Odsekzoznamu"/>
              <w:numPr>
                <w:ilvl w:val="0"/>
                <w:numId w:val="46"/>
              </w:numPr>
              <w:tabs>
                <w:tab w:val="left" w:pos="1695"/>
              </w:tabs>
              <w:spacing w:after="0"/>
              <w:jc w:val="both"/>
              <w:rPr>
                <w:b/>
                <w:u w:val="single"/>
              </w:rPr>
            </w:pPr>
            <w:r w:rsidRPr="00A31B70">
              <w:rPr>
                <w:b/>
                <w:bCs/>
              </w:rPr>
              <w:t xml:space="preserve">Prílohy č. </w:t>
            </w:r>
            <w:r w:rsidR="00432F1B">
              <w:rPr>
                <w:b/>
                <w:bCs/>
              </w:rPr>
              <w:t>4</w:t>
            </w:r>
            <w:r w:rsidRPr="00A31B70">
              <w:rPr>
                <w:b/>
                <w:bCs/>
              </w:rPr>
              <w:t xml:space="preserve"> </w:t>
            </w:r>
            <w:proofErr w:type="spellStart"/>
            <w:r w:rsidRPr="00A31B70">
              <w:rPr>
                <w:b/>
                <w:bCs/>
              </w:rPr>
              <w:t>ŽoNFP</w:t>
            </w:r>
            <w:proofErr w:type="spellEnd"/>
            <w:r w:rsidRPr="00A31B70">
              <w:rPr>
                <w:b/>
                <w:bCs/>
              </w:rPr>
              <w:t xml:space="preserve"> – Upovedomenie o odklade exekúcie </w:t>
            </w:r>
            <w:r w:rsidRPr="00A31B70">
              <w:rPr>
                <w:bCs/>
              </w:rPr>
              <w:t>(ak relevantné)</w:t>
            </w:r>
            <w:r w:rsidRPr="005E2AD7">
              <w:rPr>
                <w:bCs/>
              </w:rPr>
              <w:t>.</w:t>
            </w:r>
          </w:p>
          <w:p w14:paraId="7DA85791" w14:textId="27F4E912" w:rsidR="00C42E97" w:rsidRPr="00BD6EA8" w:rsidRDefault="002B048C" w:rsidP="00C42E97">
            <w:pPr>
              <w:shd w:val="clear" w:color="auto" w:fill="E2EFD9" w:themeFill="accent6" w:themeFillTint="33"/>
              <w:tabs>
                <w:tab w:val="left" w:pos="1695"/>
              </w:tabs>
              <w:spacing w:before="240"/>
              <w:rPr>
                <w:b/>
                <w:bCs/>
                <w:u w:val="single"/>
              </w:rPr>
            </w:pPr>
            <w:r>
              <w:rPr>
                <w:b/>
                <w:bCs/>
                <w:u w:val="single"/>
              </w:rPr>
              <w:t>O</w:t>
            </w:r>
            <w:r w:rsidR="00C42E97" w:rsidRPr="00BD6EA8">
              <w:rPr>
                <w:b/>
                <w:bCs/>
                <w:u w:val="single"/>
              </w:rPr>
              <w:t>vereni</w:t>
            </w:r>
            <w:r>
              <w:rPr>
                <w:b/>
                <w:bCs/>
                <w:u w:val="single"/>
              </w:rPr>
              <w:t>e</w:t>
            </w:r>
            <w:r w:rsidR="00C42E97" w:rsidRPr="00BD6EA8">
              <w:rPr>
                <w:b/>
                <w:bCs/>
                <w:u w:val="single"/>
              </w:rPr>
              <w:t xml:space="preserve"> PPP</w:t>
            </w:r>
            <w:r w:rsidR="00631B12">
              <w:rPr>
                <w:b/>
                <w:bCs/>
                <w:u w:val="single"/>
              </w:rPr>
              <w:t>/ukončenie uplatniteľnosti PPP</w:t>
            </w:r>
          </w:p>
          <w:p w14:paraId="3E3449AA" w14:textId="2B8B6C73" w:rsidR="00C42E97" w:rsidRPr="009635BF" w:rsidRDefault="00C42E97" w:rsidP="00C42E97">
            <w:pPr>
              <w:tabs>
                <w:tab w:val="left" w:pos="1695"/>
              </w:tabs>
              <w:jc w:val="both"/>
            </w:pPr>
            <w:r w:rsidRPr="009635BF">
              <w:t xml:space="preserve">PPP sa overuje v konaní o žiadosti </w:t>
            </w:r>
            <w:r>
              <w:t xml:space="preserve"> </w:t>
            </w:r>
            <w:r w:rsidR="006D238C" w:rsidRPr="006D238C">
              <w:t xml:space="preserve">a je potrebné ju plniť až do skončenia doby udržateľnosti projektu v zmysle čl. 65 NSU, ak sa udržateľnosť na projekt nevzťahuje, do skončenia </w:t>
            </w:r>
            <w:r w:rsidR="006D238C">
              <w:t>trvania Zmluvy o poskytnutí NFP</w:t>
            </w:r>
            <w:r w:rsidRPr="009635BF">
              <w:t>.</w:t>
            </w:r>
          </w:p>
          <w:p w14:paraId="0689BE3C" w14:textId="1ECC4495" w:rsidR="00C42E97" w:rsidRDefault="006D238C" w:rsidP="00C42E97">
            <w:pPr>
              <w:tabs>
                <w:tab w:val="left" w:pos="1695"/>
              </w:tabs>
              <w:jc w:val="both"/>
            </w:pPr>
            <w:r w:rsidRPr="006D238C">
              <w:t>V čase implementácie projektu je možné uplatniť prerušenie plnenia danej podmienky s tým, že prijímateľ je povinný podmienku opäť začať plniť v termíne stanovenom poskytovateľom – ak k opätovnému plneniu podmienky dôjde tak, že dočasné neplnenie nespôsobí ohrozenie cieľov projektu, podmienka sa nepovažuje za porušenú (</w:t>
            </w:r>
            <w:proofErr w:type="spellStart"/>
            <w:r w:rsidRPr="006D238C">
              <w:t>t.j</w:t>
            </w:r>
            <w:proofErr w:type="spellEnd"/>
            <w:r w:rsidRPr="006D238C">
              <w:t>. nie je potrebné postupovať v zmysle čl. 65 NSU).</w:t>
            </w:r>
          </w:p>
        </w:tc>
      </w:tr>
      <w:tr w:rsidR="00C42E97" w14:paraId="2D5321F6" w14:textId="77777777" w:rsidTr="00606463">
        <w:trPr>
          <w:trHeight w:val="7674"/>
          <w:jc w:val="center"/>
        </w:trPr>
        <w:tc>
          <w:tcPr>
            <w:tcW w:w="2830" w:type="dxa"/>
            <w:shd w:val="clear" w:color="auto" w:fill="E2EFD9" w:themeFill="accent6" w:themeFillTint="33"/>
          </w:tcPr>
          <w:p w14:paraId="67731942" w14:textId="04F6051C" w:rsidR="00C42E97" w:rsidRPr="003D4BB1" w:rsidRDefault="00C42E97" w:rsidP="00C42E97">
            <w:pPr>
              <w:tabs>
                <w:tab w:val="left" w:pos="1695"/>
              </w:tabs>
              <w:rPr>
                <w:b/>
              </w:rPr>
            </w:pPr>
            <w:r>
              <w:rPr>
                <w:rFonts w:ascii="Times New Roman" w:hAnsi="Times New Roman" w:cs="Times New Roman"/>
                <w:b/>
              </w:rPr>
              <w:lastRenderedPageBreak/>
              <w:t>4</w:t>
            </w:r>
            <w:r w:rsidRPr="00FA6EDB">
              <w:rPr>
                <w:rFonts w:ascii="Times New Roman" w:hAnsi="Times New Roman" w:cs="Times New Roman"/>
                <w:b/>
              </w:rPr>
              <w:t xml:space="preserve">. </w:t>
            </w:r>
            <w:r w:rsidR="0054543E" w:rsidRPr="0054543E">
              <w:rPr>
                <w:b/>
              </w:rPr>
              <w:t>Podmienka, že žiadateľ</w:t>
            </w:r>
            <w:r w:rsidR="0054543E">
              <w:rPr>
                <w:b/>
              </w:rPr>
              <w:t>/partner</w:t>
            </w:r>
            <w:r w:rsidR="0054543E" w:rsidRPr="0054543E">
              <w:rPr>
                <w:b/>
              </w:rPr>
              <w:t xml:space="preserve"> nie je evidovaný v Systéme včasného odhaľovania rizika a vylúčenia (EDES) ako vylúčená osoba alebo subjekt (v zmysle článku </w:t>
            </w:r>
            <w:r w:rsidR="0054543E" w:rsidRPr="006F5B7B">
              <w:rPr>
                <w:b/>
              </w:rPr>
              <w:t>13</w:t>
            </w:r>
            <w:r w:rsidR="002A1F65" w:rsidRPr="006F5B7B">
              <w:rPr>
                <w:b/>
              </w:rPr>
              <w:t>7</w:t>
            </w:r>
            <w:r w:rsidR="00D86B6B">
              <w:rPr>
                <w:b/>
              </w:rPr>
              <w:t xml:space="preserve"> </w:t>
            </w:r>
            <w:r w:rsidR="0054543E" w:rsidRPr="0089556D">
              <w:rPr>
                <w:b/>
              </w:rPr>
              <w:t xml:space="preserve">nariadenia č. </w:t>
            </w:r>
            <w:r w:rsidR="00925336" w:rsidRPr="0089556D">
              <w:rPr>
                <w:b/>
              </w:rPr>
              <w:t>2024</w:t>
            </w:r>
            <w:r w:rsidR="0054543E" w:rsidRPr="0089556D">
              <w:rPr>
                <w:b/>
              </w:rPr>
              <w:t>/</w:t>
            </w:r>
            <w:r w:rsidR="00925336" w:rsidRPr="0089556D">
              <w:rPr>
                <w:b/>
              </w:rPr>
              <w:t>2509</w:t>
            </w:r>
            <w:r w:rsidR="002F085D" w:rsidRPr="0089556D">
              <w:rPr>
                <w:rStyle w:val="Odkaznapoznmkupodiarou"/>
                <w:b/>
              </w:rPr>
              <w:footnoteReference w:id="21"/>
            </w:r>
            <w:r w:rsidR="0054543E" w:rsidRPr="0089556D">
              <w:rPr>
                <w:b/>
              </w:rPr>
              <w:t>).</w:t>
            </w:r>
          </w:p>
        </w:tc>
        <w:tc>
          <w:tcPr>
            <w:tcW w:w="6946" w:type="dxa"/>
          </w:tcPr>
          <w:p w14:paraId="54180EA3" w14:textId="3510653E" w:rsidR="002F085D" w:rsidRDefault="0054543E" w:rsidP="00C42E97">
            <w:pPr>
              <w:tabs>
                <w:tab w:val="left" w:pos="1695"/>
              </w:tabs>
              <w:spacing w:line="276" w:lineRule="auto"/>
              <w:jc w:val="both"/>
              <w:rPr>
                <w:rFonts w:cstheme="minorHAnsi"/>
              </w:rPr>
            </w:pPr>
            <w:r>
              <w:rPr>
                <w:rFonts w:cstheme="minorHAnsi"/>
              </w:rPr>
              <w:t>Ž</w:t>
            </w:r>
            <w:r w:rsidRPr="0054543E">
              <w:rPr>
                <w:rFonts w:cstheme="minorHAnsi"/>
              </w:rPr>
              <w:t>iadateľ/partner n</w:t>
            </w:r>
            <w:r>
              <w:rPr>
                <w:rFonts w:cstheme="minorHAnsi"/>
              </w:rPr>
              <w:t>esmie byť</w:t>
            </w:r>
            <w:r w:rsidRPr="0054543E">
              <w:rPr>
                <w:rFonts w:cstheme="minorHAnsi"/>
              </w:rPr>
              <w:t xml:space="preserve"> evidovaný v Systéme včasného odhaľovania rizika a vylúčenia (EDES) ako vylúčená osoba alebo subjekt v zmysle článku 13</w:t>
            </w:r>
            <w:r w:rsidR="009B7484">
              <w:rPr>
                <w:rFonts w:cstheme="minorHAnsi"/>
              </w:rPr>
              <w:t>7</w:t>
            </w:r>
            <w:r w:rsidRPr="0054543E">
              <w:rPr>
                <w:rFonts w:cstheme="minorHAnsi"/>
              </w:rPr>
              <w:t xml:space="preserve"> nariadenia č</w:t>
            </w:r>
            <w:r w:rsidRPr="0089556D">
              <w:rPr>
                <w:rFonts w:cstheme="minorHAnsi"/>
              </w:rPr>
              <w:t xml:space="preserve">. </w:t>
            </w:r>
            <w:r w:rsidR="00925336" w:rsidRPr="0089556D">
              <w:rPr>
                <w:rFonts w:cstheme="minorHAnsi"/>
              </w:rPr>
              <w:t>2024/2509</w:t>
            </w:r>
            <w:r w:rsidRPr="0089556D">
              <w:rPr>
                <w:rFonts w:cstheme="minorHAnsi"/>
              </w:rPr>
              <w:t>.</w:t>
            </w:r>
            <w:r w:rsidR="002F085D">
              <w:rPr>
                <w:rFonts w:cstheme="minorHAnsi"/>
              </w:rPr>
              <w:t xml:space="preserve"> </w:t>
            </w:r>
          </w:p>
          <w:p w14:paraId="5102467E" w14:textId="2C79C335" w:rsidR="00C42E97" w:rsidRPr="00D10231" w:rsidRDefault="00C42E97" w:rsidP="007B31F6">
            <w:pPr>
              <w:shd w:val="clear" w:color="auto" w:fill="E2EFD9" w:themeFill="accent6" w:themeFillTint="33"/>
              <w:tabs>
                <w:tab w:val="left" w:pos="1695"/>
              </w:tabs>
              <w:jc w:val="both"/>
              <w:rPr>
                <w:rFonts w:cstheme="minorHAnsi"/>
                <w:b/>
                <w:u w:val="single"/>
              </w:rPr>
            </w:pPr>
            <w:r w:rsidRPr="00D10231">
              <w:rPr>
                <w:rFonts w:cstheme="minorHAnsi"/>
                <w:b/>
                <w:u w:val="single"/>
              </w:rPr>
              <w:t>Forma preukázania</w:t>
            </w:r>
            <w:r>
              <w:rPr>
                <w:rFonts w:cstheme="minorHAnsi"/>
                <w:b/>
                <w:u w:val="single"/>
              </w:rPr>
              <w:t xml:space="preserve"> </w:t>
            </w:r>
            <w:r w:rsidR="000A07E3">
              <w:rPr>
                <w:rFonts w:cstheme="minorHAnsi"/>
                <w:b/>
                <w:u w:val="single"/>
              </w:rPr>
              <w:t xml:space="preserve">splnenia </w:t>
            </w:r>
            <w:r>
              <w:rPr>
                <w:rFonts w:cstheme="minorHAnsi"/>
                <w:b/>
                <w:u w:val="single"/>
              </w:rPr>
              <w:t>PPP</w:t>
            </w:r>
            <w:r w:rsidRPr="00D10231">
              <w:rPr>
                <w:rFonts w:cstheme="minorHAnsi"/>
                <w:b/>
                <w:u w:val="single"/>
              </w:rPr>
              <w:t xml:space="preserve"> zo strany žiadateľa</w:t>
            </w:r>
          </w:p>
          <w:p w14:paraId="2563FDCA" w14:textId="77777777" w:rsidR="00082707" w:rsidRPr="00C068F8" w:rsidRDefault="00082707" w:rsidP="00082707">
            <w:pPr>
              <w:tabs>
                <w:tab w:val="left" w:pos="1695"/>
              </w:tabs>
              <w:jc w:val="both"/>
              <w:rPr>
                <w:rFonts w:cstheme="minorHAnsi"/>
                <w:bCs/>
              </w:rPr>
            </w:pPr>
            <w:r w:rsidRPr="00C068F8">
              <w:rPr>
                <w:rFonts w:cstheme="minorHAnsi"/>
                <w:bCs/>
              </w:rPr>
              <w:t xml:space="preserve">Nie je potrebné preukazovať splnenie PPP zo strany žiadateľa samostatnou prílohou. </w:t>
            </w:r>
          </w:p>
          <w:p w14:paraId="30488229" w14:textId="23F2E7F6" w:rsidR="00C42E97" w:rsidRPr="00D10231" w:rsidRDefault="00C42E97" w:rsidP="007B31F6">
            <w:pPr>
              <w:shd w:val="clear" w:color="auto" w:fill="E2EFD9" w:themeFill="accent6" w:themeFillTint="33"/>
              <w:tabs>
                <w:tab w:val="left" w:pos="1695"/>
              </w:tabs>
              <w:jc w:val="both"/>
              <w:rPr>
                <w:rFonts w:cstheme="minorHAnsi"/>
                <w:b/>
                <w:u w:val="single"/>
              </w:rPr>
            </w:pPr>
            <w:r w:rsidRPr="00D10231">
              <w:rPr>
                <w:rFonts w:cstheme="minorHAnsi"/>
                <w:b/>
                <w:u w:val="single"/>
              </w:rPr>
              <w:t xml:space="preserve">Spôsob overenia </w:t>
            </w:r>
            <w:r w:rsidR="002F085D">
              <w:rPr>
                <w:rFonts w:cstheme="minorHAnsi"/>
                <w:b/>
                <w:u w:val="single"/>
              </w:rPr>
              <w:t xml:space="preserve">splnenia </w:t>
            </w:r>
            <w:r>
              <w:rPr>
                <w:rFonts w:cstheme="minorHAnsi"/>
                <w:b/>
                <w:u w:val="single"/>
              </w:rPr>
              <w:t xml:space="preserve">PPP </w:t>
            </w:r>
            <w:r w:rsidRPr="00D10231">
              <w:rPr>
                <w:rFonts w:cstheme="minorHAnsi"/>
                <w:b/>
                <w:u w:val="single"/>
              </w:rPr>
              <w:t>zo strany poskytovateľa</w:t>
            </w:r>
          </w:p>
          <w:p w14:paraId="16CFA899" w14:textId="7CD58DD1" w:rsidR="00C25264" w:rsidRDefault="00C42E97" w:rsidP="00C42E97">
            <w:pPr>
              <w:tabs>
                <w:tab w:val="left" w:pos="1695"/>
              </w:tabs>
              <w:jc w:val="both"/>
              <w:rPr>
                <w:rFonts w:cstheme="minorHAnsi"/>
              </w:rPr>
            </w:pPr>
            <w:r>
              <w:rPr>
                <w:rFonts w:cstheme="minorHAnsi"/>
              </w:rPr>
              <w:t>Poskytovateľ</w:t>
            </w:r>
            <w:r w:rsidRPr="00D10231">
              <w:rPr>
                <w:rFonts w:cstheme="minorHAnsi"/>
              </w:rPr>
              <w:t xml:space="preserve"> overuje splnenie PPP prostredníctvom</w:t>
            </w:r>
            <w:r w:rsidR="00C25264">
              <w:rPr>
                <w:rFonts w:cstheme="minorHAnsi"/>
              </w:rPr>
              <w:t>:</w:t>
            </w:r>
          </w:p>
          <w:p w14:paraId="68B63CDA" w14:textId="3E370BDA" w:rsidR="00C42E97" w:rsidRDefault="00C42E97" w:rsidP="00D8619B">
            <w:pPr>
              <w:pStyle w:val="Odsekzoznamu"/>
              <w:numPr>
                <w:ilvl w:val="0"/>
                <w:numId w:val="46"/>
              </w:numPr>
              <w:tabs>
                <w:tab w:val="left" w:pos="1695"/>
              </w:tabs>
              <w:jc w:val="both"/>
              <w:rPr>
                <w:rFonts w:cstheme="minorHAnsi"/>
              </w:rPr>
            </w:pPr>
            <w:r w:rsidRPr="00346892">
              <w:rPr>
                <w:rFonts w:cstheme="minorHAnsi"/>
              </w:rPr>
              <w:t>údajov evidovaných v informačných systémoch verejnej správy, resp. údajov v Systéme včasného odhaľovania rizika a vylúčenia (EDES) (</w:t>
            </w:r>
            <w:hyperlink r:id="rId19">
              <w:r w:rsidRPr="00346892">
                <w:rPr>
                  <w:rFonts w:cstheme="minorHAnsi"/>
                </w:rPr>
                <w:t>https://ec.europa.eu/budget/edes/index_en.cfm</w:t>
              </w:r>
            </w:hyperlink>
            <w:r w:rsidRPr="00346892">
              <w:rPr>
                <w:rFonts w:cstheme="minorHAnsi"/>
              </w:rPr>
              <w:t>)</w:t>
            </w:r>
            <w:r w:rsidR="00C25264">
              <w:rPr>
                <w:rFonts w:cstheme="minorHAnsi"/>
              </w:rPr>
              <w:t>;</w:t>
            </w:r>
            <w:r w:rsidRPr="00346892">
              <w:rPr>
                <w:rFonts w:cstheme="minorHAnsi"/>
              </w:rPr>
              <w:t xml:space="preserve"> </w:t>
            </w:r>
          </w:p>
          <w:p w14:paraId="32496EDB" w14:textId="206987F1" w:rsidR="00C42E97" w:rsidRPr="00D10231" w:rsidRDefault="002B048C" w:rsidP="007B31F6">
            <w:pPr>
              <w:shd w:val="clear" w:color="auto" w:fill="E2EFD9" w:themeFill="accent6" w:themeFillTint="33"/>
              <w:tabs>
                <w:tab w:val="left" w:pos="1695"/>
              </w:tabs>
              <w:jc w:val="both"/>
              <w:rPr>
                <w:rFonts w:cstheme="minorHAnsi"/>
                <w:b/>
                <w:u w:val="single"/>
              </w:rPr>
            </w:pPr>
            <w:r>
              <w:rPr>
                <w:rFonts w:cstheme="minorHAnsi"/>
                <w:b/>
                <w:u w:val="single"/>
              </w:rPr>
              <w:t>O</w:t>
            </w:r>
            <w:r w:rsidR="00C42E97" w:rsidRPr="00D10231">
              <w:rPr>
                <w:rFonts w:cstheme="minorHAnsi"/>
                <w:b/>
                <w:u w:val="single"/>
              </w:rPr>
              <w:t>vereni</w:t>
            </w:r>
            <w:r>
              <w:rPr>
                <w:rFonts w:cstheme="minorHAnsi"/>
                <w:b/>
                <w:u w:val="single"/>
              </w:rPr>
              <w:t>e</w:t>
            </w:r>
            <w:r w:rsidR="00C42E97" w:rsidRPr="00D10231">
              <w:rPr>
                <w:rFonts w:cstheme="minorHAnsi"/>
                <w:b/>
                <w:u w:val="single"/>
              </w:rPr>
              <w:t xml:space="preserve"> PPP</w:t>
            </w:r>
            <w:r w:rsidR="002F085D">
              <w:rPr>
                <w:rFonts w:cstheme="minorHAnsi"/>
                <w:b/>
                <w:u w:val="single"/>
              </w:rPr>
              <w:t>/ukončenie uplatniteľnosti PPP</w:t>
            </w:r>
          </w:p>
          <w:p w14:paraId="459CD98F" w14:textId="27DFEBAD" w:rsidR="00C42E97" w:rsidRPr="00B82A4B" w:rsidRDefault="00C42E97" w:rsidP="0014474D">
            <w:pPr>
              <w:spacing w:after="476" w:line="238" w:lineRule="auto"/>
              <w:jc w:val="both"/>
              <w:rPr>
                <w:highlight w:val="yellow"/>
              </w:rPr>
            </w:pPr>
            <w:r w:rsidRPr="00D10231">
              <w:rPr>
                <w:rFonts w:cstheme="minorHAnsi"/>
              </w:rPr>
              <w:t>PPP sa overuje v konaní o žiadosti o</w:t>
            </w:r>
            <w:r w:rsidR="002F085D">
              <w:rPr>
                <w:rFonts w:cstheme="minorHAnsi"/>
              </w:rPr>
              <w:t> </w:t>
            </w:r>
            <w:r w:rsidRPr="00D10231">
              <w:rPr>
                <w:rFonts w:cstheme="minorHAnsi"/>
              </w:rPr>
              <w:t>NFP</w:t>
            </w:r>
            <w:r w:rsidR="002F085D">
              <w:rPr>
                <w:rFonts w:cstheme="minorHAnsi"/>
              </w:rPr>
              <w:t>.</w:t>
            </w:r>
            <w:r w:rsidR="00E34ED2">
              <w:rPr>
                <w:rFonts w:cstheme="minorHAnsi"/>
              </w:rPr>
              <w:t xml:space="preserve"> </w:t>
            </w:r>
            <w:r w:rsidR="002F085D">
              <w:rPr>
                <w:rFonts w:cstheme="minorHAnsi"/>
              </w:rPr>
              <w:t>Ukončenie uplatniteľnosti PPP je do skončenia konania o žiadosti.</w:t>
            </w:r>
          </w:p>
        </w:tc>
      </w:tr>
      <w:tr w:rsidR="00C42E97" w14:paraId="42E100EE" w14:textId="77777777" w:rsidTr="001A3236">
        <w:trPr>
          <w:jc w:val="center"/>
        </w:trPr>
        <w:tc>
          <w:tcPr>
            <w:tcW w:w="2830" w:type="dxa"/>
            <w:shd w:val="clear" w:color="auto" w:fill="E2EFD9" w:themeFill="accent6" w:themeFillTint="33"/>
          </w:tcPr>
          <w:p w14:paraId="30F68D38" w14:textId="17C69113" w:rsidR="00C42E97" w:rsidRPr="00B82A4B" w:rsidRDefault="00C42E97" w:rsidP="00C42E97">
            <w:pPr>
              <w:tabs>
                <w:tab w:val="left" w:pos="1695"/>
              </w:tabs>
              <w:rPr>
                <w:rFonts w:ascii="Times New Roman" w:hAnsi="Times New Roman" w:cs="Times New Roman"/>
                <w:b/>
                <w:highlight w:val="cyan"/>
              </w:rPr>
            </w:pPr>
            <w:r>
              <w:rPr>
                <w:b/>
              </w:rPr>
              <w:t>5</w:t>
            </w:r>
            <w:r w:rsidRPr="00237DFE">
              <w:rPr>
                <w:b/>
              </w:rPr>
              <w:t xml:space="preserve">. </w:t>
            </w:r>
            <w:r w:rsidRPr="00A31B70">
              <w:rPr>
                <w:b/>
                <w:color w:val="000000" w:themeColor="text1"/>
              </w:rPr>
              <w:t xml:space="preserve">Podmienka oprávnenosti cieľovej skupiny </w:t>
            </w:r>
          </w:p>
        </w:tc>
        <w:tc>
          <w:tcPr>
            <w:tcW w:w="6946" w:type="dxa"/>
          </w:tcPr>
          <w:p w14:paraId="5B2D5098" w14:textId="023E4511" w:rsidR="00C42E97" w:rsidRPr="00E864BC" w:rsidRDefault="00C42E97" w:rsidP="00C42E97">
            <w:pPr>
              <w:tabs>
                <w:tab w:val="left" w:pos="1695"/>
              </w:tabs>
              <w:spacing w:line="276" w:lineRule="auto"/>
              <w:jc w:val="both"/>
            </w:pPr>
            <w:r w:rsidRPr="00E864BC">
              <w:t xml:space="preserve">Aktivity projektu sú zamerané na cieľové skupiny, v prospech ktorých má byť projekt realizovaný. V súlade so špecifickým cieľom </w:t>
            </w:r>
            <w:sdt>
              <w:sdtPr>
                <w:id w:val="252169488"/>
                <w:placeholder>
                  <w:docPart w:val="5D320B005AF24D1A9687C487B09A9B02"/>
                </w:placeholder>
                <w:comboBox>
                  <w:listItem w:value="Vyberte položku."/>
                  <w:listItem w:displayText="RSO1.1 Rozvoj a rozšírenie výskumných a inovačných kapacít a využívania pokročilých technológií" w:value="RSO1.1 Rozvoj a rozšírenie výskumných a inovačných kapacít a využívania pokročilých technológií"/>
                  <w:listItem w:displayText="RSO1.2 Využívanie prínosov digitalizácie pre občanov, podniky, výskumné organizácie a orgány verejnej správy" w:value="RSO1.2 Využívanie prínosov digitalizácie pre občanov, podniky, výskumné organizácie a orgány verejnej správy"/>
                  <w:listItem w:displayText="RSO1.3 Posilnenie udržateľného rastu a konkurencieschopnosti MSP a tvorby pracovných miest v MSP, a to aj produktívnymi investíciami" w:value="RSO1.3 Posilnenie udržateľného rastu a konkurencieschopnosti MSP a tvorby pracovných miest v MSP, a to aj produktívnymi investíciami"/>
                  <w:listItem w:displayText="RSO1.4 Rozvoj zručností pre inteligentnú špecializáciu, priemyselnú transformáciu a podnikanie" w:value="RSO1.4 Rozvoj zručností pre inteligentnú špecializáciu, priemyselnú transformáciu a podnikanie"/>
                  <w:listItem w:displayText="RSO1.5 Zvyšovanie digitálnej pripojiteľnosti" w:value="RSO1.5 Zvyšovanie digitálnej pripojiteľnosti"/>
                  <w:listItem w:displayText="RSO2.1 Podpora energetickej efektívnosti a znižovania emisií skleníkových plynov" w:value="RSO2.1 Podpora energetickej efektívnosti a znižovania emisií skleníkových plynov"/>
                  <w:listItem w:displayText="RSO2.2 Podpora energie z obnoviteľných zdrojov v súlade so smernicou (EÚ) 2018/2001 vrátane kritérií udržateľnosti, ktoré sú v nej stanovené" w:value="RSO2.2 Podpora energie z obnoviteľných zdrojov v súlade so smernicou (EÚ) 2018/2001 vrátane kritérií udržateľnosti, ktoré sú v nej stanovené"/>
                  <w:listItem w:displayText="RSO2.3 Vývoj inteligentných energetických systémov, sietí a uskladnenia mimo transeurópskej energetickej siete (TEN-E)" w:value="RSO2.3 Vývoj inteligentných energetických systémov, sietí a uskladnenia mimo transeurópskej energetickej siete (TEN-E)"/>
                  <w:listItem w:displayText="RSO2.4 Vývoj inteligentných energetických systémov, sietí a uskladnenia mimo transeurópskej energetickej siete (TEN-E)" w:value="RSO2.4 Vývoj inteligentných energetických systémov, sietí a uskladnenia mimo transeurópskej energetickej siete (TEN-E)"/>
                  <w:listItem w:displayText="RSO2.5 Podpora prístupu k vode a udržateľného vodného hospodárstva" w:value="RSO2.5 Podpora prístupu k vode a udržateľného vodného hospodárstva"/>
                  <w:listItem w:displayText="RSO2.6 Podpora prechodu na obehové hospodárstvo, ktoré efektívne využíva zdroje" w:value="RSO2.6 Podpora prechodu na obehové hospodárstvo, ktoré efektívne využíva zdroje"/>
                  <w:listItem w:displayText="RSO2.7 Posilnenie ochrany a zachovania prírody, biodiverzity a zelenej infraštruktúry, a to aj v mestských oblastiach, a zníženia všetkých foriem znečistenia" w:value="RSO2.7 Posilnenie ochrany a zachovania prírody, biodiverzity a zelenej infraštruktúry, a to aj v mestských oblastiach, a zníženia všetkých foriem znečistenia"/>
                  <w:listItem w:displayText="RSO2.8 Podpora udržateľnej multimodálnej mestskej mobility ako súčasti prechodu na hospodárstvo s nulovou bilanciou uhlíka" w:value="RSO2.8 Podpora udržateľnej multimodálnej mestskej mobility ako súčasti prechodu na hospodárstvo s nulovou bilanciou uhlíka"/>
                  <w:listItem w:displayText="RSO3.1 Rozvoj inteligentnej, bezpečnej, udržateľnej a intermodálnej TEN-T odolnej proti zmene klímy" w:value="RSO3.1 Rozvoj inteligentnej, bezpečnej, udržateľnej a intermodálnej TEN-T odolnej proti zmene klímy"/>
                  <w:listItem w:displayText="RSO3.2 Rozvoj a posilňovanie udržateľnej, inteligentnej a intermodálnej vnútroštátnej, regionálnej a miestnej mobility " w:value="RSO3.2 Rozvoj a posilňovanie udržateľnej, inteligentnej a intermodálnej vnútroštátnej, regionálnej a miestnej mobility "/>
                  <w:listItem w:displayText="RSO4.1 Zvyšovanie účinnosti a inkluzívnosti trhov práce a prístupu ku kvalitnému zamestnaniu rozvíjaním sociálnej infraštruktúry a podporou sociálneho hospodárstva" w:value="RSO4.1 Zvyšovanie účinnosti a inkluzívnosti trhov práce a prístupu ku kvalitnému zamestnaniu rozvíjaním sociálnej infraštruktúry a podporou sociálneho hospodárstva"/>
                  <w:listItem w:displayText="RSO4.2 Zlepšenia rovného prístupu k inkluzívnym a kvalitným službám v oblasti vzdelávania, odbornej prípravy a celoživotného vzdelávania rozvíjaním dostupnej infraštruktúry vrátane posilňovania odolnosti pre dištančné a online vzdelávanie a odbornú príprav" w:value="RSO4.2 Zlepšenia rovného prístupu k inkluzívnym a kvalitným službám v oblasti vzdelávania, odbornej prípravy a celoživotného vzdelávania rozvíjaním dostupnej infraštruktúry vrátane posilňovania odolnosti pre dištančné a online vzdelávanie a odbornú príprav"/>
                  <w:listItem w:displayText="RSO4.3 Podpora sociálno-ekonomického začlenenia marginalizovaných komunít, domácností s nízkym príjmom a znevýhodnených skupín vrátane osôb s osobitnými potrebami prostredníctvom integrovaných akcií vrátane bývania a sociálnych služieb" w:value="RSO4.3 Podpora sociálno-ekonomického začlenenia marginalizovaných komunít, domácností s nízkym príjmom a znevýhodnených skupín vrátane osôb s osobitnými potrebami prostredníctvom integrovaných akcií vrátane bývania a sociálnych služieb"/>
                  <w:listItem w:displayText="RSO4.5 Zabezpečenia rovného prístupu k zdravotnej starostlivosti a zvýšením odolnosti systémov zdravotnej starostlivosti vrátane primárnej starostlivosti, a podpory prechodu z inštitucionálnej starostlivosti na rodinnú a komunitnú starostlivosť" w:value="RSO4.5 Zabezpečenia rovného prístupu k zdravotnej starostlivosti a zvýšením odolnosti systémov zdravotnej starostlivosti vrátane primárnej starostlivosti, a podpory prechodu z inštitucionálnej starostlivosti na rodinnú a komunitnú starostlivosť"/>
                  <w:listItem w:displayText="RSO4.6 Posilnenie úlohy kultúry a udržateľného cestovného ruchu v oblasti hospodárskeho rozvoja, sociálneho začlenenia a sociálnej inovácie" w:value="RSO4.6 Posilnenie úlohy kultúry a udržateľného cestovného ruchu v oblasti hospodárskeho rozvoja, sociálneho začlenenia a sociálnej inovácie"/>
                  <w:listItem w:displayText="RSO5.1 Podpora integrovaného a inkluzívneho sociálneho, hospodárskeho a environmentálneho rozvoja, kultúry, prírodného dedičstva, udržateľného cestovného ruchu a bezpečnosti v mestských oblastiach" w:value="RSO5.1 Podpora integrovaného a inkluzívneho sociálneho, hospodárskeho a environmentálneho rozvoja, kultúry, prírodného dedičstva, udržateľného cestovného ruchu a bezpečnosti v mestských oblastiach"/>
                  <w:listItem w:displayText="RSO5.2 Podpora integrovaného a inkluzívneho sociálneho, hospodárskeho a environmentálneho miestneho rozvoja, kultúry, prírodného dedičstva, udržateľného cestovného ruchu a bezpečnosti v iných ako mestských oblastiach" w:value="RSO5.2 Podpora integrovaného a inkluzívneho sociálneho, hospodárskeho a environmentálneho miestneho rozvoja, kultúry, prírodného dedičstva, udržateľného cestovného ruchu a bezpečnosti v iných ako mestských oblastiach"/>
                  <w:listItem w:displayText="ESO4.1 Zlepšenie prístupu k zamestnaniu a aktivačným opatreniam pre všetkých uchádzačov o zamestnanie, predovšetkým mladých ľudí, a to najmä vykonávaním záruky pre mladých ľudí, pre dlhodobo nezamestnaných a znevýhodnené skupiny na trhu práce a neaktívne o" w:value="ESO4.1 Zlepšenie prístupu k zamestnaniu a aktivačným opatreniam pre všetkých uchádzačov o zamestnanie, predovšetkým mladých ľudí, a to najmä vykonávaním záruky pre mladých ľudí, pre dlhodobo nezamestnaných a znevýhodnené skupiny na trhu práce a neaktívne o"/>
                  <w:listItem w:displayText="ESO4.2 Modernizácia inštitúcií a služieb trhu práce s cieľom posúdiť a predvídať potreby v oblasti zručností a zabezpečiť včasnú a cielenú pomoc a podporu v záujme zosúladenia ponuky s potrebami trhu práce, ako aj pri prechodoch medzi zamestnaniami a mobil" w:value="ESO4.2 Modernizácia inštitúcií a služieb trhu práce s cieľom posúdiť a predvídať potreby v oblasti zručností a zabezpečiť včasnú a cielenú pomoc a podporu v záujme zosúladenia ponuky s potrebami trhu práce, ako aj pri prechodoch medzi zamestnaniami a mobil"/>
                  <w:listItem w:displayText="ESO4.3 Podpora rodovo vyváženej účasti na trhu práce, rovnakých pracovných podmienok a lepšej rovnováhy medzi pracovným a súkromným životom vrátane prístupu k cenovo dostupnej starostlivosti o deti a odkázané osoby" w:value="ESO4.3 Podpora rodovo vyváženej účasti na trhu práce, rovnakých pracovných podmienok a lepšej rovnováhy medzi pracovným a súkromným životom vrátane prístupu k cenovo dostupnej starostlivosti o deti a odkázané osoby"/>
                  <w:listItem w:displayText="ESO4.4 Podpora adaptácie pracovníkov, podnikov a podnikateľov na zmeny, ako aj aktívneho a zdravého starnutia a zdravého a vhodne prispôsobeného pracovného prostredia, ktoré rieši zdravotné riziká" w:value="ESO4.4 Podpora adaptácie pracovníkov, podnikov a podnikateľov na zmeny, ako aj aktívneho a zdravého starnutia a zdravého a vhodne prispôsobeného pracovného prostredia, ktoré rieši zdravotné riziká"/>
                  <w:listItem w:displayText="ESO4.5 Zvýšenie kvality, inkluzívnosti a účinnosti systémov vzdelávania a odbornej prípravy, ako aj ich relevantnosti z hľadiska trhu práce okrem iného prostredníctvom potvrdzovania výsledkov neformálneho vzdelávania a informálneho učenia sa s cieľom podpo" w:value="ESO4.5 Zvýšenie kvality, inkluzívnosti a účinnosti systémov vzdelávania a odbornej prípravy, ako aj ich relevantnosti z hľadiska trhu práce okrem iného prostredníctvom potvrdzovania výsledkov neformálneho vzdelávania a informálneho učenia sa s cieľom podpo"/>
                  <w:listItem w:displayText="ESO4.6 Podpora rovného prístupu, a to najmä znevýhodnených skupín, ku kvalitnému a inkluzívnemu vzdelávaniu a odbornej príprave a podpora ich úspešného ukončenia, počnúc vzdelávaním a starostlivosťou v ranom detstve cez všeobecné a odborné vzdelávanie a pr" w:value="ESO4.6 Podpora rovného prístupu, a to najmä znevýhodnených skupín, ku kvalitnému a inkluzívnemu vzdelávaniu a odbornej príprave a podpora ich úspešného ukončenia, počnúc vzdelávaním a starostlivosťou v ranom detstve cez všeobecné a odborné vzdelávanie a pr"/>
                  <w:listItem w:displayText="ESO4.7 Podpora celoživotného vzdelávania, najmä flexibilných príležitostí na zvyšovanie kvalifikácie a rekvalifikáciu pre všetkých s prihliadnutím na podnikateľské a digitálne zručnosti, lepšie predvídanie zmien a nových požiadaviek na zručnosti na základe" w:value="ESO4.7 Podpora celoživotného vzdelávania, najmä flexibilných príležitostí na zvyšovanie kvalifikácie a rekvalifikáciu pre všetkých s prihliadnutím na podnikateľské a digitálne zručnosti, lepšie predvídanie zmien a nových požiadaviek na zručnosti na základe"/>
                  <w:listItem w:displayText="ESO4.8 Podpora aktívneho začlenenia s cieľom podporovať rovnosť príležitostí, nediskrimináciu a aktívnu účasť a zlepšenie zamestnateľnosti, najmä v prípade znevýhodnených skupín" w:value="ESO4.8 Podpora aktívneho začlenenia s cieľom podporovať rovnosť príležitostí, nediskrimináciu a aktívnu účasť a zlepšenie zamestnateľnosti, najmä v prípade znevýhodnených skupín"/>
                  <w:listItem w:displayText="ESO4.9 Podpora sociálno-ekonomickej integrácie štátnych príslušníkov tretích krajín vrátane migrantov" w:value="ESO4.9 Podpora sociálno-ekonomickej integrácie štátnych príslušníkov tretích krajín vrátane migrantov"/>
                  <w:listItem w:displayText="ESO4.10 Podpora sociálno-ekonomickej integrácie marginalizovaných komunít, ako sú napríklad Rómovia" w:value="ESO4.10 Podpora sociálno-ekonomickej integrácie marginalizovaných komunít, ako sú napríklad Rómovia"/>
                  <w:listItem w:displayText="ESO4.11 Zlepšovanie rovného a včasného prístupu ku kvalitným, udržateľným a cenovo dostupným službám vrátane služieb, ktoré podporujú prístup k bývaniu a individualizovanú starostlivosť vrátane zdravotnej starostlivosti; modernizácia systémov sociálnej och" w:value="ESO4.11 Zlepšovanie rovného a včasného prístupu ku kvalitným, udržateľným a cenovo dostupným službám vrátane služieb, ktoré podporujú prístup k bývaniu a individualizovanú starostlivosť vrátane zdravotnej starostlivosti; modernizácia systémov sociálnej och"/>
                  <w:listItem w:displayText="ESO4.12 Podpora sociálnej integrácie osôb ohrozených chudobou alebo sociálnym vylúčením vrátane najodkázanejších osôb a detí" w:value="ESO4.12 Podpora sociálnej integrácie osôb ohrozených chudobou alebo sociálnym vylúčením vrátane najodkázanejších osôb a detí"/>
                  <w:listItem w:displayText="ESO4.13 Riešenie materiálnej deprivácie prostredníctvom potravinovej a/alebo základnej materiálnej pomoci pre najodkázanejšie osoby vrátane detí a zabezpečenie sprievodných opatrení podporujúcich ich sociálne začlenenie" w:value="ESO4.13 Riešenie materiálnej deprivácie prostredníctvom potravinovej a/alebo základnej materiálnej pomoci pre najodkázanejšie osoby vrátane detí a zabezpečenie sprievodných opatrení podporujúcich ich sociálne začlenenie"/>
                  <w:listItem w:displayText="JSO8.1 Umožniť regiónom a obyvateľom riešiť sociálne, hospodárske a environmentálne dôsledky spôsobené transformáciou v rámci plnenia energetického a klimatického cieľa Únie do roku 2030 a dosahovania klimaticky neutrálneho hospodárstva Únie do roku 2050 n" w:value="JSO8.1 Umožniť regiónom a obyvateľom riešiť sociálne, hospodárske a environmentálne dôsledky spôsobené transformáciou v rámci plnenia energetického a klimatického cieľa Únie do roku 2030 a dosahovania klimaticky neutrálneho hospodárstva Únie do roku 2050 n"/>
                </w:comboBox>
              </w:sdtPr>
              <w:sdtEndPr/>
              <w:sdtContent>
                <w:r w:rsidRPr="00E864BC">
                  <w:t>ESO4.10 Podpora sociálno-ekonomickej integrácie marginalizovaných komunít, ako sú napríklad Rómovia</w:t>
                </w:r>
              </w:sdtContent>
            </w:sdt>
            <w:r w:rsidRPr="00E864BC">
              <w:t xml:space="preserve">  sú oprávnenými cieľovými skupinami:</w:t>
            </w:r>
          </w:p>
          <w:p w14:paraId="7479B10E" w14:textId="65A5E36F" w:rsidR="00C42E97" w:rsidRPr="00E864BC" w:rsidRDefault="00C42E97" w:rsidP="00C42E97">
            <w:pPr>
              <w:numPr>
                <w:ilvl w:val="0"/>
                <w:numId w:val="17"/>
              </w:numPr>
              <w:tabs>
                <w:tab w:val="left" w:pos="1695"/>
              </w:tabs>
              <w:spacing w:after="0" w:line="276" w:lineRule="auto"/>
              <w:jc w:val="both"/>
            </w:pPr>
            <w:r>
              <w:t>obyvatelia MRK</w:t>
            </w:r>
            <w:r w:rsidRPr="00E864BC">
              <w:t>;</w:t>
            </w:r>
          </w:p>
          <w:p w14:paraId="0649A4CE" w14:textId="5755459B" w:rsidR="00C42E97" w:rsidRDefault="00C42E97" w:rsidP="00C42E97">
            <w:pPr>
              <w:numPr>
                <w:ilvl w:val="0"/>
                <w:numId w:val="17"/>
              </w:numPr>
              <w:tabs>
                <w:tab w:val="left" w:pos="1695"/>
              </w:tabs>
              <w:spacing w:line="276" w:lineRule="auto"/>
              <w:jc w:val="both"/>
            </w:pPr>
            <w:r w:rsidRPr="00E864BC">
              <w:t>obyvatelia v sídlach s prítomnosťou MRK.</w:t>
            </w:r>
          </w:p>
          <w:p w14:paraId="524428B5" w14:textId="77557117" w:rsidR="00C42E97" w:rsidRPr="00E864BC" w:rsidRDefault="00C42E97" w:rsidP="007B31F6">
            <w:pPr>
              <w:shd w:val="clear" w:color="auto" w:fill="E2EFD9" w:themeFill="accent6" w:themeFillTint="33"/>
              <w:tabs>
                <w:tab w:val="left" w:pos="1695"/>
              </w:tabs>
              <w:spacing w:line="276" w:lineRule="auto"/>
              <w:jc w:val="both"/>
              <w:rPr>
                <w:b/>
                <w:u w:val="single"/>
              </w:rPr>
            </w:pPr>
            <w:r w:rsidRPr="002A756B">
              <w:rPr>
                <w:b/>
                <w:u w:val="single"/>
              </w:rPr>
              <w:t>Forma preukázania splnenia PPP zo strany žiadateľa</w:t>
            </w:r>
          </w:p>
          <w:p w14:paraId="1BDA9899" w14:textId="68499A93" w:rsidR="00C42E97" w:rsidRPr="00B82A4B" w:rsidRDefault="00C42E97" w:rsidP="00C42E97">
            <w:pPr>
              <w:tabs>
                <w:tab w:val="left" w:pos="1695"/>
              </w:tabs>
              <w:spacing w:line="276" w:lineRule="auto"/>
              <w:jc w:val="both"/>
              <w:rPr>
                <w:bCs/>
                <w:i/>
              </w:rPr>
            </w:pPr>
            <w:r w:rsidRPr="00E864BC">
              <w:rPr>
                <w:bCs/>
              </w:rPr>
              <w:t xml:space="preserve">Žiadateľ za účelom posúdenia splnenia tejto PPP predkladá </w:t>
            </w:r>
            <w:r>
              <w:rPr>
                <w:b/>
                <w:bCs/>
              </w:rPr>
              <w:t>F</w:t>
            </w:r>
            <w:r w:rsidRPr="00E864BC">
              <w:rPr>
                <w:b/>
                <w:bCs/>
              </w:rPr>
              <w:t xml:space="preserve">ormulár </w:t>
            </w:r>
            <w:proofErr w:type="spellStart"/>
            <w:r w:rsidRPr="00E864BC">
              <w:rPr>
                <w:b/>
                <w:bCs/>
              </w:rPr>
              <w:t>ŽoNFP</w:t>
            </w:r>
            <w:proofErr w:type="spellEnd"/>
            <w:r w:rsidRPr="00E864BC">
              <w:rPr>
                <w:bCs/>
              </w:rPr>
              <w:t xml:space="preserve">, v rámci ktorého uvedie informácie v časti </w:t>
            </w:r>
            <w:r w:rsidRPr="00E864BC">
              <w:t xml:space="preserve">8. </w:t>
            </w:r>
            <w:r w:rsidRPr="00B82A4B">
              <w:rPr>
                <w:i/>
              </w:rPr>
              <w:t>Popis cieľovej skupiny</w:t>
            </w:r>
            <w:r w:rsidRPr="00B82A4B">
              <w:rPr>
                <w:bCs/>
                <w:i/>
              </w:rPr>
              <w:t>.</w:t>
            </w:r>
          </w:p>
          <w:p w14:paraId="2C1CEE30" w14:textId="63028EB8" w:rsidR="00C42E97" w:rsidRPr="00E864BC" w:rsidRDefault="00C42E97" w:rsidP="007B31F6">
            <w:pPr>
              <w:shd w:val="clear" w:color="auto" w:fill="E2EFD9" w:themeFill="accent6" w:themeFillTint="33"/>
              <w:tabs>
                <w:tab w:val="left" w:pos="1695"/>
              </w:tabs>
              <w:spacing w:line="276" w:lineRule="auto"/>
              <w:jc w:val="both"/>
              <w:rPr>
                <w:b/>
                <w:u w:val="single"/>
              </w:rPr>
            </w:pPr>
            <w:r w:rsidRPr="00E864BC">
              <w:rPr>
                <w:b/>
                <w:u w:val="single"/>
              </w:rPr>
              <w:t xml:space="preserve">Spôsob overenia </w:t>
            </w:r>
            <w:r w:rsidR="007F28F8">
              <w:rPr>
                <w:b/>
                <w:u w:val="single"/>
              </w:rPr>
              <w:t xml:space="preserve">splnenia </w:t>
            </w:r>
            <w:r>
              <w:rPr>
                <w:b/>
                <w:u w:val="single"/>
              </w:rPr>
              <w:t xml:space="preserve">PPP </w:t>
            </w:r>
            <w:r w:rsidRPr="00E864BC">
              <w:rPr>
                <w:b/>
                <w:u w:val="single"/>
              </w:rPr>
              <w:t>zo strany poskytovateľa</w:t>
            </w:r>
          </w:p>
          <w:p w14:paraId="6CEA81A6" w14:textId="6ABBEF6A" w:rsidR="00C42E97" w:rsidRPr="00E864BC" w:rsidRDefault="00C42E97" w:rsidP="00C42E97">
            <w:pPr>
              <w:tabs>
                <w:tab w:val="left" w:pos="1695"/>
              </w:tabs>
              <w:spacing w:line="276" w:lineRule="auto"/>
              <w:jc w:val="both"/>
            </w:pPr>
            <w:r>
              <w:t xml:space="preserve">Poskytovateľ </w:t>
            </w:r>
            <w:r w:rsidRPr="00E864BC">
              <w:t>overuje splnenie PPP prostredn</w:t>
            </w:r>
            <w:r>
              <w:t xml:space="preserve">íctvom informácií uvedených vo </w:t>
            </w:r>
            <w:r>
              <w:rPr>
                <w:b/>
              </w:rPr>
              <w:t>F</w:t>
            </w:r>
            <w:r w:rsidRPr="00B82A4B">
              <w:rPr>
                <w:b/>
              </w:rPr>
              <w:t xml:space="preserve">ormulári  </w:t>
            </w:r>
            <w:proofErr w:type="spellStart"/>
            <w:r w:rsidRPr="00B82A4B">
              <w:rPr>
                <w:b/>
              </w:rPr>
              <w:t>ŽoNFP</w:t>
            </w:r>
            <w:proofErr w:type="spellEnd"/>
            <w:r w:rsidRPr="00E864BC">
              <w:t xml:space="preserve">, časť  8. </w:t>
            </w:r>
            <w:r w:rsidRPr="00B82A4B">
              <w:rPr>
                <w:i/>
              </w:rPr>
              <w:t>Popis cieľovej skupiny</w:t>
            </w:r>
            <w:r w:rsidRPr="00E864BC">
              <w:t>.</w:t>
            </w:r>
          </w:p>
          <w:p w14:paraId="7B7CB1D1" w14:textId="53879BBA" w:rsidR="00C42E97" w:rsidRPr="00E864BC" w:rsidRDefault="002B048C" w:rsidP="007B31F6">
            <w:pPr>
              <w:shd w:val="clear" w:color="auto" w:fill="E2EFD9" w:themeFill="accent6" w:themeFillTint="33"/>
              <w:tabs>
                <w:tab w:val="left" w:pos="1695"/>
              </w:tabs>
              <w:spacing w:line="276" w:lineRule="auto"/>
              <w:jc w:val="both"/>
              <w:rPr>
                <w:b/>
                <w:bCs/>
                <w:u w:val="single"/>
              </w:rPr>
            </w:pPr>
            <w:r>
              <w:rPr>
                <w:b/>
                <w:bCs/>
                <w:u w:val="single"/>
              </w:rPr>
              <w:t>O</w:t>
            </w:r>
            <w:r w:rsidR="00C42E97" w:rsidRPr="00E864BC">
              <w:rPr>
                <w:b/>
                <w:bCs/>
                <w:u w:val="single"/>
              </w:rPr>
              <w:t>vereni</w:t>
            </w:r>
            <w:r>
              <w:rPr>
                <w:b/>
                <w:bCs/>
                <w:u w:val="single"/>
              </w:rPr>
              <w:t>e</w:t>
            </w:r>
            <w:r w:rsidR="00C42E97" w:rsidRPr="00E864BC">
              <w:rPr>
                <w:b/>
                <w:bCs/>
                <w:u w:val="single"/>
              </w:rPr>
              <w:t xml:space="preserve"> PPP</w:t>
            </w:r>
            <w:r w:rsidR="007F28F8">
              <w:rPr>
                <w:b/>
                <w:bCs/>
                <w:u w:val="single"/>
              </w:rPr>
              <w:t>/ukončenie uplatniteľnosti PPP</w:t>
            </w:r>
          </w:p>
          <w:p w14:paraId="7D9471DC" w14:textId="0C04C52D" w:rsidR="00C42E97" w:rsidRPr="00B82A4B" w:rsidRDefault="007F28F8" w:rsidP="0014474D">
            <w:pPr>
              <w:tabs>
                <w:tab w:val="left" w:pos="1695"/>
              </w:tabs>
              <w:spacing w:line="276" w:lineRule="auto"/>
              <w:jc w:val="both"/>
              <w:rPr>
                <w:highlight w:val="cyan"/>
              </w:rPr>
            </w:pPr>
            <w:r>
              <w:lastRenderedPageBreak/>
              <w:t>PPP sa o</w:t>
            </w:r>
            <w:r w:rsidRPr="002D4343">
              <w:t>veruje v konaní o</w:t>
            </w:r>
            <w:r>
              <w:t> </w:t>
            </w:r>
            <w:r w:rsidRPr="002D4343">
              <w:t>žiadosti</w:t>
            </w:r>
            <w:r>
              <w:t xml:space="preserve"> </w:t>
            </w:r>
            <w:r w:rsidRPr="00900C27">
              <w:t>a je potrebné ju plniť až do skončenia doby udržateľnosti projektu v zmysle čl. 65 NSU, ak sa udržateľnosť na projekt nevzťahuje, do skončenia trvania Zmluvy o poskytnutí NFP</w:t>
            </w:r>
            <w:r>
              <w:t>.</w:t>
            </w:r>
          </w:p>
        </w:tc>
      </w:tr>
    </w:tbl>
    <w:p w14:paraId="0C389C84" w14:textId="77777777" w:rsidR="00C733AA" w:rsidRDefault="00C733AA">
      <w:r>
        <w:lastRenderedPageBreak/>
        <w:br w:type="page"/>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946"/>
      </w:tblGrid>
      <w:tr w:rsidR="00C42E97" w14:paraId="236BE9C1" w14:textId="77777777" w:rsidTr="001A3236">
        <w:trPr>
          <w:jc w:val="center"/>
        </w:trPr>
        <w:tc>
          <w:tcPr>
            <w:tcW w:w="2830" w:type="dxa"/>
            <w:shd w:val="clear" w:color="auto" w:fill="E2EFD9" w:themeFill="accent6" w:themeFillTint="33"/>
          </w:tcPr>
          <w:p w14:paraId="4E4BB88C" w14:textId="407CBBAC" w:rsidR="00C42E97" w:rsidRPr="00D974B3" w:rsidRDefault="00C42E97" w:rsidP="00C42E97">
            <w:pPr>
              <w:tabs>
                <w:tab w:val="left" w:pos="1695"/>
              </w:tabs>
              <w:rPr>
                <w:rFonts w:ascii="Times New Roman" w:hAnsi="Times New Roman" w:cs="Times New Roman"/>
                <w:b/>
              </w:rPr>
            </w:pPr>
            <w:r>
              <w:rPr>
                <w:b/>
              </w:rPr>
              <w:lastRenderedPageBreak/>
              <w:t xml:space="preserve">6. </w:t>
            </w:r>
            <w:r w:rsidRPr="00483DD9">
              <w:rPr>
                <w:b/>
              </w:rPr>
              <w:t xml:space="preserve">Podmienka, že hlavné aktivity projektu sú </w:t>
            </w:r>
            <w:r>
              <w:rPr>
                <w:b/>
              </w:rPr>
              <w:t>oprávnené</w:t>
            </w:r>
          </w:p>
        </w:tc>
        <w:tc>
          <w:tcPr>
            <w:tcW w:w="6946" w:type="dxa"/>
          </w:tcPr>
          <w:p w14:paraId="60C7B42C" w14:textId="79015197" w:rsidR="00C42E97" w:rsidRDefault="00C42E97" w:rsidP="00C42E97">
            <w:pPr>
              <w:tabs>
                <w:tab w:val="left" w:pos="1695"/>
              </w:tabs>
              <w:jc w:val="both"/>
            </w:pPr>
            <w:r>
              <w:t>Hlavn</w:t>
            </w:r>
            <w:r w:rsidR="00433D1E">
              <w:t>é</w:t>
            </w:r>
            <w:r>
              <w:t xml:space="preserve"> aktivit</w:t>
            </w:r>
            <w:r w:rsidR="00433D1E">
              <w:t>y</w:t>
            </w:r>
            <w:r>
              <w:t xml:space="preserve"> projektu mus</w:t>
            </w:r>
            <w:r w:rsidR="00433D1E">
              <w:t>ia</w:t>
            </w:r>
            <w:r>
              <w:t xml:space="preserve"> byť vo vecnom súlade s typom akcie Programu Slovensko 2021-2027 na realizáciu ktorej je vyhlásená táto výzva.</w:t>
            </w:r>
          </w:p>
          <w:p w14:paraId="6857D752" w14:textId="77777777" w:rsidR="00C42E97" w:rsidRDefault="00C42E97" w:rsidP="00C42E97">
            <w:pPr>
              <w:tabs>
                <w:tab w:val="left" w:pos="1695"/>
              </w:tabs>
              <w:jc w:val="both"/>
            </w:pPr>
            <w:r>
              <w:t xml:space="preserve">V rámci špecifického cieľa ESO4.10. Podpora sociálno-ekonomickej integrácie marginalizovaných komunít, ako sú napríklad Rómovia (ESF+) je pre túto výzvu oprávnený typ akcie: </w:t>
            </w:r>
          </w:p>
          <w:p w14:paraId="0CEC4EBE" w14:textId="72ED3905" w:rsidR="00C42E97" w:rsidRPr="003F6FF7" w:rsidRDefault="00C42E97" w:rsidP="00C42E97">
            <w:pPr>
              <w:tabs>
                <w:tab w:val="left" w:pos="1695"/>
              </w:tabs>
              <w:jc w:val="both"/>
              <w:rPr>
                <w:b/>
              </w:rPr>
            </w:pPr>
            <w:r>
              <w:t>,,</w:t>
            </w:r>
            <w:r w:rsidRPr="003F6FF7">
              <w:rPr>
                <w:b/>
              </w:rPr>
              <w:t xml:space="preserve">Poskytovanie právnej, konzultačnej a koordinačnej podpory obciam </w:t>
            </w:r>
            <w:r w:rsidR="00FB6B91">
              <w:rPr>
                <w:b/>
              </w:rPr>
              <w:br/>
            </w:r>
            <w:r w:rsidRPr="003F6FF7">
              <w:rPr>
                <w:b/>
              </w:rPr>
              <w:t>s prítomnosťou MRK v procese vysporiadania pozemkov a</w:t>
            </w:r>
            <w:r>
              <w:rPr>
                <w:b/>
              </w:rPr>
              <w:t> </w:t>
            </w:r>
            <w:r w:rsidRPr="003F6FF7">
              <w:rPr>
                <w:b/>
              </w:rPr>
              <w:t>legalizácie</w:t>
            </w:r>
            <w:r>
              <w:rPr>
                <w:b/>
              </w:rPr>
              <w:t xml:space="preserve"> </w:t>
            </w:r>
            <w:r w:rsidRPr="003F6FF7">
              <w:rPr>
                <w:b/>
              </w:rPr>
              <w:t>obydlí</w:t>
            </w:r>
            <w:r>
              <w:rPr>
                <w:b/>
              </w:rPr>
              <w:t xml:space="preserve"> vrátane jednoduchých pozemkových úprav“</w:t>
            </w:r>
          </w:p>
          <w:p w14:paraId="17829858" w14:textId="0D9B78B5" w:rsidR="00C42E97" w:rsidRPr="00883EAE" w:rsidRDefault="00C42E97" w:rsidP="00C42E97">
            <w:pPr>
              <w:tabs>
                <w:tab w:val="left" w:pos="1695"/>
              </w:tabs>
              <w:jc w:val="both"/>
              <w:rPr>
                <w:bCs/>
              </w:rPr>
            </w:pPr>
            <w:r w:rsidRPr="00B82A4B">
              <w:rPr>
                <w:bCs/>
              </w:rPr>
              <w:t xml:space="preserve">Aktivity projektu prispievajú k plneniu základnej podmienky </w:t>
            </w:r>
            <w:r>
              <w:t xml:space="preserve">Programu Slovensko 2021-2027 </w:t>
            </w:r>
            <w:r w:rsidRPr="00B82A4B">
              <w:rPr>
                <w:bCs/>
              </w:rPr>
              <w:t xml:space="preserve"> definovan</w:t>
            </w:r>
            <w:r>
              <w:rPr>
                <w:bCs/>
              </w:rPr>
              <w:t>ej</w:t>
            </w:r>
            <w:r w:rsidRPr="00B82A4B">
              <w:rPr>
                <w:bCs/>
              </w:rPr>
              <w:t xml:space="preserve"> v </w:t>
            </w:r>
            <w:hyperlink r:id="rId20" w:history="1">
              <w:r w:rsidRPr="009D0BAB">
                <w:rPr>
                  <w:rStyle w:val="Hypertextovprepojenie"/>
                  <w:bCs/>
                </w:rPr>
                <w:t>Stratégii rovnosti, inklúzie a participácie Rómov do roku 2030</w:t>
              </w:r>
            </w:hyperlink>
            <w:r w:rsidRPr="00B82A4B">
              <w:rPr>
                <w:bCs/>
              </w:rPr>
              <w:t xml:space="preserve"> (ďalej len Stratégia)</w:t>
            </w:r>
            <w:r>
              <w:rPr>
                <w:bCs/>
              </w:rPr>
              <w:t xml:space="preserve"> </w:t>
            </w:r>
            <w:r>
              <w:rPr>
                <w:rFonts w:cstheme="minorHAnsi"/>
                <w:bCs/>
              </w:rPr>
              <w:t>a v Akčnom pláne k Stratégií</w:t>
            </w:r>
            <w:r w:rsidRPr="00B82A4B">
              <w:rPr>
                <w:bCs/>
              </w:rPr>
              <w:t xml:space="preserve">, </w:t>
            </w:r>
            <w:r w:rsidR="00FB6B91">
              <w:rPr>
                <w:bCs/>
              </w:rPr>
              <w:br/>
            </w:r>
            <w:r>
              <w:rPr>
                <w:bCs/>
              </w:rPr>
              <w:t xml:space="preserve">v </w:t>
            </w:r>
            <w:r w:rsidRPr="00B82A4B">
              <w:rPr>
                <w:bCs/>
              </w:rPr>
              <w:t>oblasti bývani</w:t>
            </w:r>
            <w:r>
              <w:rPr>
                <w:bCs/>
              </w:rPr>
              <w:t>a.</w:t>
            </w:r>
          </w:p>
          <w:p w14:paraId="081B177A" w14:textId="32253F9D" w:rsidR="00C42E97" w:rsidRPr="001107F9" w:rsidRDefault="00C42E97" w:rsidP="00C42E97">
            <w:pPr>
              <w:tabs>
                <w:tab w:val="left" w:pos="1695"/>
              </w:tabs>
              <w:jc w:val="both"/>
            </w:pPr>
            <w:r>
              <w:t>H</w:t>
            </w:r>
            <w:r w:rsidRPr="001107F9">
              <w:t>lavn</w:t>
            </w:r>
            <w:r>
              <w:t>é</w:t>
            </w:r>
            <w:r w:rsidRPr="001107F9">
              <w:t xml:space="preserve"> aktivit</w:t>
            </w:r>
            <w:r>
              <w:t>y projektu</w:t>
            </w:r>
            <w:r w:rsidRPr="001107F9">
              <w:t xml:space="preserve">: </w:t>
            </w:r>
          </w:p>
          <w:p w14:paraId="12605CF1" w14:textId="4C33450A" w:rsidR="00C42E97" w:rsidRDefault="00C42E97" w:rsidP="00D8619B">
            <w:pPr>
              <w:pStyle w:val="Odsekzoznamu"/>
              <w:numPr>
                <w:ilvl w:val="0"/>
                <w:numId w:val="62"/>
              </w:numPr>
              <w:tabs>
                <w:tab w:val="left" w:pos="1695"/>
              </w:tabs>
              <w:jc w:val="both"/>
              <w:rPr>
                <w:b/>
              </w:rPr>
            </w:pPr>
            <w:r w:rsidRPr="006966EC">
              <w:rPr>
                <w:rFonts w:ascii="Calibri" w:hAnsi="Calibri" w:cs="Calibri"/>
                <w:b/>
              </w:rPr>
              <w:t>Podpora</w:t>
            </w:r>
            <w:r>
              <w:rPr>
                <w:rFonts w:ascii="Calibri" w:hAnsi="Calibri" w:cs="Calibri"/>
                <w:b/>
              </w:rPr>
              <w:t xml:space="preserve"> usporiadania právnych vzťahov k pozemkom </w:t>
            </w:r>
            <w:r w:rsidR="000B6433">
              <w:rPr>
                <w:rFonts w:ascii="Calibri" w:hAnsi="Calibri" w:cs="Calibri"/>
                <w:b/>
              </w:rPr>
              <w:t>pod</w:t>
            </w:r>
            <w:r w:rsidRPr="006966EC">
              <w:rPr>
                <w:rFonts w:ascii="Calibri" w:hAnsi="Calibri" w:cs="Calibri"/>
                <w:b/>
              </w:rPr>
              <w:t xml:space="preserve"> </w:t>
            </w:r>
            <w:r>
              <w:rPr>
                <w:rFonts w:ascii="Calibri" w:hAnsi="Calibri" w:cs="Calibri"/>
                <w:b/>
              </w:rPr>
              <w:t> osídlení</w:t>
            </w:r>
            <w:r w:rsidR="000B6433">
              <w:rPr>
                <w:rFonts w:ascii="Calibri" w:hAnsi="Calibri" w:cs="Calibri"/>
                <w:b/>
              </w:rPr>
              <w:t>m</w:t>
            </w:r>
            <w:r w:rsidRPr="006966EC">
              <w:rPr>
                <w:rFonts w:ascii="Calibri" w:hAnsi="Calibri" w:cs="Calibri"/>
                <w:b/>
              </w:rPr>
              <w:t xml:space="preserve"> MRK</w:t>
            </w:r>
            <w:r w:rsidRPr="006966EC">
              <w:rPr>
                <w:b/>
              </w:rPr>
              <w:t xml:space="preserve"> </w:t>
            </w:r>
          </w:p>
          <w:p w14:paraId="11FBA9E4" w14:textId="5E363439" w:rsidR="00C42E97" w:rsidRDefault="00C42E97" w:rsidP="00D8619B">
            <w:pPr>
              <w:pStyle w:val="Odsekzoznamu"/>
              <w:numPr>
                <w:ilvl w:val="0"/>
                <w:numId w:val="62"/>
              </w:numPr>
              <w:tabs>
                <w:tab w:val="left" w:pos="1695"/>
              </w:tabs>
              <w:jc w:val="both"/>
              <w:rPr>
                <w:b/>
              </w:rPr>
            </w:pPr>
            <w:r>
              <w:rPr>
                <w:b/>
              </w:rPr>
              <w:t>Podpora usporiadania právnych vzťahov k pozemkom v rozšírenom osídlení MRK</w:t>
            </w:r>
          </w:p>
          <w:p w14:paraId="679B624D" w14:textId="255320F5" w:rsidR="00C42E97" w:rsidRPr="00D8619B" w:rsidRDefault="00C42E97" w:rsidP="00D8619B">
            <w:pPr>
              <w:pStyle w:val="Odsekzoznamu"/>
              <w:numPr>
                <w:ilvl w:val="0"/>
                <w:numId w:val="62"/>
              </w:numPr>
              <w:jc w:val="both"/>
            </w:pPr>
            <w:r w:rsidRPr="00955139">
              <w:rPr>
                <w:rFonts w:ascii="Calibri" w:hAnsi="Calibri" w:cs="Calibri"/>
                <w:b/>
              </w:rPr>
              <w:t>Podpora</w:t>
            </w:r>
            <w:r>
              <w:rPr>
                <w:rFonts w:ascii="Calibri" w:hAnsi="Calibri" w:cs="Calibri"/>
                <w:b/>
              </w:rPr>
              <w:t xml:space="preserve"> usporiadania právnych vzťahov k pozemkom mimo osídlenia</w:t>
            </w:r>
            <w:r w:rsidRPr="00955139">
              <w:rPr>
                <w:rFonts w:ascii="Calibri" w:hAnsi="Calibri" w:cs="Calibri"/>
                <w:b/>
              </w:rPr>
              <w:t xml:space="preserve"> MRK</w:t>
            </w:r>
            <w:r>
              <w:rPr>
                <w:rFonts w:ascii="Calibri" w:hAnsi="Calibri" w:cs="Calibri"/>
                <w:b/>
              </w:rPr>
              <w:t xml:space="preserve"> </w:t>
            </w:r>
          </w:p>
          <w:p w14:paraId="529B0818" w14:textId="3FB1F443" w:rsidR="00C42E97" w:rsidRPr="00D8619B" w:rsidRDefault="00C42E97" w:rsidP="00D8619B">
            <w:pPr>
              <w:pStyle w:val="Odsekzoznamu"/>
              <w:numPr>
                <w:ilvl w:val="0"/>
                <w:numId w:val="62"/>
              </w:numPr>
            </w:pPr>
            <w:r>
              <w:rPr>
                <w:rFonts w:ascii="Calibri" w:hAnsi="Calibri" w:cs="Calibri"/>
                <w:b/>
              </w:rPr>
              <w:t>Vykonanie projektu jednoduchých pozemkových úprav</w:t>
            </w:r>
          </w:p>
          <w:p w14:paraId="1A59A300" w14:textId="77777777" w:rsidR="00C42E97" w:rsidRDefault="00C42E97" w:rsidP="00D8619B">
            <w:pPr>
              <w:pStyle w:val="Odsekzoznamu"/>
            </w:pPr>
          </w:p>
          <w:p w14:paraId="7D6BB1CA" w14:textId="6FBEF824" w:rsidR="00C42E97" w:rsidRDefault="00C42E97" w:rsidP="00C42E97">
            <w:pPr>
              <w:jc w:val="both"/>
              <w:rPr>
                <w:b/>
              </w:rPr>
            </w:pPr>
            <w:r>
              <w:t xml:space="preserve">Realizácia hlavných aktivít projektu musí byť vykonávaná </w:t>
            </w:r>
            <w:r w:rsidR="00DC5660">
              <w:rPr>
                <w:b/>
              </w:rPr>
              <w:t>formou</w:t>
            </w:r>
            <w:r w:rsidR="00DC5660" w:rsidRPr="00A31B70">
              <w:rPr>
                <w:b/>
              </w:rPr>
              <w:t xml:space="preserve"> </w:t>
            </w:r>
            <w:r w:rsidRPr="00A31B70">
              <w:rPr>
                <w:b/>
              </w:rPr>
              <w:t>jednoduchých pozemkových úprav</w:t>
            </w:r>
            <w:r>
              <w:t xml:space="preserve"> podľa zákona č. 330/1991 Zb. </w:t>
            </w:r>
            <w:r w:rsidR="00271BA6">
              <w:br/>
            </w:r>
            <w:r w:rsidRPr="001113D1">
              <w:t xml:space="preserve">o pozemkových úpravách, usporiadaní pozemkového vlastníctva, pozemkových úradoch, pozemkovom fonde a o pozemkových spoločenstvách v znení neskorších predpisov (ďalej len „zákon </w:t>
            </w:r>
            <w:r w:rsidR="00271BA6">
              <w:br/>
            </w:r>
            <w:r w:rsidRPr="001113D1">
              <w:t>o pozemkových úpravách“)</w:t>
            </w:r>
            <w:r>
              <w:rPr>
                <w:b/>
              </w:rPr>
              <w:t>.</w:t>
            </w:r>
          </w:p>
          <w:p w14:paraId="56F81272" w14:textId="58010A14" w:rsidR="00545FA3" w:rsidRPr="007B31F6" w:rsidRDefault="00545FA3" w:rsidP="00C42E97">
            <w:pPr>
              <w:jc w:val="both"/>
            </w:pPr>
            <w:r>
              <w:rPr>
                <w:b/>
              </w:rPr>
              <w:t xml:space="preserve">Osídlením MRK </w:t>
            </w:r>
            <w:r w:rsidR="00812616" w:rsidRPr="00606463">
              <w:t xml:space="preserve">sa </w:t>
            </w:r>
            <w:r w:rsidR="002208B9" w:rsidRPr="008B4057">
              <w:t>na účely tejto výzvy</w:t>
            </w:r>
            <w:r w:rsidR="002208B9">
              <w:rPr>
                <w:b/>
              </w:rPr>
              <w:t xml:space="preserve"> </w:t>
            </w:r>
            <w:r w:rsidRPr="00D8619B">
              <w:t>rozumie osídlenie</w:t>
            </w:r>
            <w:r w:rsidR="0033311C">
              <w:rPr>
                <w:rStyle w:val="Odkaznapoznmkupodiarou"/>
              </w:rPr>
              <w:footnoteReference w:id="22"/>
            </w:r>
            <w:r w:rsidRPr="00D8619B">
              <w:t xml:space="preserve"> v </w:t>
            </w:r>
            <w:r w:rsidRPr="002208B9">
              <w:t>zmysle § 2 ods. 5 zákona o pozemkových úpravách.</w:t>
            </w:r>
          </w:p>
          <w:p w14:paraId="125217D8" w14:textId="3847C671" w:rsidR="00C42E97" w:rsidRPr="00A31B70" w:rsidRDefault="00C42E97" w:rsidP="00C42E97">
            <w:pPr>
              <w:jc w:val="both"/>
              <w:rPr>
                <w:rFonts w:ascii="Calibri" w:hAnsi="Calibri" w:cs="Calibri"/>
                <w:b/>
                <w:u w:val="single"/>
              </w:rPr>
            </w:pPr>
            <w:r w:rsidRPr="00A31B70">
              <w:rPr>
                <w:b/>
                <w:u w:val="single"/>
              </w:rPr>
              <w:t xml:space="preserve">Podpora </w:t>
            </w:r>
            <w:r>
              <w:rPr>
                <w:b/>
                <w:u w:val="single"/>
              </w:rPr>
              <w:t>usporiadania právnych vzťahov</w:t>
            </w:r>
            <w:r w:rsidRPr="00A31B70">
              <w:rPr>
                <w:b/>
                <w:u w:val="single"/>
              </w:rPr>
              <w:t xml:space="preserve"> </w:t>
            </w:r>
            <w:r w:rsidR="00FB6ED3">
              <w:rPr>
                <w:b/>
                <w:u w:val="single"/>
              </w:rPr>
              <w:t>k</w:t>
            </w:r>
            <w:r w:rsidR="000B6433">
              <w:rPr>
                <w:b/>
                <w:u w:val="single"/>
              </w:rPr>
              <w:t> </w:t>
            </w:r>
            <w:r w:rsidRPr="00A31B70">
              <w:rPr>
                <w:b/>
                <w:u w:val="single"/>
              </w:rPr>
              <w:t>pozemko</w:t>
            </w:r>
            <w:r w:rsidR="00FB6ED3">
              <w:rPr>
                <w:b/>
                <w:u w:val="single"/>
              </w:rPr>
              <w:t>m</w:t>
            </w:r>
            <w:r w:rsidR="000B6433">
              <w:rPr>
                <w:b/>
                <w:u w:val="single"/>
              </w:rPr>
              <w:t xml:space="preserve"> pod </w:t>
            </w:r>
            <w:r w:rsidRPr="00A31B70">
              <w:rPr>
                <w:b/>
                <w:u w:val="single"/>
              </w:rPr>
              <w:t>v</w:t>
            </w:r>
            <w:r>
              <w:rPr>
                <w:b/>
                <w:u w:val="single"/>
              </w:rPr>
              <w:t> </w:t>
            </w:r>
            <w:r w:rsidRPr="00A31B70">
              <w:rPr>
                <w:b/>
                <w:u w:val="single"/>
              </w:rPr>
              <w:t>osídlen</w:t>
            </w:r>
            <w:r>
              <w:rPr>
                <w:b/>
                <w:u w:val="single"/>
              </w:rPr>
              <w:t>í</w:t>
            </w:r>
            <w:r w:rsidR="000B6433">
              <w:rPr>
                <w:b/>
                <w:u w:val="single"/>
              </w:rPr>
              <w:t>m</w:t>
            </w:r>
            <w:r>
              <w:rPr>
                <w:b/>
                <w:u w:val="single"/>
              </w:rPr>
              <w:t xml:space="preserve"> </w:t>
            </w:r>
            <w:r w:rsidRPr="00A31B70">
              <w:rPr>
                <w:b/>
                <w:u w:val="single"/>
              </w:rPr>
              <w:t>MRK (ďalej len „HAP</w:t>
            </w:r>
            <w:r w:rsidR="00545FA3">
              <w:rPr>
                <w:b/>
                <w:u w:val="single"/>
              </w:rPr>
              <w:t xml:space="preserve"> 1</w:t>
            </w:r>
            <w:r w:rsidRPr="00A31B70">
              <w:rPr>
                <w:b/>
                <w:u w:val="single"/>
              </w:rPr>
              <w:t>“)</w:t>
            </w:r>
          </w:p>
          <w:p w14:paraId="225AE39D" w14:textId="36A1EAC1" w:rsidR="00C42E97" w:rsidRDefault="00C42E97" w:rsidP="00C42E97">
            <w:pPr>
              <w:tabs>
                <w:tab w:val="left" w:pos="1695"/>
              </w:tabs>
              <w:jc w:val="both"/>
              <w:rPr>
                <w:rFonts w:ascii="Calibri" w:hAnsi="Calibri" w:cs="Calibri"/>
              </w:rPr>
            </w:pPr>
            <w:r>
              <w:rPr>
                <w:rFonts w:ascii="Calibri" w:hAnsi="Calibri" w:cs="Calibri"/>
              </w:rPr>
              <w:t xml:space="preserve">Podpora v rámci  HAP </w:t>
            </w:r>
            <w:r w:rsidR="00545FA3">
              <w:rPr>
                <w:rFonts w:ascii="Calibri" w:hAnsi="Calibri" w:cs="Calibri"/>
              </w:rPr>
              <w:t>1</w:t>
            </w:r>
            <w:r>
              <w:rPr>
                <w:rFonts w:ascii="Calibri" w:hAnsi="Calibri" w:cs="Calibri"/>
              </w:rPr>
              <w:t xml:space="preserve">  je zameraná na:</w:t>
            </w:r>
          </w:p>
          <w:p w14:paraId="62FF7820" w14:textId="2A73CDAD" w:rsidR="00C42E97" w:rsidRDefault="00C42E97" w:rsidP="00C42E97">
            <w:pPr>
              <w:pStyle w:val="Odsekzoznamu"/>
              <w:numPr>
                <w:ilvl w:val="0"/>
                <w:numId w:val="54"/>
              </w:numPr>
              <w:tabs>
                <w:tab w:val="left" w:pos="1695"/>
              </w:tabs>
              <w:jc w:val="both"/>
              <w:rPr>
                <w:rFonts w:ascii="Calibri" w:hAnsi="Calibri" w:cs="Calibri"/>
              </w:rPr>
            </w:pPr>
            <w:r w:rsidRPr="00A31B70">
              <w:rPr>
                <w:rFonts w:ascii="Calibri" w:hAnsi="Calibri" w:cs="Calibri"/>
              </w:rPr>
              <w:t>usporiadanie vlastníckych a užívacích pomerov k pozemkom, ktoré sa nachádzajú pod osídleniami MRK (</w:t>
            </w:r>
            <w:r w:rsidRPr="00A31B70">
              <w:rPr>
                <w:rFonts w:ascii="Calibri" w:hAnsi="Calibri" w:cs="Calibri"/>
                <w:b/>
              </w:rPr>
              <w:t>obvod</w:t>
            </w:r>
            <w:r>
              <w:rPr>
                <w:rFonts w:ascii="Calibri" w:hAnsi="Calibri" w:cs="Calibri"/>
                <w:b/>
              </w:rPr>
              <w:t xml:space="preserve"> I. typu </w:t>
            </w:r>
            <w:r w:rsidRPr="00A31B70">
              <w:rPr>
                <w:rFonts w:ascii="Calibri" w:hAnsi="Calibri" w:cs="Calibri"/>
              </w:rPr>
              <w:t>)</w:t>
            </w:r>
          </w:p>
          <w:p w14:paraId="58B69E7D" w14:textId="77777777" w:rsidR="00C42E97" w:rsidRDefault="00C42E97" w:rsidP="00C42E97">
            <w:pPr>
              <w:pStyle w:val="Odsekzoznamu"/>
              <w:numPr>
                <w:ilvl w:val="0"/>
                <w:numId w:val="54"/>
              </w:numPr>
              <w:tabs>
                <w:tab w:val="left" w:pos="1695"/>
              </w:tabs>
              <w:jc w:val="both"/>
              <w:rPr>
                <w:rFonts w:ascii="Calibri" w:hAnsi="Calibri" w:cs="Calibri"/>
              </w:rPr>
            </w:pPr>
            <w:r>
              <w:rPr>
                <w:rFonts w:ascii="Calibri" w:hAnsi="Calibri" w:cs="Calibri"/>
              </w:rPr>
              <w:t>činnosť konzultanta JPÚ</w:t>
            </w:r>
          </w:p>
          <w:p w14:paraId="5E6A6FAF" w14:textId="3AEC927C" w:rsidR="00C42E97" w:rsidRDefault="00C42E97" w:rsidP="00D8619B">
            <w:pPr>
              <w:tabs>
                <w:tab w:val="left" w:pos="1695"/>
              </w:tabs>
              <w:jc w:val="both"/>
              <w:rPr>
                <w:rFonts w:ascii="Calibri" w:hAnsi="Calibri" w:cs="Calibri"/>
              </w:rPr>
            </w:pPr>
            <w:r>
              <w:rPr>
                <w:rFonts w:ascii="Calibri" w:hAnsi="Calibri" w:cs="Calibri"/>
              </w:rPr>
              <w:t>Oprávneným spôsobom realizácie</w:t>
            </w:r>
            <w:r w:rsidR="00545FA3">
              <w:rPr>
                <w:rFonts w:ascii="Calibri" w:hAnsi="Calibri" w:cs="Calibri"/>
              </w:rPr>
              <w:t xml:space="preserve"> </w:t>
            </w:r>
            <w:r>
              <w:rPr>
                <w:rFonts w:ascii="Calibri" w:hAnsi="Calibri" w:cs="Calibri"/>
              </w:rPr>
              <w:t>HAP</w:t>
            </w:r>
            <w:r w:rsidR="00545FA3">
              <w:rPr>
                <w:rFonts w:ascii="Calibri" w:hAnsi="Calibri" w:cs="Calibri"/>
              </w:rPr>
              <w:t xml:space="preserve"> 1</w:t>
            </w:r>
            <w:r>
              <w:rPr>
                <w:rFonts w:ascii="Calibri" w:hAnsi="Calibri" w:cs="Calibri"/>
              </w:rPr>
              <w:t xml:space="preserve"> pod písm. a) je vykonanie jednoduchých pozemkových úprav z dôvodu podľa § 2 ods. 1 písm. j) </w:t>
            </w:r>
            <w:r w:rsidRPr="0046203D">
              <w:rPr>
                <w:rFonts w:ascii="Calibri" w:hAnsi="Calibri" w:cs="Calibri"/>
              </w:rPr>
              <w:t>zákona o pozemkových úpravách</w:t>
            </w:r>
            <w:r>
              <w:rPr>
                <w:rFonts w:ascii="Calibri" w:hAnsi="Calibri" w:cs="Calibri"/>
              </w:rPr>
              <w:t>, ak j</w:t>
            </w:r>
            <w:r w:rsidRPr="00300509">
              <w:rPr>
                <w:rFonts w:ascii="Calibri" w:hAnsi="Calibri" w:cs="Calibri"/>
              </w:rPr>
              <w:t>e to potrebné na usporiadanie vlastníckych</w:t>
            </w:r>
            <w:r w:rsidR="005C4BCA">
              <w:rPr>
                <w:rFonts w:ascii="Calibri" w:hAnsi="Calibri" w:cs="Calibri"/>
              </w:rPr>
              <w:br/>
            </w:r>
            <w:r w:rsidRPr="00300509">
              <w:rPr>
                <w:rFonts w:ascii="Calibri" w:hAnsi="Calibri" w:cs="Calibri"/>
              </w:rPr>
              <w:lastRenderedPageBreak/>
              <w:t xml:space="preserve">a užívacích pomerov k pozemkom, ktoré sa nachádzajú pod osídleniami </w:t>
            </w:r>
            <w:r w:rsidR="00545FA3">
              <w:rPr>
                <w:rFonts w:ascii="Calibri" w:hAnsi="Calibri" w:cs="Calibri"/>
              </w:rPr>
              <w:t>MRK</w:t>
            </w:r>
            <w:r>
              <w:rPr>
                <w:rFonts w:ascii="Calibri" w:hAnsi="Calibri" w:cs="Calibri"/>
              </w:rPr>
              <w:t>.</w:t>
            </w:r>
          </w:p>
          <w:p w14:paraId="1EA44C49" w14:textId="1236628A" w:rsidR="00C42E97" w:rsidRPr="0046203D" w:rsidRDefault="00C42E97" w:rsidP="00C42E97">
            <w:pPr>
              <w:tabs>
                <w:tab w:val="left" w:pos="1695"/>
              </w:tabs>
              <w:jc w:val="both"/>
              <w:rPr>
                <w:rFonts w:ascii="Calibri" w:hAnsi="Calibri" w:cs="Calibri"/>
                <w:b/>
                <w:u w:val="single"/>
              </w:rPr>
            </w:pPr>
            <w:r w:rsidRPr="0046203D">
              <w:rPr>
                <w:rFonts w:ascii="Calibri" w:hAnsi="Calibri" w:cs="Calibri"/>
                <w:b/>
                <w:u w:val="single"/>
              </w:rPr>
              <w:t xml:space="preserve">Podpora usporiadania právnych vzťahov </w:t>
            </w:r>
            <w:r>
              <w:rPr>
                <w:rFonts w:ascii="Calibri" w:hAnsi="Calibri" w:cs="Calibri"/>
                <w:b/>
                <w:u w:val="single"/>
              </w:rPr>
              <w:t xml:space="preserve">k </w:t>
            </w:r>
            <w:r w:rsidRPr="0046203D">
              <w:rPr>
                <w:rFonts w:ascii="Calibri" w:hAnsi="Calibri" w:cs="Calibri"/>
                <w:b/>
                <w:u w:val="single"/>
              </w:rPr>
              <w:t>pozemko</w:t>
            </w:r>
            <w:r>
              <w:rPr>
                <w:rFonts w:ascii="Calibri" w:hAnsi="Calibri" w:cs="Calibri"/>
                <w:b/>
                <w:u w:val="single"/>
              </w:rPr>
              <w:t>m</w:t>
            </w:r>
            <w:r w:rsidRPr="0046203D">
              <w:rPr>
                <w:rFonts w:ascii="Calibri" w:hAnsi="Calibri" w:cs="Calibri"/>
                <w:b/>
                <w:u w:val="single"/>
              </w:rPr>
              <w:t xml:space="preserve"> v</w:t>
            </w:r>
            <w:r>
              <w:rPr>
                <w:rFonts w:ascii="Calibri" w:hAnsi="Calibri" w:cs="Calibri"/>
                <w:b/>
                <w:u w:val="single"/>
              </w:rPr>
              <w:t xml:space="preserve"> rozšírenom </w:t>
            </w:r>
            <w:r w:rsidRPr="0046203D">
              <w:rPr>
                <w:rFonts w:ascii="Calibri" w:hAnsi="Calibri" w:cs="Calibri"/>
                <w:b/>
                <w:u w:val="single"/>
              </w:rPr>
              <w:t>osídlení MRK (ďalej len „HAP</w:t>
            </w:r>
            <w:r w:rsidR="00545FA3">
              <w:rPr>
                <w:rFonts w:ascii="Calibri" w:hAnsi="Calibri" w:cs="Calibri"/>
                <w:b/>
                <w:u w:val="single"/>
              </w:rPr>
              <w:t xml:space="preserve"> 2</w:t>
            </w:r>
            <w:r w:rsidRPr="0046203D">
              <w:rPr>
                <w:rFonts w:ascii="Calibri" w:hAnsi="Calibri" w:cs="Calibri"/>
                <w:b/>
                <w:u w:val="single"/>
              </w:rPr>
              <w:t>“)</w:t>
            </w:r>
          </w:p>
          <w:p w14:paraId="5ED4BC45" w14:textId="4B6EFCBB" w:rsidR="00C42E97" w:rsidRDefault="00C42E97" w:rsidP="00D8619B">
            <w:pPr>
              <w:tabs>
                <w:tab w:val="left" w:pos="1695"/>
              </w:tabs>
              <w:jc w:val="both"/>
              <w:rPr>
                <w:rFonts w:ascii="Calibri" w:hAnsi="Calibri" w:cs="Calibri"/>
              </w:rPr>
            </w:pPr>
            <w:r>
              <w:rPr>
                <w:rFonts w:ascii="Calibri" w:hAnsi="Calibri" w:cs="Calibri"/>
              </w:rPr>
              <w:t>Podpora v rámci  HAP</w:t>
            </w:r>
            <w:r w:rsidR="00545FA3">
              <w:rPr>
                <w:rFonts w:ascii="Calibri" w:hAnsi="Calibri" w:cs="Calibri"/>
              </w:rPr>
              <w:t xml:space="preserve"> 2</w:t>
            </w:r>
            <w:r>
              <w:rPr>
                <w:rFonts w:ascii="Calibri" w:hAnsi="Calibri" w:cs="Calibri"/>
              </w:rPr>
              <w:t xml:space="preserve"> je zameraná na:</w:t>
            </w:r>
          </w:p>
          <w:p w14:paraId="60450867" w14:textId="22181B98" w:rsidR="00C42E97" w:rsidRDefault="00C42E97" w:rsidP="00D8619B">
            <w:pPr>
              <w:pStyle w:val="Odsekzoznamu"/>
              <w:numPr>
                <w:ilvl w:val="0"/>
                <w:numId w:val="56"/>
              </w:numPr>
              <w:tabs>
                <w:tab w:val="left" w:pos="1695"/>
              </w:tabs>
              <w:ind w:left="605"/>
              <w:jc w:val="both"/>
              <w:rPr>
                <w:rFonts w:ascii="Calibri" w:hAnsi="Calibri" w:cs="Calibri"/>
              </w:rPr>
            </w:pPr>
            <w:r>
              <w:rPr>
                <w:rFonts w:ascii="Calibri" w:hAnsi="Calibri" w:cs="Calibri"/>
              </w:rPr>
              <w:t>usporiadanie vlastníckych a užívacích pomerov k pozemkom priamo nadväzujúcim na osídlenie MRK,  vzhľadom na ich budúce využitie na iné účely ako je hospodárenie na pôde (</w:t>
            </w:r>
            <w:r w:rsidRPr="00A31B70">
              <w:rPr>
                <w:rFonts w:ascii="Calibri" w:hAnsi="Calibri" w:cs="Calibri"/>
                <w:b/>
              </w:rPr>
              <w:t>obvod</w:t>
            </w:r>
            <w:r>
              <w:rPr>
                <w:rFonts w:ascii="Calibri" w:hAnsi="Calibri" w:cs="Calibri"/>
                <w:b/>
              </w:rPr>
              <w:t xml:space="preserve"> II. typu</w:t>
            </w:r>
            <w:r>
              <w:rPr>
                <w:rFonts w:ascii="Calibri" w:hAnsi="Calibri" w:cs="Calibri"/>
              </w:rPr>
              <w:t>)</w:t>
            </w:r>
          </w:p>
          <w:p w14:paraId="0C1E58C6" w14:textId="1552093D" w:rsidR="00C42E97" w:rsidRDefault="00C42E97" w:rsidP="00D8619B">
            <w:pPr>
              <w:pStyle w:val="Odsekzoznamu"/>
              <w:numPr>
                <w:ilvl w:val="0"/>
                <w:numId w:val="58"/>
              </w:numPr>
              <w:tabs>
                <w:tab w:val="left" w:pos="1695"/>
              </w:tabs>
              <w:ind w:left="605"/>
              <w:jc w:val="both"/>
              <w:rPr>
                <w:rFonts w:ascii="Calibri" w:hAnsi="Calibri" w:cs="Calibri"/>
              </w:rPr>
            </w:pPr>
            <w:r>
              <w:rPr>
                <w:rFonts w:ascii="Calibri" w:hAnsi="Calibri" w:cs="Calibri"/>
              </w:rPr>
              <w:t>činnosť konzultanta JPÚ</w:t>
            </w:r>
          </w:p>
          <w:p w14:paraId="18BED59C" w14:textId="11E76007" w:rsidR="00C42E97" w:rsidRDefault="00C42E97" w:rsidP="00C42E97">
            <w:pPr>
              <w:tabs>
                <w:tab w:val="left" w:pos="1695"/>
              </w:tabs>
              <w:jc w:val="both"/>
              <w:rPr>
                <w:rFonts w:ascii="Calibri" w:hAnsi="Calibri" w:cs="Calibri"/>
              </w:rPr>
            </w:pPr>
            <w:r>
              <w:rPr>
                <w:rFonts w:ascii="Calibri" w:hAnsi="Calibri" w:cs="Calibri"/>
              </w:rPr>
              <w:t>Oprávneným spôsobom realizácie</w:t>
            </w:r>
            <w:r w:rsidR="00545FA3">
              <w:rPr>
                <w:rFonts w:ascii="Calibri" w:hAnsi="Calibri" w:cs="Calibri"/>
              </w:rPr>
              <w:t xml:space="preserve"> </w:t>
            </w:r>
            <w:r>
              <w:rPr>
                <w:rFonts w:ascii="Calibri" w:hAnsi="Calibri" w:cs="Calibri"/>
              </w:rPr>
              <w:t>HAP</w:t>
            </w:r>
            <w:r w:rsidR="00545FA3">
              <w:rPr>
                <w:rFonts w:ascii="Calibri" w:hAnsi="Calibri" w:cs="Calibri"/>
              </w:rPr>
              <w:t xml:space="preserve"> 2</w:t>
            </w:r>
            <w:r>
              <w:rPr>
                <w:rFonts w:ascii="Calibri" w:hAnsi="Calibri" w:cs="Calibri"/>
              </w:rPr>
              <w:t xml:space="preserve"> pod písm. a) je vykonanie jednoduchých pozemkových úprav z dôvodu podľa § 2 ods. 1 písm. h) zákona o pozemkových úpravách, ak </w:t>
            </w:r>
            <w:r w:rsidRPr="00300509">
              <w:rPr>
                <w:rFonts w:ascii="Calibri" w:hAnsi="Calibri" w:cs="Calibri"/>
              </w:rPr>
              <w:t>je potrebné usporiadať pozemky vzhľadom na ich budúce použitie na iné úče</w:t>
            </w:r>
            <w:r>
              <w:rPr>
                <w:rFonts w:ascii="Calibri" w:hAnsi="Calibri" w:cs="Calibri"/>
              </w:rPr>
              <w:t>ly, ako je hospodárenie na pôde.</w:t>
            </w:r>
          </w:p>
          <w:p w14:paraId="6384B24A" w14:textId="10A169B0" w:rsidR="00C42E97" w:rsidRDefault="00C42E97" w:rsidP="00C42E97">
            <w:pPr>
              <w:tabs>
                <w:tab w:val="left" w:pos="1695"/>
              </w:tabs>
              <w:jc w:val="both"/>
              <w:rPr>
                <w:rFonts w:ascii="Calibri" w:hAnsi="Calibri" w:cs="Calibri"/>
              </w:rPr>
            </w:pPr>
            <w:r w:rsidRPr="001D7999">
              <w:rPr>
                <w:rFonts w:ascii="Calibri" w:hAnsi="Calibri" w:cs="Calibri"/>
              </w:rPr>
              <w:t>Realizácia aktivít v rozšírenom osídlení (</w:t>
            </w:r>
            <w:r>
              <w:rPr>
                <w:rFonts w:ascii="Calibri" w:hAnsi="Calibri" w:cs="Calibri"/>
              </w:rPr>
              <w:t>obvod II. typu</w:t>
            </w:r>
            <w:r w:rsidRPr="001D7999">
              <w:rPr>
                <w:rFonts w:ascii="Calibri" w:hAnsi="Calibri" w:cs="Calibri"/>
              </w:rPr>
              <w:t xml:space="preserve">) je oprávnená </w:t>
            </w:r>
            <w:r>
              <w:rPr>
                <w:rFonts w:ascii="Calibri" w:hAnsi="Calibri" w:cs="Calibri"/>
              </w:rPr>
              <w:t xml:space="preserve">len </w:t>
            </w:r>
            <w:r w:rsidRPr="001D7999">
              <w:rPr>
                <w:rFonts w:ascii="Calibri" w:hAnsi="Calibri" w:cs="Calibri"/>
              </w:rPr>
              <w:t xml:space="preserve">za </w:t>
            </w:r>
            <w:r>
              <w:rPr>
                <w:rFonts w:ascii="Calibri" w:hAnsi="Calibri" w:cs="Calibri"/>
              </w:rPr>
              <w:t>predpokladu u</w:t>
            </w:r>
            <w:r w:rsidRPr="001D7999">
              <w:rPr>
                <w:rFonts w:ascii="Calibri" w:hAnsi="Calibri" w:cs="Calibri"/>
              </w:rPr>
              <w:t xml:space="preserve">sporiadania vlastníckych a užívacích pomerov k pozemkom </w:t>
            </w:r>
            <w:r>
              <w:rPr>
                <w:rFonts w:ascii="Calibri" w:hAnsi="Calibri" w:cs="Calibri"/>
              </w:rPr>
              <w:t xml:space="preserve">za účelom </w:t>
            </w:r>
            <w:r w:rsidRPr="001D7999">
              <w:rPr>
                <w:rFonts w:ascii="Calibri" w:hAnsi="Calibri" w:cs="Calibri"/>
              </w:rPr>
              <w:t>budúc</w:t>
            </w:r>
            <w:r>
              <w:rPr>
                <w:rFonts w:ascii="Calibri" w:hAnsi="Calibri" w:cs="Calibri"/>
              </w:rPr>
              <w:t>ej</w:t>
            </w:r>
            <w:r w:rsidRPr="001D7999">
              <w:rPr>
                <w:rFonts w:ascii="Calibri" w:hAnsi="Calibri" w:cs="Calibri"/>
              </w:rPr>
              <w:t xml:space="preserve"> zástavb</w:t>
            </w:r>
            <w:r>
              <w:rPr>
                <w:rFonts w:ascii="Calibri" w:hAnsi="Calibri" w:cs="Calibri"/>
              </w:rPr>
              <w:t xml:space="preserve">y </w:t>
            </w:r>
            <w:r w:rsidRPr="001D7999">
              <w:rPr>
                <w:rFonts w:ascii="Calibri" w:hAnsi="Calibri" w:cs="Calibri"/>
              </w:rPr>
              <w:t>a rozšíreni</w:t>
            </w:r>
            <w:r>
              <w:rPr>
                <w:rFonts w:ascii="Calibri" w:hAnsi="Calibri" w:cs="Calibri"/>
              </w:rPr>
              <w:t>a</w:t>
            </w:r>
            <w:r w:rsidRPr="001D7999">
              <w:rPr>
                <w:rFonts w:ascii="Calibri" w:hAnsi="Calibri" w:cs="Calibri"/>
              </w:rPr>
              <w:t xml:space="preserve"> obytnej zóny, ktorá bude spojená </w:t>
            </w:r>
            <w:r w:rsidR="005C4BCA">
              <w:rPr>
                <w:rFonts w:ascii="Calibri" w:hAnsi="Calibri" w:cs="Calibri"/>
              </w:rPr>
              <w:br/>
            </w:r>
            <w:r w:rsidRPr="001D7999">
              <w:rPr>
                <w:rFonts w:ascii="Calibri" w:hAnsi="Calibri" w:cs="Calibri"/>
              </w:rPr>
              <w:t>s existujúcim osídlením MRK</w:t>
            </w:r>
            <w:r>
              <w:rPr>
                <w:rFonts w:ascii="Calibri" w:hAnsi="Calibri" w:cs="Calibri"/>
              </w:rPr>
              <w:t xml:space="preserve">, prípadne za účelom </w:t>
            </w:r>
            <w:r w:rsidRPr="001D7999">
              <w:rPr>
                <w:rFonts w:ascii="Calibri" w:hAnsi="Calibri" w:cs="Calibri"/>
              </w:rPr>
              <w:t>realizáci</w:t>
            </w:r>
            <w:r>
              <w:rPr>
                <w:rFonts w:ascii="Calibri" w:hAnsi="Calibri" w:cs="Calibri"/>
              </w:rPr>
              <w:t>e</w:t>
            </w:r>
            <w:r w:rsidRPr="001D7999">
              <w:rPr>
                <w:rFonts w:ascii="Calibri" w:hAnsi="Calibri" w:cs="Calibri"/>
              </w:rPr>
              <w:t xml:space="preserve"> inžinierskych sietí</w:t>
            </w:r>
            <w:r>
              <w:rPr>
                <w:rFonts w:ascii="Calibri" w:hAnsi="Calibri" w:cs="Calibri"/>
              </w:rPr>
              <w:t xml:space="preserve"> a</w:t>
            </w:r>
            <w:r w:rsidR="009C737E">
              <w:rPr>
                <w:rFonts w:ascii="Calibri" w:hAnsi="Calibri" w:cs="Calibri"/>
              </w:rPr>
              <w:t> </w:t>
            </w:r>
            <w:r>
              <w:rPr>
                <w:rFonts w:ascii="Calibri" w:hAnsi="Calibri" w:cs="Calibri"/>
              </w:rPr>
              <w:t>pod</w:t>
            </w:r>
            <w:r w:rsidR="009C737E">
              <w:rPr>
                <w:rFonts w:ascii="Calibri" w:hAnsi="Calibri" w:cs="Calibri"/>
              </w:rPr>
              <w:t xml:space="preserve">., </w:t>
            </w:r>
            <w:r w:rsidR="002A15E2">
              <w:rPr>
                <w:rFonts w:ascii="Calibri" w:hAnsi="Calibri" w:cs="Calibri"/>
              </w:rPr>
              <w:t>t. j.</w:t>
            </w:r>
            <w:r w:rsidR="00B3510E">
              <w:rPr>
                <w:rFonts w:ascii="Calibri" w:hAnsi="Calibri" w:cs="Calibri"/>
              </w:rPr>
              <w:t xml:space="preserve"> aktivity, ktoré majú pozitívny vplyv </w:t>
            </w:r>
            <w:r w:rsidR="009C737E" w:rsidRPr="009C737E">
              <w:rPr>
                <w:rFonts w:ascii="Calibri" w:hAnsi="Calibri" w:cs="Calibri"/>
              </w:rPr>
              <w:t xml:space="preserve">na kvalitu života </w:t>
            </w:r>
            <w:r w:rsidR="00794B0A">
              <w:rPr>
                <w:rFonts w:ascii="Calibri" w:hAnsi="Calibri" w:cs="Calibri"/>
              </w:rPr>
              <w:br/>
            </w:r>
            <w:r w:rsidR="009C737E" w:rsidRPr="009C737E">
              <w:rPr>
                <w:rFonts w:ascii="Calibri" w:hAnsi="Calibri" w:cs="Calibri"/>
              </w:rPr>
              <w:t>a podporu inklúzie MRK</w:t>
            </w:r>
            <w:r>
              <w:rPr>
                <w:rFonts w:ascii="Calibri" w:hAnsi="Calibri" w:cs="Calibri"/>
              </w:rPr>
              <w:t xml:space="preserve">. </w:t>
            </w:r>
          </w:p>
          <w:p w14:paraId="07392256" w14:textId="307E42C0" w:rsidR="00C42E97" w:rsidRPr="00A31B70" w:rsidRDefault="00C42E97" w:rsidP="00C42E97">
            <w:pPr>
              <w:tabs>
                <w:tab w:val="left" w:pos="1695"/>
              </w:tabs>
              <w:jc w:val="both"/>
              <w:rPr>
                <w:rFonts w:ascii="Calibri" w:hAnsi="Calibri" w:cs="Calibri"/>
              </w:rPr>
            </w:pPr>
            <w:r>
              <w:rPr>
                <w:rFonts w:ascii="Calibri" w:hAnsi="Calibri" w:cs="Calibri"/>
              </w:rPr>
              <w:t>Realizácia HAP</w:t>
            </w:r>
            <w:r w:rsidR="00545FA3">
              <w:rPr>
                <w:rFonts w:ascii="Calibri" w:hAnsi="Calibri" w:cs="Calibri"/>
              </w:rPr>
              <w:t xml:space="preserve"> 2</w:t>
            </w:r>
            <w:r>
              <w:rPr>
                <w:rFonts w:ascii="Calibri" w:hAnsi="Calibri" w:cs="Calibri"/>
              </w:rPr>
              <w:t xml:space="preserve"> nie je podmienená realizáciou HAP</w:t>
            </w:r>
            <w:r w:rsidR="00271BA6">
              <w:rPr>
                <w:rFonts w:ascii="Calibri" w:hAnsi="Calibri" w:cs="Calibri"/>
              </w:rPr>
              <w:t xml:space="preserve"> 1</w:t>
            </w:r>
            <w:r>
              <w:rPr>
                <w:rFonts w:ascii="Calibri" w:hAnsi="Calibri" w:cs="Calibri"/>
              </w:rPr>
              <w:t xml:space="preserve">. V prípade, ak žiadateľ bude realizovať HAP </w:t>
            </w:r>
            <w:r w:rsidR="00545FA3">
              <w:rPr>
                <w:rFonts w:ascii="Calibri" w:hAnsi="Calibri" w:cs="Calibri"/>
              </w:rPr>
              <w:t xml:space="preserve">2 </w:t>
            </w:r>
            <w:r>
              <w:rPr>
                <w:rFonts w:ascii="Calibri" w:hAnsi="Calibri" w:cs="Calibri"/>
              </w:rPr>
              <w:t>bez realizácie HAP</w:t>
            </w:r>
            <w:r w:rsidR="00545FA3">
              <w:rPr>
                <w:rFonts w:ascii="Calibri" w:hAnsi="Calibri" w:cs="Calibri"/>
              </w:rPr>
              <w:t xml:space="preserve"> 1</w:t>
            </w:r>
            <w:r>
              <w:rPr>
                <w:rFonts w:ascii="Calibri" w:hAnsi="Calibri" w:cs="Calibri"/>
              </w:rPr>
              <w:t xml:space="preserve">, uvedené náležité zdôvodní v časti 7 Formuláru </w:t>
            </w:r>
            <w:proofErr w:type="spellStart"/>
            <w:r>
              <w:rPr>
                <w:rFonts w:ascii="Calibri" w:hAnsi="Calibri" w:cs="Calibri"/>
              </w:rPr>
              <w:t>ŽoNFP</w:t>
            </w:r>
            <w:proofErr w:type="spellEnd"/>
            <w:r>
              <w:rPr>
                <w:rFonts w:ascii="Calibri" w:hAnsi="Calibri" w:cs="Calibri"/>
              </w:rPr>
              <w:t>.</w:t>
            </w:r>
          </w:p>
          <w:p w14:paraId="314C3DC6" w14:textId="20BC6422" w:rsidR="00C42E97" w:rsidRPr="00A31B70" w:rsidRDefault="00C42E97" w:rsidP="00C42E97">
            <w:pPr>
              <w:tabs>
                <w:tab w:val="left" w:pos="1695"/>
              </w:tabs>
              <w:jc w:val="both"/>
              <w:rPr>
                <w:b/>
              </w:rPr>
            </w:pPr>
            <w:r w:rsidRPr="00A31B70">
              <w:rPr>
                <w:b/>
                <w:u w:val="single"/>
              </w:rPr>
              <w:t xml:space="preserve">Podpora </w:t>
            </w:r>
            <w:r>
              <w:rPr>
                <w:b/>
                <w:u w:val="single"/>
              </w:rPr>
              <w:t>usporiadania právnych vzťahov k pozemkom</w:t>
            </w:r>
            <w:r w:rsidRPr="00A31B70">
              <w:rPr>
                <w:b/>
                <w:u w:val="single"/>
              </w:rPr>
              <w:t xml:space="preserve"> mimo osídlen</w:t>
            </w:r>
            <w:r w:rsidR="00FB6B91">
              <w:rPr>
                <w:b/>
                <w:u w:val="single"/>
              </w:rPr>
              <w:t>ia</w:t>
            </w:r>
            <w:r w:rsidRPr="00A31B70">
              <w:rPr>
                <w:b/>
                <w:u w:val="single"/>
              </w:rPr>
              <w:t xml:space="preserve"> MRK (ďalej len „ HAP</w:t>
            </w:r>
            <w:r w:rsidR="00125D33">
              <w:rPr>
                <w:b/>
                <w:u w:val="single"/>
              </w:rPr>
              <w:t xml:space="preserve"> 3</w:t>
            </w:r>
            <w:r w:rsidRPr="00A31B70">
              <w:rPr>
                <w:b/>
                <w:u w:val="single"/>
              </w:rPr>
              <w:t>“)</w:t>
            </w:r>
          </w:p>
          <w:p w14:paraId="047EE3D3" w14:textId="54704F84" w:rsidR="00C42E97" w:rsidRDefault="00C42E97" w:rsidP="00C42E97">
            <w:pPr>
              <w:tabs>
                <w:tab w:val="left" w:pos="1695"/>
              </w:tabs>
              <w:jc w:val="both"/>
              <w:rPr>
                <w:rFonts w:ascii="Calibri" w:hAnsi="Calibri" w:cs="Calibri"/>
              </w:rPr>
            </w:pPr>
            <w:r w:rsidRPr="008A69DA">
              <w:rPr>
                <w:rFonts w:ascii="Calibri" w:hAnsi="Calibri" w:cs="Calibri"/>
              </w:rPr>
              <w:t xml:space="preserve">Podpora v rámci  </w:t>
            </w:r>
            <w:r>
              <w:rPr>
                <w:rFonts w:ascii="Calibri" w:hAnsi="Calibri" w:cs="Calibri"/>
              </w:rPr>
              <w:t>HAP</w:t>
            </w:r>
            <w:r w:rsidR="00125D33">
              <w:rPr>
                <w:rFonts w:ascii="Calibri" w:hAnsi="Calibri" w:cs="Calibri"/>
              </w:rPr>
              <w:t xml:space="preserve"> 3</w:t>
            </w:r>
            <w:r w:rsidRPr="008A69DA">
              <w:rPr>
                <w:rFonts w:ascii="Calibri" w:hAnsi="Calibri" w:cs="Calibri"/>
              </w:rPr>
              <w:t xml:space="preserve"> je zameraná na:</w:t>
            </w:r>
          </w:p>
          <w:p w14:paraId="3F7F7933" w14:textId="2F4A74E2" w:rsidR="00C42E97" w:rsidRPr="008A69DA" w:rsidRDefault="00C42E97" w:rsidP="00C42E97">
            <w:pPr>
              <w:pStyle w:val="Odsekzoznamu"/>
              <w:numPr>
                <w:ilvl w:val="0"/>
                <w:numId w:val="53"/>
              </w:numPr>
              <w:jc w:val="both"/>
              <w:rPr>
                <w:rFonts w:ascii="Calibri" w:hAnsi="Calibri" w:cs="Calibri"/>
              </w:rPr>
            </w:pPr>
            <w:r w:rsidRPr="008A69DA">
              <w:rPr>
                <w:rFonts w:ascii="Calibri" w:hAnsi="Calibri" w:cs="Calibri"/>
              </w:rPr>
              <w:t xml:space="preserve">usporiadanie vlastníckych a užívacích pomerov k pozemkom </w:t>
            </w:r>
            <w:r>
              <w:rPr>
                <w:rFonts w:ascii="Calibri" w:hAnsi="Calibri" w:cs="Calibri"/>
              </w:rPr>
              <w:t xml:space="preserve">v novo navrhovaných lokalitách bez priamej nadväznosti na existujúce osídlenie </w:t>
            </w:r>
            <w:r w:rsidRPr="008A69DA">
              <w:rPr>
                <w:rFonts w:ascii="Calibri" w:hAnsi="Calibri" w:cs="Calibri"/>
              </w:rPr>
              <w:t xml:space="preserve">MRK, vzhľadom na ich budúce </w:t>
            </w:r>
            <w:r>
              <w:rPr>
                <w:rFonts w:ascii="Calibri" w:hAnsi="Calibri" w:cs="Calibri"/>
              </w:rPr>
              <w:t>pou</w:t>
            </w:r>
            <w:r w:rsidRPr="008A69DA">
              <w:rPr>
                <w:rFonts w:ascii="Calibri" w:hAnsi="Calibri" w:cs="Calibri"/>
              </w:rPr>
              <w:t>žitie na iné účely ako je hospodárenie na pôde (</w:t>
            </w:r>
            <w:r w:rsidRPr="00A31B70">
              <w:rPr>
                <w:rFonts w:ascii="Calibri" w:hAnsi="Calibri" w:cs="Calibri"/>
                <w:b/>
              </w:rPr>
              <w:t>obvod</w:t>
            </w:r>
            <w:r>
              <w:rPr>
                <w:rFonts w:ascii="Calibri" w:hAnsi="Calibri" w:cs="Calibri"/>
                <w:b/>
              </w:rPr>
              <w:t xml:space="preserve"> III. typu</w:t>
            </w:r>
            <w:r w:rsidRPr="008A69DA">
              <w:rPr>
                <w:rFonts w:ascii="Calibri" w:hAnsi="Calibri" w:cs="Calibri"/>
              </w:rPr>
              <w:t>)</w:t>
            </w:r>
          </w:p>
          <w:p w14:paraId="5B5668BC" w14:textId="77777777" w:rsidR="00C42E97" w:rsidRDefault="00C42E97" w:rsidP="00C42E97">
            <w:pPr>
              <w:pStyle w:val="Odsekzoznamu"/>
              <w:numPr>
                <w:ilvl w:val="0"/>
                <w:numId w:val="53"/>
              </w:numPr>
              <w:tabs>
                <w:tab w:val="left" w:pos="1695"/>
              </w:tabs>
              <w:jc w:val="both"/>
              <w:rPr>
                <w:rFonts w:ascii="Calibri" w:hAnsi="Calibri" w:cs="Calibri"/>
              </w:rPr>
            </w:pPr>
            <w:r>
              <w:rPr>
                <w:rFonts w:ascii="Calibri" w:hAnsi="Calibri" w:cs="Calibri"/>
              </w:rPr>
              <w:t>činnosť konzultanta JPÚ</w:t>
            </w:r>
          </w:p>
          <w:p w14:paraId="196628CD" w14:textId="0ADD72BC" w:rsidR="00C42E97" w:rsidRDefault="00C42E97" w:rsidP="00C42E97">
            <w:pPr>
              <w:tabs>
                <w:tab w:val="left" w:pos="1695"/>
              </w:tabs>
              <w:jc w:val="both"/>
              <w:rPr>
                <w:rFonts w:ascii="Calibri" w:hAnsi="Calibri" w:cs="Calibri"/>
              </w:rPr>
            </w:pPr>
            <w:r w:rsidRPr="00B77CA6">
              <w:rPr>
                <w:rFonts w:ascii="Calibri" w:hAnsi="Calibri" w:cs="Calibri"/>
              </w:rPr>
              <w:t>Oprávneným spôsobom realizácie HAP</w:t>
            </w:r>
            <w:r w:rsidR="00125D33">
              <w:rPr>
                <w:rFonts w:ascii="Calibri" w:hAnsi="Calibri" w:cs="Calibri"/>
              </w:rPr>
              <w:t xml:space="preserve"> 3</w:t>
            </w:r>
            <w:r w:rsidRPr="00B77CA6">
              <w:rPr>
                <w:rFonts w:ascii="Calibri" w:hAnsi="Calibri" w:cs="Calibri"/>
              </w:rPr>
              <w:t xml:space="preserve"> pod písm. a) je vykonanie jednoduchých pozemkových úprav z dôvodu podľa § 2 ods. 1 písm. h) zákona o pozemkových úpravách, ak je potrebné usporiadať pozemky vzhľadom na ich budúce použitie na iné účely, ako je hospodárenie na pôde</w:t>
            </w:r>
            <w:r>
              <w:rPr>
                <w:rFonts w:ascii="Calibri" w:hAnsi="Calibri" w:cs="Calibri"/>
              </w:rPr>
              <w:t>.</w:t>
            </w:r>
          </w:p>
          <w:p w14:paraId="44C4F662" w14:textId="77777777" w:rsidR="00271BA6" w:rsidRDefault="00C42E97" w:rsidP="00C42E97">
            <w:pPr>
              <w:tabs>
                <w:tab w:val="left" w:pos="1695"/>
              </w:tabs>
              <w:jc w:val="both"/>
              <w:rPr>
                <w:rFonts w:ascii="Calibri" w:hAnsi="Calibri" w:cs="Calibri"/>
              </w:rPr>
            </w:pPr>
            <w:r w:rsidRPr="003E794C">
              <w:rPr>
                <w:rFonts w:ascii="Calibri" w:hAnsi="Calibri" w:cs="Calibri"/>
              </w:rPr>
              <w:t>JPÚ v novo navrhovaných lokalitách bez priamej nadväznosti na existujúce osídlenie MRK môžu byť predmetom podpory len v prípade realizácie JPÚ  za  účelom investícií zameraných na podporu inklúzie MRK</w:t>
            </w:r>
            <w:r w:rsidR="00125D33">
              <w:rPr>
                <w:rFonts w:ascii="Calibri" w:hAnsi="Calibri" w:cs="Calibri"/>
              </w:rPr>
              <w:t>.</w:t>
            </w:r>
          </w:p>
          <w:p w14:paraId="7F545F1F" w14:textId="42BA42EA" w:rsidR="00271BA6" w:rsidRPr="00A31B70" w:rsidRDefault="00271BA6" w:rsidP="00271BA6">
            <w:pPr>
              <w:tabs>
                <w:tab w:val="left" w:pos="1695"/>
              </w:tabs>
              <w:jc w:val="both"/>
              <w:rPr>
                <w:rFonts w:ascii="Calibri" w:hAnsi="Calibri" w:cs="Calibri"/>
              </w:rPr>
            </w:pPr>
            <w:r>
              <w:rPr>
                <w:rFonts w:ascii="Calibri" w:hAnsi="Calibri" w:cs="Calibri"/>
              </w:rPr>
              <w:t xml:space="preserve">Realizácia HAP 3 nie je podmienená realizáciou HAP 1. V prípade, ak žiadateľ bude realizovať HAP 3 bez realizácie HAP 1, uvedené náležité zdôvodní v časti 7 Formuláru </w:t>
            </w:r>
            <w:proofErr w:type="spellStart"/>
            <w:r>
              <w:rPr>
                <w:rFonts w:ascii="Calibri" w:hAnsi="Calibri" w:cs="Calibri"/>
              </w:rPr>
              <w:t>ŽoNFP</w:t>
            </w:r>
            <w:proofErr w:type="spellEnd"/>
            <w:r>
              <w:rPr>
                <w:rFonts w:ascii="Calibri" w:hAnsi="Calibri" w:cs="Calibri"/>
              </w:rPr>
              <w:t>.</w:t>
            </w:r>
          </w:p>
          <w:p w14:paraId="0A02D8FF" w14:textId="1ADB9CFD" w:rsidR="00C42E97" w:rsidRDefault="00C42E97" w:rsidP="00C42E97">
            <w:pPr>
              <w:tabs>
                <w:tab w:val="left" w:pos="1695"/>
              </w:tabs>
              <w:jc w:val="both"/>
              <w:rPr>
                <w:rFonts w:ascii="Calibri" w:hAnsi="Calibri" w:cs="Calibri"/>
                <w:b/>
                <w:u w:val="single"/>
              </w:rPr>
            </w:pPr>
            <w:r w:rsidRPr="00D8619B">
              <w:rPr>
                <w:rFonts w:ascii="Calibri" w:hAnsi="Calibri" w:cs="Calibri"/>
                <w:b/>
                <w:u w:val="single"/>
              </w:rPr>
              <w:lastRenderedPageBreak/>
              <w:t>Vykonanie projektu jednoduchých pozemkových úprav (ďalej len „ HAP</w:t>
            </w:r>
            <w:r w:rsidR="00125D33">
              <w:rPr>
                <w:rFonts w:ascii="Calibri" w:hAnsi="Calibri" w:cs="Calibri"/>
                <w:b/>
                <w:u w:val="single"/>
              </w:rPr>
              <w:t xml:space="preserve"> 4</w:t>
            </w:r>
            <w:r w:rsidRPr="00D8619B">
              <w:rPr>
                <w:rFonts w:ascii="Calibri" w:hAnsi="Calibri" w:cs="Calibri"/>
                <w:b/>
                <w:u w:val="single"/>
              </w:rPr>
              <w:t>“)</w:t>
            </w:r>
          </w:p>
          <w:p w14:paraId="00E4F649" w14:textId="765A31F5" w:rsidR="00C42E97" w:rsidRDefault="00C42E97" w:rsidP="00C42E97">
            <w:pPr>
              <w:tabs>
                <w:tab w:val="left" w:pos="1695"/>
              </w:tabs>
              <w:jc w:val="both"/>
            </w:pPr>
            <w:r w:rsidRPr="00D8619B">
              <w:rPr>
                <w:rFonts w:ascii="Calibri" w:hAnsi="Calibri" w:cs="Calibri"/>
              </w:rPr>
              <w:t>Podmienkou realizácie HAP</w:t>
            </w:r>
            <w:r w:rsidR="00125D33">
              <w:rPr>
                <w:rFonts w:ascii="Calibri" w:hAnsi="Calibri" w:cs="Calibri"/>
              </w:rPr>
              <w:t xml:space="preserve"> 4</w:t>
            </w:r>
            <w:r w:rsidRPr="00D8619B">
              <w:rPr>
                <w:rFonts w:ascii="Calibri" w:hAnsi="Calibri" w:cs="Calibri"/>
              </w:rPr>
              <w:t xml:space="preserve"> je úspešné ukončenie projektu v rámci výzvy </w:t>
            </w:r>
            <w:r w:rsidRPr="00080800">
              <w:t>O</w:t>
            </w:r>
            <w:r>
              <w:t>PLZ-PO5-2020-4</w:t>
            </w:r>
            <w:r>
              <w:rPr>
                <w:rStyle w:val="Odkaznapoznmkupodiarou"/>
              </w:rPr>
              <w:footnoteReference w:id="23"/>
            </w:r>
            <w:r>
              <w:t xml:space="preserve">, t. j. ukončenie 2. fázy projektu JPÚ v súlade s podmienkami výzvy OPLZ-PO5-2020-4. </w:t>
            </w:r>
          </w:p>
          <w:p w14:paraId="0D27B88F" w14:textId="1BDC32D9" w:rsidR="00C42E97" w:rsidRDefault="00C42E97" w:rsidP="00C42E97">
            <w:pPr>
              <w:tabs>
                <w:tab w:val="left" w:pos="1695"/>
              </w:tabs>
              <w:jc w:val="both"/>
              <w:rPr>
                <w:rFonts w:ascii="Calibri" w:hAnsi="Calibri" w:cs="Calibri"/>
              </w:rPr>
            </w:pPr>
            <w:r w:rsidRPr="00FE6E5D">
              <w:rPr>
                <w:rFonts w:ascii="Calibri" w:hAnsi="Calibri" w:cs="Calibri"/>
              </w:rPr>
              <w:t>Realizácia HAP</w:t>
            </w:r>
            <w:r w:rsidR="00125D33">
              <w:rPr>
                <w:rFonts w:ascii="Calibri" w:hAnsi="Calibri" w:cs="Calibri"/>
              </w:rPr>
              <w:t xml:space="preserve"> 4</w:t>
            </w:r>
            <w:r w:rsidRPr="00FE6E5D">
              <w:rPr>
                <w:rFonts w:ascii="Calibri" w:hAnsi="Calibri" w:cs="Calibri"/>
              </w:rPr>
              <w:t xml:space="preserve"> predstavuje 3. fázu realizácie projektu JPÚ, ktorou je vykonanie projektu JPÚ</w:t>
            </w:r>
            <w:r>
              <w:rPr>
                <w:rFonts w:ascii="Calibri" w:hAnsi="Calibri" w:cs="Calibri"/>
              </w:rPr>
              <w:t>.</w:t>
            </w:r>
          </w:p>
          <w:p w14:paraId="3E3A90BB" w14:textId="77777777" w:rsidR="00BE2E0E" w:rsidRPr="00BE2E0E" w:rsidRDefault="00BE2E0E" w:rsidP="00BE2E0E">
            <w:pPr>
              <w:tabs>
                <w:tab w:val="left" w:pos="1695"/>
              </w:tabs>
              <w:jc w:val="both"/>
              <w:rPr>
                <w:rFonts w:ascii="Calibri" w:hAnsi="Calibri" w:cs="Calibri"/>
                <w:b/>
                <w:bCs/>
              </w:rPr>
            </w:pPr>
            <w:r w:rsidRPr="00BE2E0E">
              <w:rPr>
                <w:rFonts w:ascii="Calibri" w:hAnsi="Calibri" w:cs="Calibri"/>
                <w:b/>
                <w:bCs/>
              </w:rPr>
              <w:t xml:space="preserve">Predmetom jednej </w:t>
            </w:r>
            <w:proofErr w:type="spellStart"/>
            <w:r w:rsidRPr="00BE2E0E">
              <w:rPr>
                <w:rFonts w:ascii="Calibri" w:hAnsi="Calibri" w:cs="Calibri"/>
                <w:b/>
                <w:bCs/>
              </w:rPr>
              <w:t>ŽoNFP</w:t>
            </w:r>
            <w:proofErr w:type="spellEnd"/>
            <w:r w:rsidRPr="00BE2E0E">
              <w:rPr>
                <w:rFonts w:ascii="Calibri" w:hAnsi="Calibri" w:cs="Calibri"/>
                <w:b/>
                <w:bCs/>
              </w:rPr>
              <w:t xml:space="preserve"> môže byť jedna alebo viacero hlavných aktivít.</w:t>
            </w:r>
          </w:p>
          <w:p w14:paraId="64049DCD" w14:textId="2E0D023A" w:rsidR="00FA3D21" w:rsidRPr="00FA3D21" w:rsidRDefault="00FA3D21" w:rsidP="00FA3D21">
            <w:pPr>
              <w:tabs>
                <w:tab w:val="left" w:pos="1695"/>
              </w:tabs>
              <w:jc w:val="both"/>
              <w:rPr>
                <w:rFonts w:ascii="Calibri" w:hAnsi="Calibri" w:cs="Calibri"/>
                <w:bCs/>
              </w:rPr>
            </w:pPr>
            <w:r w:rsidRPr="00FA3D21">
              <w:rPr>
                <w:rFonts w:ascii="Calibri" w:hAnsi="Calibri" w:cs="Calibri"/>
                <w:bCs/>
              </w:rPr>
              <w:t>Konanie o jednoduchých pozemkových úpravách v každom obvode je samostatným správnym konaním na okresnom úrade, pozemkový a lesný odbor, ktoré je nezávislé od konania o</w:t>
            </w:r>
            <w:r w:rsidR="00D418E9">
              <w:rPr>
                <w:rFonts w:ascii="Calibri" w:hAnsi="Calibri" w:cs="Calibri"/>
                <w:bCs/>
              </w:rPr>
              <w:t> </w:t>
            </w:r>
            <w:proofErr w:type="spellStart"/>
            <w:r w:rsidRPr="00FA3D21">
              <w:rPr>
                <w:rFonts w:ascii="Calibri" w:hAnsi="Calibri" w:cs="Calibri"/>
                <w:bCs/>
              </w:rPr>
              <w:t>ŽoNFP</w:t>
            </w:r>
            <w:proofErr w:type="spellEnd"/>
            <w:r w:rsidR="00D418E9">
              <w:rPr>
                <w:rFonts w:ascii="Calibri" w:hAnsi="Calibri" w:cs="Calibri"/>
                <w:bCs/>
              </w:rPr>
              <w:t>, pričom jedno konanie o JPÚ na okresnom úrade, pozemkový a lesný odbor úrade zodpovedá jednej HAP</w:t>
            </w:r>
            <w:r w:rsidRPr="00FA3D21">
              <w:rPr>
                <w:rFonts w:ascii="Calibri" w:hAnsi="Calibri" w:cs="Calibri"/>
                <w:bCs/>
              </w:rPr>
              <w:t xml:space="preserve">. </w:t>
            </w:r>
          </w:p>
          <w:p w14:paraId="02A974DB" w14:textId="1B056C3E" w:rsidR="00C42E97" w:rsidRPr="00D8619B" w:rsidRDefault="00C42E97" w:rsidP="00C42E97">
            <w:pPr>
              <w:tabs>
                <w:tab w:val="left" w:pos="1695"/>
              </w:tabs>
              <w:jc w:val="both"/>
              <w:rPr>
                <w:rFonts w:ascii="Calibri" w:hAnsi="Calibri" w:cs="Calibri"/>
                <w:b/>
                <w:u w:val="single"/>
              </w:rPr>
            </w:pPr>
            <w:r w:rsidRPr="00D8619B">
              <w:rPr>
                <w:rFonts w:ascii="Calibri" w:hAnsi="Calibri" w:cs="Calibri"/>
                <w:b/>
              </w:rPr>
              <w:t>Činnosť konzultanta JPÚ</w:t>
            </w:r>
            <w:r>
              <w:rPr>
                <w:rFonts w:ascii="Calibri" w:hAnsi="Calibri" w:cs="Calibri"/>
              </w:rPr>
              <w:t xml:space="preserve"> je</w:t>
            </w:r>
            <w:r w:rsidR="000611E9">
              <w:rPr>
                <w:rFonts w:ascii="Calibri" w:hAnsi="Calibri" w:cs="Calibri"/>
              </w:rPr>
              <w:t xml:space="preserve"> oprávnená len </w:t>
            </w:r>
            <w:r>
              <w:rPr>
                <w:rFonts w:ascii="Calibri" w:hAnsi="Calibri" w:cs="Calibri"/>
              </w:rPr>
              <w:t>v</w:t>
            </w:r>
            <w:r w:rsidR="000611E9">
              <w:rPr>
                <w:rFonts w:ascii="Calibri" w:hAnsi="Calibri" w:cs="Calibri"/>
              </w:rPr>
              <w:t> </w:t>
            </w:r>
            <w:r>
              <w:rPr>
                <w:rFonts w:ascii="Calibri" w:hAnsi="Calibri" w:cs="Calibri"/>
              </w:rPr>
              <w:t>rámci</w:t>
            </w:r>
            <w:r w:rsidR="000611E9">
              <w:rPr>
                <w:rFonts w:ascii="Calibri" w:hAnsi="Calibri" w:cs="Calibri"/>
              </w:rPr>
              <w:t xml:space="preserve"> realizácie </w:t>
            </w:r>
            <w:r>
              <w:rPr>
                <w:rFonts w:ascii="Calibri" w:hAnsi="Calibri" w:cs="Calibri"/>
              </w:rPr>
              <w:t>HAP</w:t>
            </w:r>
            <w:r w:rsidR="00125D33">
              <w:rPr>
                <w:rFonts w:ascii="Calibri" w:hAnsi="Calibri" w:cs="Calibri"/>
              </w:rPr>
              <w:t xml:space="preserve"> 1</w:t>
            </w:r>
            <w:r>
              <w:rPr>
                <w:rFonts w:ascii="Calibri" w:hAnsi="Calibri" w:cs="Calibri"/>
              </w:rPr>
              <w:t xml:space="preserve">, HAP </w:t>
            </w:r>
            <w:r w:rsidR="00125D33">
              <w:rPr>
                <w:rFonts w:ascii="Calibri" w:hAnsi="Calibri" w:cs="Calibri"/>
              </w:rPr>
              <w:t xml:space="preserve">2 </w:t>
            </w:r>
            <w:r>
              <w:rPr>
                <w:rFonts w:ascii="Calibri" w:hAnsi="Calibri" w:cs="Calibri"/>
              </w:rPr>
              <w:t xml:space="preserve">a HAP </w:t>
            </w:r>
            <w:r w:rsidR="00125D33">
              <w:rPr>
                <w:rFonts w:ascii="Calibri" w:hAnsi="Calibri" w:cs="Calibri"/>
              </w:rPr>
              <w:t>3</w:t>
            </w:r>
            <w:r w:rsidR="000611E9">
              <w:rPr>
                <w:rFonts w:ascii="Calibri" w:hAnsi="Calibri" w:cs="Calibri"/>
              </w:rPr>
              <w:t>, a to</w:t>
            </w:r>
            <w:r>
              <w:rPr>
                <w:rFonts w:ascii="Calibri" w:hAnsi="Calibri" w:cs="Calibri"/>
              </w:rPr>
              <w:t xml:space="preserve"> po podaní</w:t>
            </w:r>
            <w:r w:rsidRPr="00B91AB1">
              <w:rPr>
                <w:rFonts w:ascii="Calibri" w:hAnsi="Calibri" w:cs="Calibri"/>
              </w:rPr>
              <w:t xml:space="preserve"> žiadosti o povolenie JPÚ na </w:t>
            </w:r>
            <w:r>
              <w:rPr>
                <w:rFonts w:ascii="Calibri" w:hAnsi="Calibri" w:cs="Calibri"/>
              </w:rPr>
              <w:t>príslušný okresný úrad, pozemkový a lesný odbor</w:t>
            </w:r>
            <w:r w:rsidRPr="00B91AB1">
              <w:rPr>
                <w:rFonts w:ascii="Calibri" w:hAnsi="Calibri" w:cs="Calibri"/>
              </w:rPr>
              <w:t xml:space="preserve"> a</w:t>
            </w:r>
            <w:r>
              <w:rPr>
                <w:rFonts w:ascii="Calibri" w:hAnsi="Calibri" w:cs="Calibri"/>
              </w:rPr>
              <w:t xml:space="preserve">ž do </w:t>
            </w:r>
            <w:r w:rsidR="00030592">
              <w:rPr>
                <w:rFonts w:ascii="Calibri" w:hAnsi="Calibri" w:cs="Calibri"/>
              </w:rPr>
              <w:t>začatia realizácie činnosti projektanta JPÚ na základe zmluvy o poskytnutí služieb/zmluvy o dielo</w:t>
            </w:r>
            <w:r w:rsidR="00812616">
              <w:rPr>
                <w:rFonts w:ascii="Calibri" w:hAnsi="Calibri" w:cs="Calibri"/>
              </w:rPr>
              <w:t>, predmetom, ktorej je</w:t>
            </w:r>
            <w:r>
              <w:rPr>
                <w:rFonts w:ascii="Calibri" w:hAnsi="Calibri" w:cs="Calibri"/>
              </w:rPr>
              <w:t xml:space="preserve"> spracovani</w:t>
            </w:r>
            <w:r w:rsidR="00812616">
              <w:rPr>
                <w:rFonts w:ascii="Calibri" w:hAnsi="Calibri" w:cs="Calibri"/>
              </w:rPr>
              <w:t>e</w:t>
            </w:r>
            <w:r>
              <w:rPr>
                <w:rFonts w:ascii="Calibri" w:hAnsi="Calibri" w:cs="Calibri"/>
              </w:rPr>
              <w:t xml:space="preserve"> a vykonani</w:t>
            </w:r>
            <w:r w:rsidR="00812616">
              <w:rPr>
                <w:rFonts w:ascii="Calibri" w:hAnsi="Calibri" w:cs="Calibri"/>
              </w:rPr>
              <w:t>e</w:t>
            </w:r>
            <w:r>
              <w:rPr>
                <w:rFonts w:ascii="Calibri" w:hAnsi="Calibri" w:cs="Calibri"/>
              </w:rPr>
              <w:t xml:space="preserve"> projektu JPÚ</w:t>
            </w:r>
            <w:r w:rsidR="00812616">
              <w:rPr>
                <w:rFonts w:ascii="Calibri" w:hAnsi="Calibri" w:cs="Calibri"/>
              </w:rPr>
              <w:t>. Činnosť konzultanta JPÚ</w:t>
            </w:r>
            <w:r w:rsidR="00125D33">
              <w:rPr>
                <w:rFonts w:ascii="Calibri" w:hAnsi="Calibri" w:cs="Calibri"/>
              </w:rPr>
              <w:t xml:space="preserve"> je </w:t>
            </w:r>
            <w:r>
              <w:rPr>
                <w:rFonts w:ascii="Calibri" w:hAnsi="Calibri" w:cs="Calibri"/>
              </w:rPr>
              <w:t xml:space="preserve">bližšie vymedzená v prílohe č. 4 výzvy </w:t>
            </w:r>
            <w:r w:rsidRPr="00D8619B">
              <w:rPr>
                <w:rFonts w:ascii="Calibri" w:hAnsi="Calibri" w:cs="Calibri"/>
                <w:i/>
              </w:rPr>
              <w:t>Zoznam oprávnených výdavkov</w:t>
            </w:r>
            <w:r>
              <w:rPr>
                <w:rFonts w:ascii="Calibri" w:hAnsi="Calibri" w:cs="Calibri"/>
              </w:rPr>
              <w:t>.</w:t>
            </w:r>
          </w:p>
          <w:p w14:paraId="34D37A76" w14:textId="67DA3454" w:rsidR="00BE2E0E" w:rsidRDefault="00BE2E0E" w:rsidP="00D8619B">
            <w:pPr>
              <w:tabs>
                <w:tab w:val="left" w:pos="1695"/>
              </w:tabs>
              <w:jc w:val="both"/>
              <w:rPr>
                <w:rFonts w:ascii="Calibri" w:hAnsi="Calibri" w:cs="Calibri"/>
                <w:b/>
                <w:iCs/>
              </w:rPr>
            </w:pPr>
            <w:r>
              <w:rPr>
                <w:rFonts w:ascii="Calibri" w:hAnsi="Calibri" w:cs="Calibri"/>
                <w:b/>
                <w:iCs/>
              </w:rPr>
              <w:t>Osobitné p</w:t>
            </w:r>
            <w:r w:rsidRPr="00D20DE6">
              <w:rPr>
                <w:rFonts w:ascii="Calibri" w:hAnsi="Calibri" w:cs="Calibri"/>
                <w:b/>
                <w:iCs/>
              </w:rPr>
              <w:t>odmienky realizácie HAP 1</w:t>
            </w:r>
            <w:r>
              <w:rPr>
                <w:rFonts w:ascii="Calibri" w:hAnsi="Calibri" w:cs="Calibri"/>
                <w:b/>
                <w:iCs/>
              </w:rPr>
              <w:t xml:space="preserve"> a </w:t>
            </w:r>
            <w:r w:rsidRPr="00D20DE6">
              <w:rPr>
                <w:rFonts w:ascii="Calibri" w:hAnsi="Calibri" w:cs="Calibri"/>
                <w:b/>
                <w:iCs/>
              </w:rPr>
              <w:t xml:space="preserve">HAP 2, ak sa </w:t>
            </w:r>
            <w:r>
              <w:rPr>
                <w:rFonts w:ascii="Calibri" w:hAnsi="Calibri" w:cs="Calibri"/>
                <w:b/>
                <w:iCs/>
              </w:rPr>
              <w:t xml:space="preserve">časť </w:t>
            </w:r>
            <w:r w:rsidRPr="00D20DE6">
              <w:rPr>
                <w:rFonts w:ascii="Calibri" w:hAnsi="Calibri" w:cs="Calibri"/>
                <w:b/>
                <w:iCs/>
              </w:rPr>
              <w:t>obvod</w:t>
            </w:r>
            <w:r>
              <w:rPr>
                <w:rFonts w:ascii="Calibri" w:hAnsi="Calibri" w:cs="Calibri"/>
                <w:b/>
                <w:iCs/>
              </w:rPr>
              <w:t>u</w:t>
            </w:r>
            <w:r w:rsidRPr="00D20DE6">
              <w:rPr>
                <w:rFonts w:ascii="Calibri" w:hAnsi="Calibri" w:cs="Calibri"/>
                <w:b/>
                <w:iCs/>
              </w:rPr>
              <w:t xml:space="preserve"> I. typu</w:t>
            </w:r>
            <w:r>
              <w:rPr>
                <w:rFonts w:ascii="Calibri" w:hAnsi="Calibri" w:cs="Calibri"/>
                <w:b/>
                <w:iCs/>
              </w:rPr>
              <w:t xml:space="preserve"> a/alebo časť</w:t>
            </w:r>
            <w:r w:rsidRPr="00D20DE6">
              <w:rPr>
                <w:rFonts w:ascii="Calibri" w:hAnsi="Calibri" w:cs="Calibri"/>
                <w:b/>
                <w:iCs/>
              </w:rPr>
              <w:t xml:space="preserve"> obvod</w:t>
            </w:r>
            <w:r>
              <w:rPr>
                <w:rFonts w:ascii="Calibri" w:hAnsi="Calibri" w:cs="Calibri"/>
                <w:b/>
                <w:iCs/>
              </w:rPr>
              <w:t>u</w:t>
            </w:r>
            <w:r w:rsidRPr="00D20DE6">
              <w:rPr>
                <w:rFonts w:ascii="Calibri" w:hAnsi="Calibri" w:cs="Calibri"/>
                <w:b/>
                <w:iCs/>
              </w:rPr>
              <w:t xml:space="preserve"> II. typu nachádza </w:t>
            </w:r>
            <w:r w:rsidRPr="00D20DE6">
              <w:rPr>
                <w:rFonts w:ascii="Calibri" w:hAnsi="Calibri" w:cs="Calibri"/>
                <w:b/>
                <w:iCs/>
                <w:u w:val="single"/>
              </w:rPr>
              <w:t>mimo katastrálneho územia žiadateľa</w:t>
            </w:r>
            <w:r w:rsidRPr="007B31F6">
              <w:rPr>
                <w:rFonts w:ascii="Calibri" w:hAnsi="Calibri" w:cs="Calibri"/>
                <w:b/>
                <w:iCs/>
                <w:u w:val="single"/>
              </w:rPr>
              <w:t>,</w:t>
            </w:r>
            <w:r w:rsidRPr="00D8619B">
              <w:rPr>
                <w:rFonts w:ascii="Calibri" w:hAnsi="Calibri" w:cs="Calibri"/>
                <w:b/>
                <w:iCs/>
              </w:rPr>
              <w:t xml:space="preserve"> </w:t>
            </w:r>
            <w:r w:rsidRPr="00D20DE6">
              <w:rPr>
                <w:rFonts w:ascii="Calibri" w:hAnsi="Calibri" w:cs="Calibri"/>
                <w:b/>
                <w:iCs/>
              </w:rPr>
              <w:t>t.</w:t>
            </w:r>
            <w:r>
              <w:rPr>
                <w:rFonts w:ascii="Calibri" w:hAnsi="Calibri" w:cs="Calibri"/>
                <w:b/>
                <w:iCs/>
              </w:rPr>
              <w:t xml:space="preserve"> </w:t>
            </w:r>
            <w:r w:rsidRPr="00D20DE6">
              <w:rPr>
                <w:rFonts w:ascii="Calibri" w:hAnsi="Calibri" w:cs="Calibri"/>
                <w:b/>
                <w:iCs/>
              </w:rPr>
              <w:t>j. na území viacerých obcí</w:t>
            </w:r>
            <w:r w:rsidR="003B4955">
              <w:rPr>
                <w:rFonts w:ascii="Calibri" w:hAnsi="Calibri" w:cs="Calibri"/>
                <w:b/>
                <w:iCs/>
              </w:rPr>
              <w:t xml:space="preserve"> a žiadateľ zahrnul toto územie do </w:t>
            </w:r>
            <w:proofErr w:type="spellStart"/>
            <w:r w:rsidR="003B4955">
              <w:rPr>
                <w:rFonts w:ascii="Calibri" w:hAnsi="Calibri" w:cs="Calibri"/>
                <w:b/>
                <w:iCs/>
              </w:rPr>
              <w:t>ŽoNFP</w:t>
            </w:r>
            <w:proofErr w:type="spellEnd"/>
            <w:r w:rsidR="003B4955">
              <w:rPr>
                <w:rFonts w:ascii="Calibri" w:hAnsi="Calibri" w:cs="Calibri"/>
                <w:b/>
                <w:iCs/>
              </w:rPr>
              <w:t xml:space="preserve"> ako oprávnený výdavok projektu</w:t>
            </w:r>
            <w:r w:rsidRPr="00D20DE6">
              <w:rPr>
                <w:rFonts w:ascii="Calibri" w:hAnsi="Calibri" w:cs="Calibri"/>
                <w:b/>
                <w:iCs/>
              </w:rPr>
              <w:t>:</w:t>
            </w:r>
          </w:p>
          <w:p w14:paraId="3EF29C30" w14:textId="14AA1CEF" w:rsidR="00794B0A" w:rsidRDefault="00794B0A" w:rsidP="00D8619B">
            <w:pPr>
              <w:tabs>
                <w:tab w:val="left" w:pos="1695"/>
              </w:tabs>
              <w:jc w:val="both"/>
              <w:rPr>
                <w:rFonts w:ascii="Calibri" w:hAnsi="Calibri" w:cs="Calibri"/>
                <w:b/>
                <w:iCs/>
              </w:rPr>
            </w:pPr>
            <w:r>
              <w:rPr>
                <w:rFonts w:ascii="Calibri" w:hAnsi="Calibri" w:cs="Calibri"/>
                <w:b/>
                <w:iCs/>
              </w:rPr>
              <w:t>Alternatíva A</w:t>
            </w:r>
          </w:p>
          <w:p w14:paraId="61F1A3E3" w14:textId="3D68021B" w:rsidR="003D287B" w:rsidRDefault="003D287B" w:rsidP="003D287B">
            <w:pPr>
              <w:pStyle w:val="Odsekzoznamu"/>
              <w:numPr>
                <w:ilvl w:val="0"/>
                <w:numId w:val="46"/>
              </w:numPr>
              <w:tabs>
                <w:tab w:val="left" w:pos="1695"/>
              </w:tabs>
              <w:jc w:val="both"/>
              <w:rPr>
                <w:rFonts w:ascii="Calibri" w:hAnsi="Calibri" w:cs="Calibri"/>
                <w:iCs/>
              </w:rPr>
            </w:pPr>
            <w:r>
              <w:rPr>
                <w:rFonts w:ascii="Calibri" w:hAnsi="Calibri" w:cs="Calibri"/>
                <w:iCs/>
              </w:rPr>
              <w:t>dotknutá susediaca obec</w:t>
            </w:r>
            <w:r>
              <w:rPr>
                <w:rStyle w:val="Odkaznapoznmkupodiarou"/>
                <w:rFonts w:ascii="Calibri" w:hAnsi="Calibri" w:cs="Calibri"/>
                <w:iCs/>
              </w:rPr>
              <w:footnoteReference w:id="24"/>
            </w:r>
            <w:r>
              <w:rPr>
                <w:rFonts w:ascii="Calibri" w:hAnsi="Calibri" w:cs="Calibri"/>
                <w:iCs/>
              </w:rPr>
              <w:t xml:space="preserve"> </w:t>
            </w:r>
            <w:r w:rsidRPr="00BE1713">
              <w:rPr>
                <w:rFonts w:ascii="Calibri" w:hAnsi="Calibri" w:cs="Calibri"/>
                <w:b/>
                <w:iCs/>
              </w:rPr>
              <w:t>je partnerom žiadateľa</w:t>
            </w:r>
          </w:p>
          <w:p w14:paraId="5E3E2078" w14:textId="615B3C6A" w:rsidR="00BE2E0E" w:rsidRDefault="00BE2E0E" w:rsidP="00BE2E0E">
            <w:pPr>
              <w:pStyle w:val="Odsekzoznamu"/>
              <w:numPr>
                <w:ilvl w:val="0"/>
                <w:numId w:val="46"/>
              </w:numPr>
              <w:tabs>
                <w:tab w:val="left" w:pos="1695"/>
              </w:tabs>
              <w:jc w:val="both"/>
              <w:rPr>
                <w:rFonts w:ascii="Calibri" w:hAnsi="Calibri" w:cs="Calibri"/>
                <w:iCs/>
              </w:rPr>
            </w:pPr>
            <w:r>
              <w:rPr>
                <w:rFonts w:ascii="Calibri" w:hAnsi="Calibri" w:cs="Calibri"/>
                <w:iCs/>
              </w:rPr>
              <w:t>žiadateľ predkladá uznesenie obecného zastupiteľstva dotknutej susediacej obce, ktorým obecné zastupiteľstvo súhlasí s usporiadaním vlastníckych a užívacích pomerov k pozemkom v osídlení MRK (obvod I. typu), resp. v rozšírení osídlenia (obvod II. typu);</w:t>
            </w:r>
          </w:p>
          <w:p w14:paraId="10708CAA" w14:textId="0429A01A" w:rsidR="00BE2E0E" w:rsidRDefault="00BE2E0E">
            <w:pPr>
              <w:pStyle w:val="Odsekzoznamu"/>
              <w:numPr>
                <w:ilvl w:val="0"/>
                <w:numId w:val="46"/>
              </w:numPr>
              <w:tabs>
                <w:tab w:val="left" w:pos="1695"/>
              </w:tabs>
              <w:jc w:val="both"/>
              <w:rPr>
                <w:rFonts w:ascii="Calibri" w:hAnsi="Calibri" w:cs="Calibri"/>
                <w:iCs/>
              </w:rPr>
            </w:pPr>
            <w:r>
              <w:rPr>
                <w:rFonts w:ascii="Calibri" w:hAnsi="Calibri" w:cs="Calibri"/>
                <w:iCs/>
              </w:rPr>
              <w:t>výsledkom konania o JPÚ sa dosiahne stav, kedy vlastníkom dotknutých pozemkov v obvode I. typu</w:t>
            </w:r>
            <w:r w:rsidR="003B4955">
              <w:rPr>
                <w:rFonts w:ascii="Calibri" w:hAnsi="Calibri" w:cs="Calibri"/>
                <w:iCs/>
              </w:rPr>
              <w:t>, resp.</w:t>
            </w:r>
            <w:r>
              <w:rPr>
                <w:rFonts w:ascii="Calibri" w:hAnsi="Calibri" w:cs="Calibri"/>
                <w:iCs/>
              </w:rPr>
              <w:t xml:space="preserve"> v obvode II. typu sa stane obec</w:t>
            </w:r>
            <w:r w:rsidR="00716622">
              <w:rPr>
                <w:rFonts w:ascii="Calibri" w:hAnsi="Calibri" w:cs="Calibri"/>
                <w:iCs/>
              </w:rPr>
              <w:t>,</w:t>
            </w:r>
            <w:r>
              <w:rPr>
                <w:rFonts w:ascii="Calibri" w:hAnsi="Calibri" w:cs="Calibri"/>
                <w:iCs/>
              </w:rPr>
              <w:t xml:space="preserve"> na území ktorej sa nachádza časť osídlenia MRK, resp. časť rozšírenia osídlenia MRK</w:t>
            </w:r>
            <w:r w:rsidRPr="00D8619B">
              <w:rPr>
                <w:rFonts w:ascii="Calibri" w:hAnsi="Calibri" w:cs="Calibri"/>
                <w:iCs/>
              </w:rPr>
              <w:t>.</w:t>
            </w:r>
          </w:p>
          <w:p w14:paraId="1B64C440" w14:textId="373BF021" w:rsidR="00794B0A" w:rsidRPr="00606463" w:rsidRDefault="00794B0A" w:rsidP="00606463">
            <w:pPr>
              <w:tabs>
                <w:tab w:val="left" w:pos="1695"/>
              </w:tabs>
              <w:jc w:val="both"/>
              <w:rPr>
                <w:rFonts w:ascii="Calibri" w:hAnsi="Calibri" w:cs="Calibri"/>
                <w:b/>
                <w:iCs/>
              </w:rPr>
            </w:pPr>
            <w:r w:rsidRPr="00606463">
              <w:rPr>
                <w:rFonts w:ascii="Calibri" w:hAnsi="Calibri" w:cs="Calibri"/>
                <w:b/>
                <w:iCs/>
              </w:rPr>
              <w:t>Alternatíva B</w:t>
            </w:r>
          </w:p>
          <w:p w14:paraId="3E0C835D" w14:textId="68066351" w:rsidR="003D287B" w:rsidRDefault="003D287B" w:rsidP="006C5470">
            <w:pPr>
              <w:pStyle w:val="Odsekzoznamu"/>
              <w:numPr>
                <w:ilvl w:val="0"/>
                <w:numId w:val="46"/>
              </w:numPr>
              <w:tabs>
                <w:tab w:val="left" w:pos="1695"/>
              </w:tabs>
              <w:jc w:val="both"/>
              <w:rPr>
                <w:rFonts w:ascii="Calibri" w:hAnsi="Calibri" w:cs="Calibri"/>
                <w:iCs/>
              </w:rPr>
            </w:pPr>
            <w:r w:rsidRPr="00BE1713">
              <w:rPr>
                <w:rFonts w:ascii="Calibri" w:hAnsi="Calibri" w:cs="Calibri"/>
                <w:iCs/>
              </w:rPr>
              <w:t>dotknutá susediaca obec</w:t>
            </w:r>
            <w:r>
              <w:rPr>
                <w:rStyle w:val="Odkaznapoznmkupodiarou"/>
                <w:rFonts w:ascii="Calibri" w:hAnsi="Calibri" w:cs="Calibri"/>
                <w:iCs/>
              </w:rPr>
              <w:footnoteReference w:id="25"/>
            </w:r>
            <w:r w:rsidRPr="00BE1713">
              <w:rPr>
                <w:rFonts w:ascii="Calibri" w:hAnsi="Calibri" w:cs="Calibri"/>
                <w:iCs/>
              </w:rPr>
              <w:t xml:space="preserve"> </w:t>
            </w:r>
            <w:r w:rsidRPr="00BE1713">
              <w:rPr>
                <w:rFonts w:ascii="Calibri" w:hAnsi="Calibri" w:cs="Calibri"/>
                <w:b/>
                <w:iCs/>
              </w:rPr>
              <w:t>nie je partnerom žiadateľa</w:t>
            </w:r>
          </w:p>
          <w:p w14:paraId="1177EAE6" w14:textId="69E38071" w:rsidR="00794B0A" w:rsidRPr="00606463" w:rsidRDefault="008C5F61" w:rsidP="006C5470">
            <w:pPr>
              <w:pStyle w:val="Odsekzoznamu"/>
              <w:numPr>
                <w:ilvl w:val="0"/>
                <w:numId w:val="46"/>
              </w:numPr>
              <w:tabs>
                <w:tab w:val="left" w:pos="1695"/>
              </w:tabs>
              <w:jc w:val="both"/>
              <w:rPr>
                <w:rFonts w:ascii="Calibri" w:hAnsi="Calibri" w:cs="Calibri"/>
                <w:iCs/>
              </w:rPr>
            </w:pPr>
            <w:r w:rsidRPr="00606463">
              <w:rPr>
                <w:rFonts w:ascii="Calibri" w:hAnsi="Calibri" w:cs="Calibri"/>
                <w:iCs/>
              </w:rPr>
              <w:lastRenderedPageBreak/>
              <w:t>žiadateľ predkladá uznesenie obecného zastupiteľstva dotknutej susediacej obce</w:t>
            </w:r>
            <w:r>
              <w:rPr>
                <w:rFonts w:ascii="Calibri" w:hAnsi="Calibri" w:cs="Calibri"/>
                <w:iCs/>
              </w:rPr>
              <w:t>,</w:t>
            </w:r>
            <w:r w:rsidRPr="00606463">
              <w:rPr>
                <w:rFonts w:ascii="Calibri" w:hAnsi="Calibri" w:cs="Calibri"/>
                <w:iCs/>
              </w:rPr>
              <w:t xml:space="preserve"> ktorým obecné zastupiteľstvo súhlasí s usporiadaním vlastníckych a užívacích pomerov k pozemkom v osídlení MRK (obvod I. typu), resp. v rozší</w:t>
            </w:r>
            <w:r w:rsidR="003D287B" w:rsidRPr="006C5470">
              <w:rPr>
                <w:rFonts w:ascii="Calibri" w:hAnsi="Calibri" w:cs="Calibri"/>
                <w:iCs/>
              </w:rPr>
              <w:t>rení osídlenia (obvod II. typu)</w:t>
            </w:r>
          </w:p>
          <w:p w14:paraId="07C55452" w14:textId="7449EA86" w:rsidR="008C5F61" w:rsidRDefault="008C5F61" w:rsidP="00E35368">
            <w:pPr>
              <w:pStyle w:val="Odsekzoznamu"/>
              <w:numPr>
                <w:ilvl w:val="0"/>
                <w:numId w:val="46"/>
              </w:numPr>
              <w:tabs>
                <w:tab w:val="left" w:pos="1695"/>
              </w:tabs>
              <w:jc w:val="both"/>
              <w:rPr>
                <w:rFonts w:ascii="Calibri" w:hAnsi="Calibri" w:cs="Calibri"/>
                <w:iCs/>
              </w:rPr>
            </w:pPr>
            <w:r w:rsidRPr="00606463">
              <w:rPr>
                <w:rFonts w:ascii="Calibri" w:hAnsi="Calibri" w:cs="Calibri"/>
                <w:iCs/>
              </w:rPr>
              <w:t>výsledkom konania o JPÚ sa dosiahne stav, kedy vlastníkom dotknutých pozemkov v obvode I. typu</w:t>
            </w:r>
            <w:r w:rsidR="003B4955">
              <w:rPr>
                <w:rFonts w:ascii="Calibri" w:hAnsi="Calibri" w:cs="Calibri"/>
                <w:iCs/>
              </w:rPr>
              <w:t>, resp.</w:t>
            </w:r>
            <w:r w:rsidRPr="00606463">
              <w:rPr>
                <w:rFonts w:ascii="Calibri" w:hAnsi="Calibri" w:cs="Calibri"/>
                <w:iCs/>
              </w:rPr>
              <w:t xml:space="preserve"> v obvode II. typu sa stane </w:t>
            </w:r>
            <w:r w:rsidR="00BD1DD9">
              <w:rPr>
                <w:rFonts w:ascii="Calibri" w:hAnsi="Calibri" w:cs="Calibri"/>
                <w:iCs/>
              </w:rPr>
              <w:t>žiadateľ v dôsledku zmeny katastrálneho územia obce</w:t>
            </w:r>
            <w:r w:rsidR="00D418E9">
              <w:rPr>
                <w:rFonts w:ascii="Calibri" w:hAnsi="Calibri" w:cs="Calibri"/>
                <w:iCs/>
              </w:rPr>
              <w:t>,</w:t>
            </w:r>
            <w:r w:rsidR="003B4955">
              <w:rPr>
                <w:rFonts w:ascii="Calibri" w:hAnsi="Calibri" w:cs="Calibri"/>
                <w:iCs/>
              </w:rPr>
              <w:t xml:space="preserve"> v opačnom prípade budú výdavky pripadajúce na časť územia susediacej obce neoprávneným výdavkom projektu.</w:t>
            </w:r>
          </w:p>
          <w:p w14:paraId="7C6BC49C" w14:textId="179DB1AB" w:rsidR="003B4955" w:rsidRPr="00606463" w:rsidRDefault="00E35368" w:rsidP="00606463">
            <w:pPr>
              <w:tabs>
                <w:tab w:val="left" w:pos="1695"/>
              </w:tabs>
              <w:jc w:val="both"/>
              <w:rPr>
                <w:rFonts w:ascii="Calibri" w:hAnsi="Calibri" w:cs="Calibri"/>
                <w:iCs/>
              </w:rPr>
            </w:pPr>
            <w:r>
              <w:rPr>
                <w:rFonts w:ascii="Calibri" w:hAnsi="Calibri" w:cs="Calibri"/>
                <w:iCs/>
              </w:rPr>
              <w:t>Alternatívy A </w:t>
            </w:r>
            <w:proofErr w:type="spellStart"/>
            <w:r>
              <w:rPr>
                <w:rFonts w:ascii="Calibri" w:hAnsi="Calibri" w:cs="Calibri"/>
                <w:iCs/>
              </w:rPr>
              <w:t>a</w:t>
            </w:r>
            <w:proofErr w:type="spellEnd"/>
            <w:r>
              <w:rPr>
                <w:rFonts w:ascii="Calibri" w:hAnsi="Calibri" w:cs="Calibri"/>
                <w:iCs/>
              </w:rPr>
              <w:t> B sa môžu v </w:t>
            </w:r>
            <w:proofErr w:type="spellStart"/>
            <w:r>
              <w:rPr>
                <w:rFonts w:ascii="Calibri" w:hAnsi="Calibri" w:cs="Calibri"/>
                <w:iCs/>
              </w:rPr>
              <w:t>ŽoNFP</w:t>
            </w:r>
            <w:proofErr w:type="spellEnd"/>
            <w:r>
              <w:rPr>
                <w:rFonts w:ascii="Calibri" w:hAnsi="Calibri" w:cs="Calibri"/>
                <w:iCs/>
              </w:rPr>
              <w:t xml:space="preserve"> kombinovať. </w:t>
            </w:r>
          </w:p>
          <w:p w14:paraId="241D69EA" w14:textId="5003CE55" w:rsidR="00C42E97" w:rsidRDefault="00C42E97" w:rsidP="00C42E97">
            <w:pPr>
              <w:tabs>
                <w:tab w:val="left" w:pos="1695"/>
              </w:tabs>
              <w:jc w:val="both"/>
              <w:rPr>
                <w:rFonts w:ascii="Calibri" w:hAnsi="Calibri" w:cs="Calibri"/>
                <w:b/>
                <w:bCs/>
              </w:rPr>
            </w:pPr>
            <w:r w:rsidRPr="007C4F38">
              <w:rPr>
                <w:rFonts w:ascii="Calibri" w:hAnsi="Calibri" w:cs="Calibri"/>
                <w:b/>
                <w:bCs/>
              </w:rPr>
              <w:t xml:space="preserve">Podrobnejší opis aktivít s uvedením etáp konania o JPÚ je špecifikovaný v prílohe č. </w:t>
            </w:r>
            <w:r w:rsidR="00FA1B97">
              <w:rPr>
                <w:rFonts w:ascii="Calibri" w:hAnsi="Calibri" w:cs="Calibri"/>
                <w:b/>
                <w:bCs/>
              </w:rPr>
              <w:t>4</w:t>
            </w:r>
            <w:r w:rsidR="00FA1B97" w:rsidRPr="007C4F38">
              <w:rPr>
                <w:rFonts w:ascii="Calibri" w:hAnsi="Calibri" w:cs="Calibri"/>
                <w:b/>
                <w:bCs/>
              </w:rPr>
              <w:t xml:space="preserve"> </w:t>
            </w:r>
            <w:r w:rsidRPr="007C4F38">
              <w:rPr>
                <w:rFonts w:ascii="Calibri" w:hAnsi="Calibri" w:cs="Calibri"/>
                <w:b/>
                <w:bCs/>
              </w:rPr>
              <w:t xml:space="preserve">Výzvy - </w:t>
            </w:r>
            <w:r w:rsidRPr="00D8619B">
              <w:rPr>
                <w:rFonts w:ascii="Calibri" w:hAnsi="Calibri" w:cs="Calibri"/>
                <w:b/>
                <w:bCs/>
                <w:i/>
              </w:rPr>
              <w:t>Zoznam oprávnených výdavkov</w:t>
            </w:r>
            <w:r w:rsidRPr="007C4F38">
              <w:rPr>
                <w:rFonts w:ascii="Calibri" w:hAnsi="Calibri" w:cs="Calibri"/>
                <w:b/>
                <w:bCs/>
              </w:rPr>
              <w:t>.</w:t>
            </w:r>
          </w:p>
          <w:p w14:paraId="744F3A14" w14:textId="0B8527F0" w:rsidR="00C42E97" w:rsidRPr="009C1EC5" w:rsidRDefault="00C42E97" w:rsidP="00C42E97">
            <w:pPr>
              <w:shd w:val="clear" w:color="auto" w:fill="E2EFD9" w:themeFill="accent6" w:themeFillTint="33"/>
              <w:tabs>
                <w:tab w:val="left" w:pos="1695"/>
              </w:tabs>
              <w:jc w:val="both"/>
              <w:rPr>
                <w:b/>
                <w:u w:val="single"/>
              </w:rPr>
            </w:pPr>
            <w:r w:rsidRPr="009C1EC5">
              <w:rPr>
                <w:b/>
                <w:u w:val="single"/>
              </w:rPr>
              <w:t xml:space="preserve">Forma preukázania </w:t>
            </w:r>
            <w:r w:rsidR="00024CD4">
              <w:rPr>
                <w:b/>
                <w:u w:val="single"/>
              </w:rPr>
              <w:t xml:space="preserve">splnenia </w:t>
            </w:r>
            <w:r>
              <w:rPr>
                <w:b/>
                <w:u w:val="single"/>
              </w:rPr>
              <w:t xml:space="preserve">PPP </w:t>
            </w:r>
            <w:r w:rsidRPr="009C1EC5">
              <w:rPr>
                <w:b/>
                <w:u w:val="single"/>
              </w:rPr>
              <w:t>zo strany žiadateľa</w:t>
            </w:r>
          </w:p>
          <w:p w14:paraId="00E6900A" w14:textId="094F138D" w:rsidR="00C42E97" w:rsidRPr="00FC6F82" w:rsidRDefault="00C42E97" w:rsidP="00C42E97">
            <w:pPr>
              <w:tabs>
                <w:tab w:val="left" w:pos="1695"/>
              </w:tabs>
              <w:jc w:val="both"/>
              <w:rPr>
                <w:rFonts w:cstheme="minorHAnsi"/>
                <w:bCs/>
              </w:rPr>
            </w:pPr>
            <w:r w:rsidRPr="00C068F8">
              <w:rPr>
                <w:rFonts w:cstheme="minorHAnsi"/>
                <w:bCs/>
              </w:rPr>
              <w:t>Žiadateľ za účelom posúdenia splnenia tejto PPP predkladá</w:t>
            </w:r>
            <w:r>
              <w:rPr>
                <w:rFonts w:cstheme="minorHAnsi"/>
                <w:bCs/>
              </w:rPr>
              <w:t>:</w:t>
            </w:r>
          </w:p>
          <w:p w14:paraId="28308835" w14:textId="6CF2551C" w:rsidR="00C42E97" w:rsidRPr="00D8619B" w:rsidRDefault="00C42E97" w:rsidP="00C42E97">
            <w:pPr>
              <w:pStyle w:val="Odsekzoznamu"/>
              <w:numPr>
                <w:ilvl w:val="0"/>
                <w:numId w:val="46"/>
              </w:numPr>
              <w:jc w:val="both"/>
              <w:rPr>
                <w:rFonts w:cstheme="minorHAnsi"/>
                <w:bCs/>
              </w:rPr>
            </w:pPr>
            <w:r w:rsidRPr="00847DCE">
              <w:rPr>
                <w:rFonts w:cstheme="minorHAnsi"/>
                <w:b/>
                <w:bCs/>
              </w:rPr>
              <w:t xml:space="preserve">Formulár </w:t>
            </w:r>
            <w:proofErr w:type="spellStart"/>
            <w:r w:rsidRPr="00847DCE">
              <w:rPr>
                <w:rFonts w:cstheme="minorHAnsi"/>
                <w:b/>
                <w:bCs/>
              </w:rPr>
              <w:t>ŽoNFP</w:t>
            </w:r>
            <w:proofErr w:type="spellEnd"/>
            <w:r w:rsidRPr="00847DCE">
              <w:rPr>
                <w:rFonts w:cstheme="minorHAnsi"/>
                <w:bCs/>
              </w:rPr>
              <w:t xml:space="preserve">, vyplnením časti </w:t>
            </w:r>
            <w:r>
              <w:rPr>
                <w:rFonts w:cstheme="minorHAnsi"/>
                <w:bCs/>
              </w:rPr>
              <w:t>7</w:t>
            </w:r>
            <w:r w:rsidRPr="00847DCE">
              <w:rPr>
                <w:rFonts w:cstheme="minorHAnsi"/>
                <w:bCs/>
              </w:rPr>
              <w:t xml:space="preserve">. </w:t>
            </w:r>
            <w:r>
              <w:rPr>
                <w:rFonts w:cstheme="minorHAnsi"/>
                <w:bCs/>
                <w:i/>
              </w:rPr>
              <w:t>Popis projektu</w:t>
            </w:r>
            <w:r w:rsidRPr="00847DCE">
              <w:rPr>
                <w:rFonts w:cstheme="minorHAnsi"/>
                <w:bCs/>
              </w:rPr>
              <w:t xml:space="preserve">, časti </w:t>
            </w:r>
            <w:r>
              <w:rPr>
                <w:rFonts w:cstheme="minorHAnsi"/>
                <w:bCs/>
              </w:rPr>
              <w:t>9</w:t>
            </w:r>
            <w:r w:rsidRPr="00847DCE">
              <w:rPr>
                <w:rFonts w:cstheme="minorHAnsi"/>
                <w:bCs/>
              </w:rPr>
              <w:t xml:space="preserve">. </w:t>
            </w:r>
            <w:r>
              <w:rPr>
                <w:rFonts w:cstheme="minorHAnsi"/>
                <w:bCs/>
              </w:rPr>
              <w:t>H</w:t>
            </w:r>
            <w:r w:rsidRPr="00EE7AC8">
              <w:rPr>
                <w:rFonts w:cstheme="minorHAnsi"/>
                <w:bCs/>
                <w:i/>
              </w:rPr>
              <w:t>armonogram realizácie aktivít</w:t>
            </w:r>
            <w:r>
              <w:rPr>
                <w:rFonts w:cstheme="minorHAnsi"/>
                <w:bCs/>
                <w:i/>
              </w:rPr>
              <w:t xml:space="preserve">, </w:t>
            </w:r>
            <w:r w:rsidRPr="00EE7AC8">
              <w:rPr>
                <w:rFonts w:cstheme="minorHAnsi"/>
                <w:bCs/>
                <w:i/>
              </w:rPr>
              <w:t xml:space="preserve">10.1 Aktivity projektu a očakávané merateľné ukazovatele a 10.2 Prehľad merateľných ukazovateľov </w:t>
            </w:r>
            <w:r w:rsidRPr="00D8619B">
              <w:rPr>
                <w:rFonts w:cstheme="minorHAnsi"/>
                <w:bCs/>
                <w:i/>
              </w:rPr>
              <w:t xml:space="preserve">projektu </w:t>
            </w:r>
          </w:p>
          <w:p w14:paraId="61171A40" w14:textId="7596B82A" w:rsidR="008C019C" w:rsidRPr="00D766CC" w:rsidRDefault="008C019C" w:rsidP="001864D5">
            <w:pPr>
              <w:pStyle w:val="Odsekzoznamu"/>
              <w:numPr>
                <w:ilvl w:val="0"/>
                <w:numId w:val="46"/>
              </w:numPr>
              <w:jc w:val="both"/>
              <w:rPr>
                <w:rFonts w:cstheme="minorHAnsi"/>
                <w:b/>
                <w:bCs/>
              </w:rPr>
            </w:pPr>
            <w:r w:rsidRPr="00807231">
              <w:rPr>
                <w:rFonts w:cstheme="minorHAnsi"/>
                <w:b/>
                <w:bCs/>
              </w:rPr>
              <w:t xml:space="preserve">Prílohu č. 3 </w:t>
            </w:r>
            <w:proofErr w:type="spellStart"/>
            <w:r w:rsidRPr="00807231">
              <w:rPr>
                <w:rFonts w:cstheme="minorHAnsi"/>
                <w:b/>
                <w:bCs/>
              </w:rPr>
              <w:t>ŽoNFP</w:t>
            </w:r>
            <w:proofErr w:type="spellEnd"/>
            <w:r w:rsidRPr="00807231">
              <w:rPr>
                <w:rFonts w:cstheme="minorHAnsi"/>
                <w:b/>
                <w:bCs/>
              </w:rPr>
              <w:t xml:space="preserve"> - Súhrnné čestné vyhlásenie partnera žiadateľa </w:t>
            </w:r>
            <w:r w:rsidRPr="00D766CC">
              <w:rPr>
                <w:rFonts w:cstheme="minorHAnsi"/>
                <w:bCs/>
              </w:rPr>
              <w:t>(ak relevantné)</w:t>
            </w:r>
            <w:r w:rsidR="0097540B">
              <w:rPr>
                <w:rFonts w:cstheme="minorHAnsi"/>
                <w:bCs/>
              </w:rPr>
              <w:t>;</w:t>
            </w:r>
          </w:p>
          <w:p w14:paraId="2E0A8A0D" w14:textId="3EFD7273" w:rsidR="004143F3" w:rsidRPr="000F7901" w:rsidRDefault="008C019C" w:rsidP="004143F3">
            <w:pPr>
              <w:pStyle w:val="Odsekzoznamu"/>
              <w:numPr>
                <w:ilvl w:val="0"/>
                <w:numId w:val="46"/>
              </w:numPr>
              <w:tabs>
                <w:tab w:val="left" w:pos="1695"/>
              </w:tabs>
              <w:jc w:val="both"/>
              <w:rPr>
                <w:rFonts w:cstheme="minorHAnsi"/>
              </w:rPr>
            </w:pPr>
            <w:r w:rsidRPr="00817BA2">
              <w:rPr>
                <w:rFonts w:cstheme="minorHAnsi"/>
                <w:b/>
                <w:bCs/>
              </w:rPr>
              <w:t xml:space="preserve">Prílohu č. </w:t>
            </w:r>
            <w:r w:rsidR="00CA2244" w:rsidRPr="00817BA2">
              <w:rPr>
                <w:rFonts w:cstheme="minorHAnsi"/>
                <w:b/>
                <w:bCs/>
              </w:rPr>
              <w:t xml:space="preserve">6 </w:t>
            </w:r>
            <w:proofErr w:type="spellStart"/>
            <w:r w:rsidRPr="00817BA2">
              <w:rPr>
                <w:rFonts w:cstheme="minorHAnsi"/>
                <w:b/>
                <w:bCs/>
              </w:rPr>
              <w:t>ŽoNFP</w:t>
            </w:r>
            <w:proofErr w:type="spellEnd"/>
            <w:r w:rsidRPr="00817BA2">
              <w:rPr>
                <w:rFonts w:cstheme="minorHAnsi"/>
                <w:b/>
                <w:bCs/>
              </w:rPr>
              <w:t xml:space="preserve"> </w:t>
            </w:r>
            <w:r w:rsidR="00626F6F">
              <w:rPr>
                <w:rFonts w:cstheme="minorHAnsi"/>
                <w:b/>
                <w:bCs/>
                <w:i/>
              </w:rPr>
              <w:t xml:space="preserve">- </w:t>
            </w:r>
            <w:r w:rsidR="00925150" w:rsidRPr="00817BA2">
              <w:rPr>
                <w:rFonts w:cstheme="minorHAnsi"/>
                <w:b/>
                <w:bCs/>
              </w:rPr>
              <w:t>Rozpočet projektu</w:t>
            </w:r>
            <w:r w:rsidRPr="00817BA2">
              <w:rPr>
                <w:rFonts w:cstheme="minorHAnsi"/>
                <w:b/>
                <w:bCs/>
                <w:i/>
              </w:rPr>
              <w:t xml:space="preserve"> </w:t>
            </w:r>
            <w:r w:rsidRPr="00817BA2">
              <w:rPr>
                <w:rFonts w:cstheme="minorHAnsi"/>
                <w:bCs/>
              </w:rPr>
              <w:t>(podľa záväzného formulára</w:t>
            </w:r>
            <w:r w:rsidR="00C85DA1" w:rsidRPr="001C4ABE">
              <w:rPr>
                <w:rFonts w:cstheme="minorHAnsi"/>
                <w:bCs/>
              </w:rPr>
              <w:t>)</w:t>
            </w:r>
            <w:r w:rsidR="00CA2244" w:rsidRPr="001C4ABE">
              <w:rPr>
                <w:rFonts w:cstheme="minorHAnsi"/>
                <w:bCs/>
              </w:rPr>
              <w:t>;</w:t>
            </w:r>
            <w:r w:rsidR="004143F3" w:rsidRPr="001864D5">
              <w:rPr>
                <w:rFonts w:cstheme="minorHAnsi"/>
                <w:b/>
                <w:bCs/>
              </w:rPr>
              <w:t xml:space="preserve"> </w:t>
            </w:r>
          </w:p>
          <w:p w14:paraId="4E56E33D" w14:textId="4BEFC702" w:rsidR="008C019C" w:rsidRPr="004143F3" w:rsidRDefault="004143F3" w:rsidP="000F7901">
            <w:pPr>
              <w:pStyle w:val="Odsekzoznamu"/>
              <w:numPr>
                <w:ilvl w:val="0"/>
                <w:numId w:val="46"/>
              </w:numPr>
              <w:tabs>
                <w:tab w:val="left" w:pos="1695"/>
              </w:tabs>
              <w:jc w:val="both"/>
              <w:rPr>
                <w:rFonts w:cstheme="minorHAnsi"/>
              </w:rPr>
            </w:pPr>
            <w:r w:rsidRPr="001864D5">
              <w:rPr>
                <w:rFonts w:cstheme="minorHAnsi"/>
                <w:b/>
                <w:bCs/>
              </w:rPr>
              <w:t>Príloh</w:t>
            </w:r>
            <w:r>
              <w:rPr>
                <w:rFonts w:cstheme="minorHAnsi"/>
                <w:b/>
                <w:bCs/>
              </w:rPr>
              <w:t>u</w:t>
            </w:r>
            <w:r w:rsidRPr="001864D5">
              <w:rPr>
                <w:rFonts w:cstheme="minorHAnsi"/>
                <w:b/>
                <w:bCs/>
              </w:rPr>
              <w:t xml:space="preserve"> č. 5 </w:t>
            </w:r>
            <w:proofErr w:type="spellStart"/>
            <w:r w:rsidRPr="001864D5">
              <w:rPr>
                <w:rFonts w:cstheme="minorHAnsi"/>
                <w:b/>
                <w:bCs/>
              </w:rPr>
              <w:t>ŽoNFP</w:t>
            </w:r>
            <w:proofErr w:type="spellEnd"/>
            <w:r w:rsidRPr="001864D5">
              <w:rPr>
                <w:rFonts w:cstheme="minorHAnsi"/>
                <w:b/>
                <w:bCs/>
              </w:rPr>
              <w:t xml:space="preserve"> </w:t>
            </w:r>
            <w:r w:rsidR="00626F6F">
              <w:rPr>
                <w:rFonts w:cstheme="minorHAnsi"/>
                <w:b/>
                <w:bCs/>
              </w:rPr>
              <w:t>-</w:t>
            </w:r>
            <w:r w:rsidRPr="001864D5">
              <w:rPr>
                <w:rFonts w:cstheme="minorHAnsi"/>
                <w:b/>
                <w:bCs/>
              </w:rPr>
              <w:t xml:space="preserve"> Uznesenie (výpis z uznesenia) obecného zastupiteľstva </w:t>
            </w:r>
            <w:r w:rsidR="003D287B">
              <w:rPr>
                <w:rFonts w:cstheme="minorHAnsi"/>
                <w:b/>
                <w:bCs/>
              </w:rPr>
              <w:t>dotknutej susediacej obce</w:t>
            </w:r>
            <w:r w:rsidRPr="001864D5">
              <w:rPr>
                <w:rFonts w:cstheme="minorHAnsi"/>
                <w:b/>
                <w:bCs/>
              </w:rPr>
              <w:t xml:space="preserve"> (ak relevantné)</w:t>
            </w:r>
            <w:r w:rsidR="0097540B">
              <w:rPr>
                <w:rFonts w:cstheme="minorHAnsi"/>
                <w:b/>
                <w:bCs/>
              </w:rPr>
              <w:t>;</w:t>
            </w:r>
          </w:p>
          <w:p w14:paraId="672C0700" w14:textId="6F5056F1" w:rsidR="00626F6F" w:rsidRPr="000F7901" w:rsidRDefault="008C019C" w:rsidP="00640ED5">
            <w:pPr>
              <w:pStyle w:val="Odsekzoznamu"/>
              <w:numPr>
                <w:ilvl w:val="0"/>
                <w:numId w:val="46"/>
              </w:numPr>
              <w:tabs>
                <w:tab w:val="left" w:pos="1695"/>
              </w:tabs>
              <w:jc w:val="both"/>
              <w:rPr>
                <w:rFonts w:cstheme="minorHAnsi"/>
                <w:b/>
                <w:bCs/>
                <w:u w:val="single"/>
              </w:rPr>
            </w:pPr>
            <w:r w:rsidRPr="00746C83">
              <w:rPr>
                <w:rFonts w:cstheme="minorHAnsi"/>
                <w:b/>
              </w:rPr>
              <w:t>Prílohu č</w:t>
            </w:r>
            <w:r w:rsidRPr="00C733AA">
              <w:rPr>
                <w:rFonts w:cstheme="minorHAnsi"/>
                <w:b/>
              </w:rPr>
              <w:t xml:space="preserve">. </w:t>
            </w:r>
            <w:r w:rsidR="00C85DA1" w:rsidRPr="00C733AA">
              <w:rPr>
                <w:rFonts w:cstheme="minorHAnsi"/>
                <w:b/>
              </w:rPr>
              <w:t>8</w:t>
            </w:r>
            <w:r w:rsidR="00C85DA1" w:rsidRPr="00C733AA">
              <w:rPr>
                <w:rFonts w:cstheme="minorHAnsi"/>
              </w:rPr>
              <w:t xml:space="preserve"> </w:t>
            </w:r>
            <w:proofErr w:type="spellStart"/>
            <w:r w:rsidRPr="00C733AA">
              <w:rPr>
                <w:rFonts w:cstheme="minorHAnsi"/>
                <w:b/>
              </w:rPr>
              <w:t>ŽoNFP</w:t>
            </w:r>
            <w:proofErr w:type="spellEnd"/>
            <w:r w:rsidRPr="00C733AA">
              <w:rPr>
                <w:rFonts w:cstheme="minorHAnsi"/>
              </w:rPr>
              <w:t xml:space="preserve"> </w:t>
            </w:r>
            <w:r w:rsidR="00626F6F">
              <w:rPr>
                <w:rFonts w:cstheme="minorHAnsi"/>
              </w:rPr>
              <w:t>-</w:t>
            </w:r>
            <w:r w:rsidRPr="00C733AA">
              <w:rPr>
                <w:rFonts w:cstheme="minorHAnsi"/>
              </w:rPr>
              <w:t xml:space="preserve"> </w:t>
            </w:r>
            <w:r w:rsidR="00746C83" w:rsidRPr="00C733AA">
              <w:rPr>
                <w:rFonts w:cstheme="minorHAnsi"/>
                <w:b/>
              </w:rPr>
              <w:t>Situačný nákres</w:t>
            </w:r>
            <w:r w:rsidR="0097540B">
              <w:rPr>
                <w:rFonts w:cstheme="minorHAnsi"/>
                <w:b/>
              </w:rPr>
              <w:t>;</w:t>
            </w:r>
            <w:r w:rsidR="00640ED5">
              <w:rPr>
                <w:rFonts w:cstheme="minorHAnsi"/>
                <w:b/>
              </w:rPr>
              <w:t xml:space="preserve"> </w:t>
            </w:r>
          </w:p>
          <w:p w14:paraId="76A9C591" w14:textId="48B26F18" w:rsidR="00626F6F" w:rsidRPr="00626F6F" w:rsidRDefault="00626F6F" w:rsidP="000F7901">
            <w:pPr>
              <w:pStyle w:val="Odsekzoznamu"/>
              <w:numPr>
                <w:ilvl w:val="0"/>
                <w:numId w:val="46"/>
              </w:numPr>
              <w:tabs>
                <w:tab w:val="left" w:pos="1695"/>
              </w:tabs>
              <w:jc w:val="both"/>
            </w:pPr>
            <w:r w:rsidRPr="000F7901">
              <w:rPr>
                <w:b/>
              </w:rPr>
              <w:t xml:space="preserve">Prílohu č. </w:t>
            </w:r>
            <w:r w:rsidR="003D287B">
              <w:rPr>
                <w:b/>
              </w:rPr>
              <w:t>2</w:t>
            </w:r>
            <w:r w:rsidR="003D287B" w:rsidRPr="000F7901">
              <w:rPr>
                <w:b/>
              </w:rPr>
              <w:t xml:space="preserve"> </w:t>
            </w:r>
            <w:proofErr w:type="spellStart"/>
            <w:r w:rsidRPr="000F7901">
              <w:rPr>
                <w:b/>
              </w:rPr>
              <w:t>ŽoNFP</w:t>
            </w:r>
            <w:proofErr w:type="spellEnd"/>
            <w:r w:rsidRPr="000F7901">
              <w:rPr>
                <w:b/>
              </w:rPr>
              <w:t xml:space="preserve"> </w:t>
            </w:r>
            <w:r w:rsidR="0097540B">
              <w:rPr>
                <w:b/>
              </w:rPr>
              <w:t>–</w:t>
            </w:r>
            <w:r w:rsidRPr="000F7901">
              <w:rPr>
                <w:b/>
              </w:rPr>
              <w:t xml:space="preserve"> Uznesenie (výpis z</w:t>
            </w:r>
            <w:r w:rsidR="0097540B">
              <w:rPr>
                <w:b/>
              </w:rPr>
              <w:t> </w:t>
            </w:r>
            <w:r w:rsidRPr="000F7901">
              <w:rPr>
                <w:b/>
              </w:rPr>
              <w:t>uznesenia) obecného zastupiteľstva žiadateľa</w:t>
            </w:r>
          </w:p>
          <w:p w14:paraId="7BCD85E5" w14:textId="005CBD9F" w:rsidR="00B91700" w:rsidRPr="000F7901" w:rsidRDefault="00B91700" w:rsidP="000F7901">
            <w:pPr>
              <w:tabs>
                <w:tab w:val="left" w:pos="1695"/>
              </w:tabs>
              <w:ind w:left="746"/>
              <w:jc w:val="both"/>
            </w:pPr>
            <w:r>
              <w:rPr>
                <w:rFonts w:cstheme="minorHAnsi"/>
              </w:rPr>
              <w:t>A</w:t>
            </w:r>
            <w:r w:rsidRPr="00945425">
              <w:rPr>
                <w:rFonts w:cstheme="minorHAnsi"/>
              </w:rPr>
              <w:t xml:space="preserve">k sú tieto uznesenia </w:t>
            </w:r>
            <w:r>
              <w:rPr>
                <w:rFonts w:cstheme="minorHAnsi"/>
              </w:rPr>
              <w:t xml:space="preserve">(Príloha č. </w:t>
            </w:r>
            <w:r w:rsidR="003D287B">
              <w:rPr>
                <w:rFonts w:cstheme="minorHAnsi"/>
              </w:rPr>
              <w:t xml:space="preserve">2 </w:t>
            </w:r>
            <w:proofErr w:type="spellStart"/>
            <w:r>
              <w:rPr>
                <w:rFonts w:cstheme="minorHAnsi"/>
              </w:rPr>
              <w:t>ŽoNFP</w:t>
            </w:r>
            <w:proofErr w:type="spellEnd"/>
            <w:r>
              <w:rPr>
                <w:rFonts w:cstheme="minorHAnsi"/>
              </w:rPr>
              <w:t xml:space="preserve"> a Príloha č. 5 </w:t>
            </w:r>
            <w:proofErr w:type="spellStart"/>
            <w:r>
              <w:rPr>
                <w:rFonts w:cstheme="minorHAnsi"/>
              </w:rPr>
              <w:t>ŽoNFP</w:t>
            </w:r>
            <w:proofErr w:type="spellEnd"/>
            <w:r>
              <w:rPr>
                <w:rFonts w:cstheme="minorHAnsi"/>
              </w:rPr>
              <w:t xml:space="preserve">) </w:t>
            </w:r>
            <w:r w:rsidRPr="00945425">
              <w:rPr>
                <w:rFonts w:cstheme="minorHAnsi"/>
              </w:rPr>
              <w:t>zverejnené na webovom sídle obce</w:t>
            </w:r>
            <w:r>
              <w:rPr>
                <w:rFonts w:cstheme="minorHAnsi"/>
              </w:rPr>
              <w:t>/obcí</w:t>
            </w:r>
            <w:r w:rsidRPr="00945425">
              <w:rPr>
                <w:rFonts w:cstheme="minorHAnsi"/>
              </w:rPr>
              <w:t xml:space="preserve">, žiadateľ </w:t>
            </w:r>
            <w:r>
              <w:rPr>
                <w:rFonts w:cstheme="minorHAnsi"/>
              </w:rPr>
              <w:t xml:space="preserve">prílohy nepredkladá a </w:t>
            </w:r>
            <w:r w:rsidRPr="00945425">
              <w:rPr>
                <w:rFonts w:cstheme="minorHAnsi"/>
              </w:rPr>
              <w:t xml:space="preserve">preukáže splnenie PPP prostredníctvom </w:t>
            </w:r>
            <w:r w:rsidRPr="006471B4">
              <w:rPr>
                <w:rFonts w:cstheme="minorHAnsi"/>
                <w:b/>
              </w:rPr>
              <w:t>Formulár</w:t>
            </w:r>
            <w:r>
              <w:rPr>
                <w:rFonts w:cstheme="minorHAnsi"/>
                <w:b/>
              </w:rPr>
              <w:t>a</w:t>
            </w:r>
            <w:r w:rsidRPr="006471B4">
              <w:rPr>
                <w:rFonts w:cstheme="minorHAnsi"/>
                <w:b/>
              </w:rPr>
              <w:t xml:space="preserve"> </w:t>
            </w:r>
            <w:proofErr w:type="spellStart"/>
            <w:r w:rsidRPr="006471B4">
              <w:rPr>
                <w:rFonts w:cstheme="minorHAnsi"/>
                <w:b/>
              </w:rPr>
              <w:t>ŽoNFP</w:t>
            </w:r>
            <w:proofErr w:type="spellEnd"/>
            <w:r w:rsidRPr="006471B4">
              <w:rPr>
                <w:rFonts w:cstheme="minorHAnsi"/>
                <w:b/>
              </w:rPr>
              <w:t>, čas</w:t>
            </w:r>
            <w:r>
              <w:rPr>
                <w:rFonts w:cstheme="minorHAnsi"/>
                <w:b/>
              </w:rPr>
              <w:t>ti</w:t>
            </w:r>
            <w:r w:rsidRPr="006471B4">
              <w:rPr>
                <w:rFonts w:cstheme="minorHAnsi"/>
                <w:b/>
              </w:rPr>
              <w:t xml:space="preserve"> 7</w:t>
            </w:r>
            <w:r>
              <w:rPr>
                <w:rFonts w:cstheme="minorHAnsi"/>
                <w:b/>
              </w:rPr>
              <w:t xml:space="preserve">, kde uvedie </w:t>
            </w:r>
            <w:r w:rsidRPr="006471B4">
              <w:rPr>
                <w:rFonts w:cstheme="minorHAnsi"/>
              </w:rPr>
              <w:t>funkčn</w:t>
            </w:r>
            <w:r>
              <w:rPr>
                <w:rFonts w:cstheme="minorHAnsi"/>
              </w:rPr>
              <w:t>ý</w:t>
            </w:r>
            <w:r w:rsidRPr="006471B4">
              <w:rPr>
                <w:rFonts w:cstheme="minorHAnsi"/>
              </w:rPr>
              <w:t xml:space="preserve"> odkaz na webové sídlo obce/obcí, kde </w:t>
            </w:r>
            <w:r>
              <w:rPr>
                <w:rFonts w:cstheme="minorHAnsi"/>
              </w:rPr>
              <w:t>je</w:t>
            </w:r>
            <w:r w:rsidRPr="006471B4">
              <w:rPr>
                <w:rFonts w:cstheme="minorHAnsi"/>
              </w:rPr>
              <w:t xml:space="preserve"> zverejnené:</w:t>
            </w:r>
          </w:p>
          <w:p w14:paraId="0A046A94" w14:textId="240F64BF" w:rsidR="002F7266" w:rsidRDefault="002F7266" w:rsidP="002F7266">
            <w:pPr>
              <w:pStyle w:val="Odsekzoznamu"/>
              <w:numPr>
                <w:ilvl w:val="0"/>
                <w:numId w:val="46"/>
              </w:numPr>
              <w:tabs>
                <w:tab w:val="left" w:pos="1695"/>
              </w:tabs>
              <w:ind w:left="1171"/>
              <w:jc w:val="both"/>
              <w:rPr>
                <w:rFonts w:cstheme="minorHAnsi"/>
              </w:rPr>
            </w:pPr>
            <w:r>
              <w:rPr>
                <w:rFonts w:cstheme="minorHAnsi"/>
              </w:rPr>
              <w:t>u</w:t>
            </w:r>
            <w:r w:rsidRPr="006442AB">
              <w:rPr>
                <w:rFonts w:cstheme="minorHAnsi"/>
              </w:rPr>
              <w:t xml:space="preserve">znesenie (výpis uznesenia) </w:t>
            </w:r>
            <w:r w:rsidRPr="007479B5">
              <w:rPr>
                <w:rFonts w:cstheme="minorHAnsi"/>
              </w:rPr>
              <w:t xml:space="preserve">obecného zastupiteľstva, ktorým obecné zastupiteľstvo </w:t>
            </w:r>
            <w:r>
              <w:rPr>
                <w:rFonts w:cstheme="minorHAnsi"/>
              </w:rPr>
              <w:t>žiadateľa a</w:t>
            </w:r>
            <w:r w:rsidR="006C5470">
              <w:rPr>
                <w:rFonts w:cstheme="minorHAnsi"/>
              </w:rPr>
              <w:t xml:space="preserve"> </w:t>
            </w:r>
            <w:r w:rsidR="003D287B">
              <w:rPr>
                <w:rFonts w:cstheme="minorHAnsi"/>
              </w:rPr>
              <w:t>dotknutej susediacej obce</w:t>
            </w:r>
            <w:r>
              <w:rPr>
                <w:rFonts w:cstheme="minorHAnsi"/>
              </w:rPr>
              <w:t xml:space="preserve"> (ak relevantné) </w:t>
            </w:r>
            <w:r w:rsidRPr="007479B5">
              <w:rPr>
                <w:rFonts w:cstheme="minorHAnsi"/>
              </w:rPr>
              <w:t>súhlasí s</w:t>
            </w:r>
            <w:r>
              <w:rPr>
                <w:rFonts w:cstheme="minorHAnsi"/>
              </w:rPr>
              <w:t> </w:t>
            </w:r>
            <w:r w:rsidRPr="007479B5">
              <w:rPr>
                <w:rFonts w:cstheme="minorHAnsi"/>
              </w:rPr>
              <w:t>realizáciou</w:t>
            </w:r>
            <w:r>
              <w:rPr>
                <w:rFonts w:cstheme="minorHAnsi"/>
              </w:rPr>
              <w:t> </w:t>
            </w:r>
            <w:r w:rsidRPr="007479B5">
              <w:rPr>
                <w:rFonts w:cstheme="minorHAnsi"/>
              </w:rPr>
              <w:t>projektu</w:t>
            </w:r>
            <w:r>
              <w:rPr>
                <w:rFonts w:cstheme="minorHAnsi"/>
              </w:rPr>
              <w:t xml:space="preserve"> </w:t>
            </w:r>
            <w:r w:rsidRPr="007479B5">
              <w:rPr>
                <w:rFonts w:cstheme="minorHAnsi"/>
              </w:rPr>
              <w:t xml:space="preserve">v zmysle predloženej </w:t>
            </w:r>
            <w:proofErr w:type="spellStart"/>
            <w:r w:rsidRPr="007479B5">
              <w:rPr>
                <w:rFonts w:cstheme="minorHAnsi"/>
              </w:rPr>
              <w:t>ŽoNFP</w:t>
            </w:r>
            <w:proofErr w:type="spellEnd"/>
            <w:r w:rsidRPr="007479B5">
              <w:rPr>
                <w:rFonts w:cstheme="minorHAnsi"/>
              </w:rPr>
              <w:t xml:space="preserve"> </w:t>
            </w:r>
          </w:p>
          <w:p w14:paraId="66796586" w14:textId="77777777" w:rsidR="002F7266" w:rsidRDefault="002F7266" w:rsidP="002F7266">
            <w:pPr>
              <w:pStyle w:val="Odsekzoznamu"/>
              <w:tabs>
                <w:tab w:val="left" w:pos="1695"/>
              </w:tabs>
              <w:ind w:left="1171"/>
              <w:jc w:val="both"/>
              <w:rPr>
                <w:rFonts w:cstheme="minorHAnsi"/>
              </w:rPr>
            </w:pPr>
            <w:r w:rsidRPr="008B4057">
              <w:rPr>
                <w:rFonts w:cstheme="minorHAnsi"/>
                <w:b/>
              </w:rPr>
              <w:t>alebo</w:t>
            </w:r>
          </w:p>
          <w:p w14:paraId="5A38BF40" w14:textId="12096FB2" w:rsidR="002F7266" w:rsidRPr="00A324FF" w:rsidRDefault="002F7266" w:rsidP="002F7266">
            <w:pPr>
              <w:pStyle w:val="Odsekzoznamu"/>
              <w:numPr>
                <w:ilvl w:val="0"/>
                <w:numId w:val="46"/>
              </w:numPr>
              <w:tabs>
                <w:tab w:val="left" w:pos="1695"/>
              </w:tabs>
              <w:ind w:left="1171"/>
              <w:jc w:val="both"/>
              <w:rPr>
                <w:rFonts w:cstheme="minorHAnsi"/>
              </w:rPr>
            </w:pPr>
            <w:r>
              <w:rPr>
                <w:rFonts w:cstheme="minorHAnsi"/>
              </w:rPr>
              <w:t>uznesenie (výpis z uznesenia) obecného zastupiteľstva žiadateľa a</w:t>
            </w:r>
            <w:r w:rsidR="003D287B">
              <w:rPr>
                <w:rFonts w:cstheme="minorHAnsi"/>
              </w:rPr>
              <w:t> dotknutej susediacej obce</w:t>
            </w:r>
            <w:r>
              <w:rPr>
                <w:rFonts w:cstheme="minorHAnsi"/>
              </w:rPr>
              <w:t xml:space="preserve"> (ak relevantné), ktoré bude žiadateľ/</w:t>
            </w:r>
            <w:r w:rsidR="006C5470">
              <w:rPr>
                <w:rFonts w:cstheme="minorHAnsi"/>
              </w:rPr>
              <w:t xml:space="preserve">dotknutá susediaca obec </w:t>
            </w:r>
            <w:r>
              <w:rPr>
                <w:rFonts w:cstheme="minorHAnsi"/>
              </w:rPr>
              <w:t xml:space="preserve">predkladať </w:t>
            </w:r>
            <w:r w:rsidRPr="007479B5">
              <w:rPr>
                <w:rFonts w:cstheme="minorHAnsi"/>
              </w:rPr>
              <w:t xml:space="preserve">okresnému úradu, pozemkový a lesný odbor za účelom vydania rozhodnutia o povolení </w:t>
            </w:r>
            <w:r>
              <w:rPr>
                <w:rFonts w:cstheme="minorHAnsi"/>
              </w:rPr>
              <w:t>JPÚ,</w:t>
            </w:r>
          </w:p>
          <w:p w14:paraId="64F11DFE" w14:textId="444F707C" w:rsidR="00C42E97" w:rsidRPr="00346892" w:rsidRDefault="00CA2244" w:rsidP="00D8619B">
            <w:pPr>
              <w:tabs>
                <w:tab w:val="left" w:pos="1695"/>
              </w:tabs>
              <w:jc w:val="both"/>
              <w:rPr>
                <w:rFonts w:cstheme="minorHAnsi"/>
                <w:bCs/>
              </w:rPr>
            </w:pPr>
            <w:r w:rsidRPr="00346892">
              <w:rPr>
                <w:rFonts w:cstheme="minorHAnsi"/>
                <w:bCs/>
              </w:rPr>
              <w:lastRenderedPageBreak/>
              <w:t xml:space="preserve">Bližšie informácie k prílohám </w:t>
            </w:r>
            <w:proofErr w:type="spellStart"/>
            <w:r w:rsidRPr="00346892">
              <w:rPr>
                <w:rFonts w:cstheme="minorHAnsi"/>
                <w:bCs/>
              </w:rPr>
              <w:t>ŽoNFP</w:t>
            </w:r>
            <w:proofErr w:type="spellEnd"/>
            <w:r>
              <w:rPr>
                <w:rFonts w:cstheme="minorHAnsi"/>
                <w:bCs/>
              </w:rPr>
              <w:t>,</w:t>
            </w:r>
            <w:r w:rsidRPr="00346892">
              <w:rPr>
                <w:rFonts w:cstheme="minorHAnsi"/>
                <w:bCs/>
              </w:rPr>
              <w:t xml:space="preserve"> ako aj spôsob ich predloženia sú uvedené v rámci Prílohy č. </w:t>
            </w:r>
            <w:r w:rsidR="00C85DA1">
              <w:rPr>
                <w:rFonts w:cstheme="minorHAnsi"/>
                <w:bCs/>
              </w:rPr>
              <w:t>2 výzvy</w:t>
            </w:r>
            <w:r w:rsidRPr="00346892">
              <w:rPr>
                <w:rFonts w:cstheme="minorHAnsi"/>
                <w:bCs/>
              </w:rPr>
              <w:t xml:space="preserve"> </w:t>
            </w:r>
            <w:r w:rsidRPr="00D8619B">
              <w:rPr>
                <w:rFonts w:cstheme="minorHAnsi"/>
                <w:b/>
                <w:bCs/>
              </w:rPr>
              <w:t xml:space="preserve">Zoznam a popis povinných príloh </w:t>
            </w:r>
            <w:proofErr w:type="spellStart"/>
            <w:r w:rsidRPr="00D8619B">
              <w:rPr>
                <w:rFonts w:cstheme="minorHAnsi"/>
                <w:b/>
                <w:bCs/>
              </w:rPr>
              <w:t>ŽoNFP</w:t>
            </w:r>
            <w:proofErr w:type="spellEnd"/>
            <w:r w:rsidRPr="00346892">
              <w:rPr>
                <w:rFonts w:cstheme="minorHAnsi"/>
                <w:bCs/>
              </w:rPr>
              <w:t>.</w:t>
            </w:r>
          </w:p>
          <w:p w14:paraId="1BB94DF0" w14:textId="1A07CE5D" w:rsidR="00C42E97" w:rsidRPr="006C0F78" w:rsidRDefault="00C42E97" w:rsidP="00C42E97">
            <w:pPr>
              <w:shd w:val="clear" w:color="auto" w:fill="E2EFD9" w:themeFill="accent6" w:themeFillTint="33"/>
              <w:tabs>
                <w:tab w:val="left" w:pos="1695"/>
              </w:tabs>
              <w:jc w:val="both"/>
              <w:rPr>
                <w:b/>
                <w:u w:val="single"/>
              </w:rPr>
            </w:pPr>
            <w:r w:rsidRPr="002D4343">
              <w:rPr>
                <w:b/>
                <w:u w:val="single"/>
              </w:rPr>
              <w:t>Spôsob overenia</w:t>
            </w:r>
            <w:r>
              <w:rPr>
                <w:b/>
                <w:u w:val="single"/>
              </w:rPr>
              <w:t xml:space="preserve"> </w:t>
            </w:r>
            <w:r w:rsidR="005F071B">
              <w:rPr>
                <w:b/>
                <w:u w:val="single"/>
              </w:rPr>
              <w:t xml:space="preserve">splnenia </w:t>
            </w:r>
            <w:r>
              <w:rPr>
                <w:b/>
                <w:u w:val="single"/>
              </w:rPr>
              <w:t>PPP zo strany poskytovateľa</w:t>
            </w:r>
          </w:p>
          <w:p w14:paraId="74BFBF3D" w14:textId="677E8BBE" w:rsidR="00422B6B" w:rsidRDefault="00C42E97" w:rsidP="00C42E97">
            <w:pPr>
              <w:tabs>
                <w:tab w:val="left" w:pos="1695"/>
              </w:tabs>
              <w:jc w:val="both"/>
              <w:rPr>
                <w:rFonts w:cstheme="minorHAnsi"/>
              </w:rPr>
            </w:pPr>
            <w:r>
              <w:rPr>
                <w:rFonts w:cstheme="minorHAnsi"/>
              </w:rPr>
              <w:t>Poskytovateľ</w:t>
            </w:r>
            <w:r w:rsidRPr="00C068F8">
              <w:rPr>
                <w:rFonts w:cstheme="minorHAnsi"/>
              </w:rPr>
              <w:t xml:space="preserve"> overuje splnenie PPP prostredníctvom informácií </w:t>
            </w:r>
            <w:r w:rsidRPr="001C4ABE">
              <w:rPr>
                <w:rFonts w:cstheme="minorHAnsi"/>
              </w:rPr>
              <w:t xml:space="preserve">uvedených </w:t>
            </w:r>
            <w:r w:rsidR="008C019C" w:rsidRPr="001C4ABE">
              <w:rPr>
                <w:rFonts w:cstheme="minorHAnsi"/>
              </w:rPr>
              <w:t>v</w:t>
            </w:r>
            <w:r w:rsidR="001C4ABE" w:rsidRPr="001C4ABE">
              <w:rPr>
                <w:rFonts w:cstheme="minorHAnsi"/>
              </w:rPr>
              <w:t>/</w:t>
            </w:r>
            <w:r w:rsidR="001C4ABE">
              <w:rPr>
                <w:rFonts w:cstheme="minorHAnsi"/>
              </w:rPr>
              <w:t>vo</w:t>
            </w:r>
            <w:r w:rsidR="00C733AA" w:rsidRPr="001C4ABE">
              <w:rPr>
                <w:rFonts w:cstheme="minorHAnsi"/>
              </w:rPr>
              <w:t>.</w:t>
            </w:r>
          </w:p>
          <w:p w14:paraId="560E30E6" w14:textId="57378F27" w:rsidR="00422B6B" w:rsidRPr="00346892" w:rsidRDefault="00C42E97" w:rsidP="00D8619B">
            <w:pPr>
              <w:pStyle w:val="Odsekzoznamu"/>
              <w:numPr>
                <w:ilvl w:val="0"/>
                <w:numId w:val="46"/>
              </w:numPr>
              <w:tabs>
                <w:tab w:val="left" w:pos="1695"/>
              </w:tabs>
              <w:jc w:val="both"/>
              <w:rPr>
                <w:rFonts w:cstheme="minorHAnsi"/>
                <w:bCs/>
              </w:rPr>
            </w:pPr>
            <w:r w:rsidRPr="007B31F6">
              <w:rPr>
                <w:rFonts w:cstheme="minorHAnsi"/>
                <w:b/>
              </w:rPr>
              <w:t xml:space="preserve">Formulári  </w:t>
            </w:r>
            <w:proofErr w:type="spellStart"/>
            <w:r w:rsidRPr="007B31F6">
              <w:rPr>
                <w:rFonts w:cstheme="minorHAnsi"/>
                <w:b/>
              </w:rPr>
              <w:t>ŽoNFP</w:t>
            </w:r>
            <w:proofErr w:type="spellEnd"/>
            <w:r w:rsidRPr="00346892">
              <w:rPr>
                <w:rFonts w:cstheme="minorHAnsi"/>
              </w:rPr>
              <w:t xml:space="preserve">, časť  7. </w:t>
            </w:r>
            <w:r w:rsidRPr="00D8619B">
              <w:rPr>
                <w:rFonts w:cstheme="minorHAnsi"/>
                <w:i/>
              </w:rPr>
              <w:t xml:space="preserve">Popis projektu, časť </w:t>
            </w:r>
            <w:r w:rsidRPr="007B31F6">
              <w:rPr>
                <w:rFonts w:cstheme="minorHAnsi"/>
              </w:rPr>
              <w:t xml:space="preserve"> 9. </w:t>
            </w:r>
            <w:r w:rsidRPr="00D8619B">
              <w:rPr>
                <w:rFonts w:cstheme="minorHAnsi"/>
                <w:i/>
              </w:rPr>
              <w:t>Harmonogram realizácie aktivít, časť 10.1 Aktivity projektu a očakávané merateľné ukazovatele a časť 10.2 Prehľad merateľných ukazovateľov projektu</w:t>
            </w:r>
            <w:r w:rsidR="00422B6B">
              <w:rPr>
                <w:rFonts w:cstheme="minorHAnsi"/>
              </w:rPr>
              <w:t>;</w:t>
            </w:r>
            <w:r w:rsidRPr="00346892">
              <w:rPr>
                <w:rFonts w:cstheme="minorHAnsi"/>
              </w:rPr>
              <w:t xml:space="preserve"> </w:t>
            </w:r>
          </w:p>
          <w:p w14:paraId="2D2922AF" w14:textId="727A4ED2" w:rsidR="008C019C" w:rsidRPr="00413F7F" w:rsidRDefault="008C019C" w:rsidP="00D8619B">
            <w:pPr>
              <w:pStyle w:val="Odsekzoznamu"/>
              <w:numPr>
                <w:ilvl w:val="0"/>
                <w:numId w:val="46"/>
              </w:numPr>
              <w:tabs>
                <w:tab w:val="left" w:pos="1695"/>
              </w:tabs>
              <w:jc w:val="both"/>
              <w:rPr>
                <w:rFonts w:cstheme="minorHAnsi"/>
                <w:bCs/>
              </w:rPr>
            </w:pPr>
            <w:r>
              <w:rPr>
                <w:rFonts w:cstheme="minorHAnsi"/>
                <w:b/>
              </w:rPr>
              <w:t>P</w:t>
            </w:r>
            <w:r w:rsidR="00C42E97" w:rsidRPr="00346892">
              <w:rPr>
                <w:rFonts w:cstheme="minorHAnsi"/>
                <w:b/>
              </w:rPr>
              <w:t xml:space="preserve">rílohe č. </w:t>
            </w:r>
            <w:r w:rsidR="00422B6B" w:rsidRPr="00346892">
              <w:rPr>
                <w:rFonts w:cstheme="minorHAnsi"/>
                <w:b/>
              </w:rPr>
              <w:t>3</w:t>
            </w:r>
            <w:r w:rsidR="00C42E97" w:rsidRPr="00A7477B">
              <w:rPr>
                <w:rFonts w:cstheme="minorHAnsi"/>
                <w:b/>
              </w:rPr>
              <w:t xml:space="preserve"> </w:t>
            </w:r>
            <w:proofErr w:type="spellStart"/>
            <w:r w:rsidR="00C42E97" w:rsidRPr="00A7477B">
              <w:rPr>
                <w:rFonts w:cstheme="minorHAnsi"/>
                <w:b/>
              </w:rPr>
              <w:t>ŽoNFP</w:t>
            </w:r>
            <w:proofErr w:type="spellEnd"/>
            <w:r w:rsidR="00C42E97" w:rsidRPr="00A7477B">
              <w:rPr>
                <w:rFonts w:cstheme="minorHAnsi"/>
              </w:rPr>
              <w:t xml:space="preserve"> - </w:t>
            </w:r>
            <w:r w:rsidRPr="008C019C">
              <w:rPr>
                <w:rFonts w:cstheme="minorHAnsi"/>
                <w:b/>
              </w:rPr>
              <w:t xml:space="preserve">Súhrnné čestné vyhlásenie partnera žiadateľa </w:t>
            </w:r>
            <w:r w:rsidRPr="000F7901">
              <w:rPr>
                <w:rFonts w:cstheme="minorHAnsi"/>
                <w:bCs/>
              </w:rPr>
              <w:t>(ak relevantné)</w:t>
            </w:r>
            <w:r w:rsidR="00413F7F">
              <w:rPr>
                <w:rFonts w:cstheme="minorHAnsi"/>
                <w:bCs/>
              </w:rPr>
              <w:t>;</w:t>
            </w:r>
          </w:p>
          <w:p w14:paraId="445DE35D" w14:textId="50104700" w:rsidR="00422B6B" w:rsidRPr="007B31F6" w:rsidRDefault="008C019C" w:rsidP="00D8619B">
            <w:pPr>
              <w:pStyle w:val="Odsekzoznamu"/>
              <w:numPr>
                <w:ilvl w:val="0"/>
                <w:numId w:val="46"/>
              </w:numPr>
              <w:tabs>
                <w:tab w:val="left" w:pos="1695"/>
              </w:tabs>
              <w:jc w:val="both"/>
              <w:rPr>
                <w:rFonts w:cstheme="minorHAnsi"/>
                <w:bCs/>
              </w:rPr>
            </w:pPr>
            <w:r>
              <w:rPr>
                <w:rFonts w:cstheme="minorHAnsi"/>
                <w:b/>
              </w:rPr>
              <w:t>Príloh</w:t>
            </w:r>
            <w:r w:rsidR="00F41205">
              <w:rPr>
                <w:rFonts w:cstheme="minorHAnsi"/>
                <w:b/>
              </w:rPr>
              <w:t>e</w:t>
            </w:r>
            <w:r>
              <w:rPr>
                <w:rFonts w:cstheme="minorHAnsi"/>
                <w:b/>
              </w:rPr>
              <w:t xml:space="preserve"> č. </w:t>
            </w:r>
            <w:r w:rsidR="00CA2244">
              <w:rPr>
                <w:rFonts w:cstheme="minorHAnsi"/>
                <w:b/>
              </w:rPr>
              <w:t xml:space="preserve">6 </w:t>
            </w:r>
            <w:proofErr w:type="spellStart"/>
            <w:r>
              <w:rPr>
                <w:rFonts w:cstheme="minorHAnsi"/>
                <w:b/>
              </w:rPr>
              <w:t>ŽoNFP</w:t>
            </w:r>
            <w:proofErr w:type="spellEnd"/>
            <w:r>
              <w:rPr>
                <w:rFonts w:cstheme="minorHAnsi"/>
                <w:b/>
              </w:rPr>
              <w:t xml:space="preserve"> </w:t>
            </w:r>
            <w:r w:rsidRPr="00346892">
              <w:rPr>
                <w:rFonts w:cstheme="minorHAnsi"/>
                <w:b/>
              </w:rPr>
              <w:t xml:space="preserve">- </w:t>
            </w:r>
            <w:r w:rsidRPr="00D8619B">
              <w:rPr>
                <w:rFonts w:cstheme="minorHAnsi"/>
                <w:bCs/>
              </w:rPr>
              <w:t xml:space="preserve"> </w:t>
            </w:r>
            <w:r w:rsidR="00925150">
              <w:rPr>
                <w:rFonts w:cstheme="minorHAnsi"/>
                <w:b/>
                <w:bCs/>
              </w:rPr>
              <w:t>Rozpočet projektu</w:t>
            </w:r>
            <w:r w:rsidRPr="00D8619B">
              <w:rPr>
                <w:rFonts w:cstheme="minorHAnsi"/>
              </w:rPr>
              <w:t xml:space="preserve"> (podľa záväzného formulára)</w:t>
            </w:r>
            <w:r w:rsidR="00422B6B">
              <w:rPr>
                <w:rFonts w:cstheme="minorHAnsi"/>
              </w:rPr>
              <w:t>;</w:t>
            </w:r>
          </w:p>
          <w:p w14:paraId="621C1823" w14:textId="0F0EC234" w:rsidR="008C019C" w:rsidRDefault="008C019C" w:rsidP="00D8619B">
            <w:pPr>
              <w:pStyle w:val="Odsekzoznamu"/>
              <w:numPr>
                <w:ilvl w:val="0"/>
                <w:numId w:val="46"/>
              </w:numPr>
              <w:tabs>
                <w:tab w:val="left" w:pos="1695"/>
              </w:tabs>
              <w:jc w:val="both"/>
              <w:rPr>
                <w:rFonts w:cstheme="minorHAnsi"/>
                <w:bCs/>
              </w:rPr>
            </w:pPr>
            <w:r>
              <w:rPr>
                <w:rFonts w:cstheme="minorHAnsi"/>
                <w:b/>
              </w:rPr>
              <w:t>P</w:t>
            </w:r>
            <w:r w:rsidR="00422B6B">
              <w:rPr>
                <w:rFonts w:cstheme="minorHAnsi"/>
                <w:b/>
              </w:rPr>
              <w:t>rílohe č</w:t>
            </w:r>
            <w:r w:rsidR="00422B6B" w:rsidRPr="00D8619B">
              <w:rPr>
                <w:rFonts w:cstheme="minorHAnsi"/>
              </w:rPr>
              <w:t>.</w:t>
            </w:r>
            <w:r w:rsidR="00422B6B">
              <w:rPr>
                <w:rFonts w:cstheme="minorHAnsi"/>
              </w:rPr>
              <w:t xml:space="preserve"> </w:t>
            </w:r>
            <w:r w:rsidR="00005770">
              <w:rPr>
                <w:rFonts w:cstheme="minorHAnsi"/>
                <w:b/>
              </w:rPr>
              <w:t>5</w:t>
            </w:r>
            <w:r w:rsidR="00005770" w:rsidRPr="00D8619B">
              <w:rPr>
                <w:rFonts w:cstheme="minorHAnsi"/>
                <w:b/>
              </w:rPr>
              <w:t xml:space="preserve"> </w:t>
            </w:r>
            <w:proofErr w:type="spellStart"/>
            <w:r w:rsidR="00422B6B" w:rsidRPr="00D8619B">
              <w:rPr>
                <w:rFonts w:cstheme="minorHAnsi"/>
                <w:b/>
              </w:rPr>
              <w:t>ŽoNFP</w:t>
            </w:r>
            <w:proofErr w:type="spellEnd"/>
            <w:r w:rsidR="00422B6B">
              <w:rPr>
                <w:rFonts w:cstheme="minorHAnsi"/>
              </w:rPr>
              <w:t xml:space="preserve">  - </w:t>
            </w:r>
            <w:r w:rsidR="00422B6B" w:rsidRPr="00D8619B">
              <w:rPr>
                <w:rFonts w:cstheme="minorHAnsi"/>
                <w:b/>
                <w:bCs/>
              </w:rPr>
              <w:t>Uznesenie</w:t>
            </w:r>
            <w:r w:rsidR="002D4EAF" w:rsidRPr="00D8619B">
              <w:rPr>
                <w:rFonts w:cstheme="minorHAnsi"/>
                <w:b/>
                <w:bCs/>
              </w:rPr>
              <w:t xml:space="preserve"> (výpis z uznesenia) </w:t>
            </w:r>
            <w:r w:rsidR="00422B6B" w:rsidRPr="00D8619B">
              <w:rPr>
                <w:rFonts w:cstheme="minorHAnsi"/>
                <w:b/>
                <w:bCs/>
              </w:rPr>
              <w:t xml:space="preserve">obecného zastupiteľstva </w:t>
            </w:r>
            <w:r w:rsidR="006C5470">
              <w:rPr>
                <w:rFonts w:cstheme="minorHAnsi"/>
                <w:b/>
                <w:bCs/>
              </w:rPr>
              <w:t>dotknutej susediacej obce</w:t>
            </w:r>
            <w:r w:rsidR="00422B6B" w:rsidRPr="00422B6B">
              <w:rPr>
                <w:rFonts w:cstheme="minorHAnsi"/>
                <w:bCs/>
              </w:rPr>
              <w:t xml:space="preserve"> (ak relevantné)</w:t>
            </w:r>
            <w:r w:rsidR="00F41205">
              <w:rPr>
                <w:rFonts w:cstheme="minorHAnsi"/>
                <w:bCs/>
              </w:rPr>
              <w:t>;</w:t>
            </w:r>
          </w:p>
          <w:p w14:paraId="71C14A60" w14:textId="1D0C8CD0" w:rsidR="00E11F53" w:rsidRPr="008B4057" w:rsidRDefault="00F41205" w:rsidP="00D8619B">
            <w:pPr>
              <w:pStyle w:val="Odsekzoznamu"/>
              <w:numPr>
                <w:ilvl w:val="0"/>
                <w:numId w:val="46"/>
              </w:numPr>
              <w:tabs>
                <w:tab w:val="left" w:pos="1695"/>
              </w:tabs>
              <w:jc w:val="both"/>
              <w:rPr>
                <w:rFonts w:cstheme="minorHAnsi"/>
                <w:bCs/>
              </w:rPr>
            </w:pPr>
            <w:r>
              <w:rPr>
                <w:rFonts w:cstheme="minorHAnsi"/>
                <w:b/>
              </w:rPr>
              <w:t>Prílohe</w:t>
            </w:r>
            <w:r w:rsidR="008C019C">
              <w:rPr>
                <w:rFonts w:cstheme="minorHAnsi"/>
                <w:b/>
              </w:rPr>
              <w:t xml:space="preserve"> č</w:t>
            </w:r>
            <w:r w:rsidR="008C019C" w:rsidRPr="00D8619B">
              <w:rPr>
                <w:rFonts w:cstheme="minorHAnsi"/>
              </w:rPr>
              <w:t>.</w:t>
            </w:r>
            <w:r w:rsidR="008C019C">
              <w:rPr>
                <w:rFonts w:cstheme="minorHAnsi"/>
              </w:rPr>
              <w:t xml:space="preserve"> </w:t>
            </w:r>
            <w:r w:rsidR="00C85DA1" w:rsidRPr="00D8619B">
              <w:rPr>
                <w:rFonts w:cstheme="minorHAnsi"/>
                <w:b/>
              </w:rPr>
              <w:t xml:space="preserve">8 </w:t>
            </w:r>
            <w:proofErr w:type="spellStart"/>
            <w:r w:rsidR="008C019C" w:rsidRPr="00D8619B">
              <w:rPr>
                <w:rFonts w:cstheme="minorHAnsi"/>
                <w:b/>
              </w:rPr>
              <w:t>ŽoNFP</w:t>
            </w:r>
            <w:proofErr w:type="spellEnd"/>
            <w:r w:rsidR="008C019C">
              <w:rPr>
                <w:rFonts w:cstheme="minorHAnsi"/>
              </w:rPr>
              <w:t xml:space="preserve"> – </w:t>
            </w:r>
            <w:r w:rsidR="0004067C" w:rsidRPr="0004067C">
              <w:rPr>
                <w:rFonts w:cstheme="minorHAnsi"/>
                <w:b/>
              </w:rPr>
              <w:t>S</w:t>
            </w:r>
            <w:r w:rsidR="008C019C" w:rsidRPr="00D8619B">
              <w:rPr>
                <w:rFonts w:cstheme="minorHAnsi"/>
                <w:b/>
              </w:rPr>
              <w:t>ituačn</w:t>
            </w:r>
            <w:r w:rsidR="001C4ABE">
              <w:rPr>
                <w:rFonts w:cstheme="minorHAnsi"/>
                <w:b/>
              </w:rPr>
              <w:t>ý nákre</w:t>
            </w:r>
            <w:r w:rsidR="00506B69">
              <w:rPr>
                <w:rFonts w:cstheme="minorHAnsi"/>
                <w:b/>
              </w:rPr>
              <w:t>s</w:t>
            </w:r>
            <w:r>
              <w:rPr>
                <w:rFonts w:cstheme="minorHAnsi"/>
                <w:b/>
              </w:rPr>
              <w:t>;</w:t>
            </w:r>
          </w:p>
          <w:p w14:paraId="07DE581B" w14:textId="73C5EC29" w:rsidR="007479B5" w:rsidRPr="007479B5" w:rsidRDefault="007479B5" w:rsidP="00D8619B">
            <w:pPr>
              <w:pStyle w:val="Odsekzoznamu"/>
              <w:numPr>
                <w:ilvl w:val="0"/>
                <w:numId w:val="46"/>
              </w:numPr>
              <w:tabs>
                <w:tab w:val="left" w:pos="1695"/>
              </w:tabs>
              <w:jc w:val="both"/>
              <w:rPr>
                <w:rFonts w:cstheme="minorHAnsi"/>
                <w:bCs/>
              </w:rPr>
            </w:pPr>
            <w:r w:rsidRPr="007479B5">
              <w:rPr>
                <w:rFonts w:cstheme="minorHAnsi"/>
                <w:b/>
              </w:rPr>
              <w:t>P</w:t>
            </w:r>
            <w:r>
              <w:rPr>
                <w:rFonts w:cstheme="minorHAnsi"/>
                <w:b/>
              </w:rPr>
              <w:t>rílohe</w:t>
            </w:r>
            <w:r w:rsidRPr="007479B5">
              <w:rPr>
                <w:rFonts w:cstheme="minorHAnsi"/>
                <w:b/>
              </w:rPr>
              <w:t xml:space="preserve"> č. </w:t>
            </w:r>
            <w:r w:rsidR="006C5470">
              <w:rPr>
                <w:rFonts w:cstheme="minorHAnsi"/>
                <w:b/>
              </w:rPr>
              <w:t>2</w:t>
            </w:r>
            <w:r w:rsidR="006C5470" w:rsidRPr="007479B5">
              <w:rPr>
                <w:rFonts w:cstheme="minorHAnsi"/>
                <w:b/>
              </w:rPr>
              <w:t xml:space="preserve"> </w:t>
            </w:r>
            <w:proofErr w:type="spellStart"/>
            <w:r w:rsidRPr="007479B5">
              <w:rPr>
                <w:rFonts w:cstheme="minorHAnsi"/>
                <w:b/>
              </w:rPr>
              <w:t>ŽoNFP</w:t>
            </w:r>
            <w:proofErr w:type="spellEnd"/>
            <w:r w:rsidRPr="007479B5">
              <w:rPr>
                <w:rFonts w:cstheme="minorHAnsi"/>
                <w:b/>
              </w:rPr>
              <w:t xml:space="preserve"> – Uznesenie (výpis z uznesenia) obecného zastupiteľstva žiadateľa</w:t>
            </w:r>
            <w:r>
              <w:rPr>
                <w:rFonts w:cstheme="minorHAnsi"/>
                <w:b/>
              </w:rPr>
              <w:t xml:space="preserve"> </w:t>
            </w:r>
            <w:r w:rsidRPr="008B4057">
              <w:rPr>
                <w:rFonts w:cstheme="minorHAnsi"/>
              </w:rPr>
              <w:t>(ak relevantné)</w:t>
            </w:r>
            <w:r>
              <w:rPr>
                <w:rFonts w:cstheme="minorHAnsi"/>
              </w:rPr>
              <w:t>;</w:t>
            </w:r>
          </w:p>
          <w:p w14:paraId="2EEFA29E" w14:textId="02992875" w:rsidR="00C42E97" w:rsidRPr="007B31F6" w:rsidRDefault="00E11F53" w:rsidP="00D8619B">
            <w:pPr>
              <w:pStyle w:val="Odsekzoznamu"/>
              <w:numPr>
                <w:ilvl w:val="0"/>
                <w:numId w:val="46"/>
              </w:numPr>
              <w:tabs>
                <w:tab w:val="left" w:pos="1695"/>
              </w:tabs>
              <w:jc w:val="both"/>
              <w:rPr>
                <w:rFonts w:cstheme="minorHAnsi"/>
                <w:bCs/>
              </w:rPr>
            </w:pPr>
            <w:r>
              <w:rPr>
                <w:rFonts w:cstheme="minorHAnsi"/>
                <w:b/>
              </w:rPr>
              <w:t>ITMS</w:t>
            </w:r>
          </w:p>
          <w:p w14:paraId="01CCC4E3" w14:textId="60312454" w:rsidR="00C42E97" w:rsidRPr="009C1EC5" w:rsidRDefault="002B048C" w:rsidP="00C42E97">
            <w:pPr>
              <w:shd w:val="clear" w:color="auto" w:fill="E2EFD9" w:themeFill="accent6" w:themeFillTint="33"/>
              <w:tabs>
                <w:tab w:val="left" w:pos="1695"/>
              </w:tabs>
              <w:rPr>
                <w:b/>
                <w:bCs/>
                <w:u w:val="single"/>
              </w:rPr>
            </w:pPr>
            <w:r>
              <w:rPr>
                <w:b/>
                <w:bCs/>
                <w:u w:val="single"/>
              </w:rPr>
              <w:t>O</w:t>
            </w:r>
            <w:r w:rsidR="00C42E97" w:rsidRPr="009C1EC5">
              <w:rPr>
                <w:b/>
                <w:bCs/>
                <w:u w:val="single"/>
              </w:rPr>
              <w:t>vereni</w:t>
            </w:r>
            <w:r>
              <w:rPr>
                <w:b/>
                <w:bCs/>
                <w:u w:val="single"/>
              </w:rPr>
              <w:t>e</w:t>
            </w:r>
            <w:r w:rsidR="00C42E97">
              <w:rPr>
                <w:b/>
                <w:bCs/>
                <w:u w:val="single"/>
              </w:rPr>
              <w:t xml:space="preserve"> PPP</w:t>
            </w:r>
            <w:r w:rsidR="005F071B">
              <w:rPr>
                <w:b/>
                <w:bCs/>
                <w:u w:val="single"/>
              </w:rPr>
              <w:t>/</w:t>
            </w:r>
            <w:r w:rsidR="005F071B" w:rsidRPr="005F071B">
              <w:rPr>
                <w:b/>
                <w:bCs/>
                <w:u w:val="single"/>
              </w:rPr>
              <w:t>ukončenie uplatniteľnosti PPP</w:t>
            </w:r>
          </w:p>
          <w:p w14:paraId="49F3A774" w14:textId="597B92FD" w:rsidR="00C42E97" w:rsidRPr="00D974B3" w:rsidRDefault="007F28F8" w:rsidP="00F06ED4">
            <w:pPr>
              <w:tabs>
                <w:tab w:val="left" w:pos="1695"/>
              </w:tabs>
              <w:spacing w:line="276" w:lineRule="auto"/>
              <w:jc w:val="both"/>
            </w:pPr>
            <w:r>
              <w:t>PPP sa o</w:t>
            </w:r>
            <w:r w:rsidRPr="002D4343">
              <w:t>veruje v konaní o</w:t>
            </w:r>
            <w:r>
              <w:t> </w:t>
            </w:r>
            <w:r w:rsidRPr="002D4343">
              <w:t>žiadosti</w:t>
            </w:r>
            <w:r>
              <w:t xml:space="preserve"> </w:t>
            </w:r>
            <w:r w:rsidRPr="00900C27">
              <w:t>a je potrebné ju plniť až do skončenia doby udržateľnosti projektu v zmysle čl. 65 NSU, ak sa udržateľnosť na projekt nevzťahuje, do skončenia trvania Zmluvy o poskytnutí NFP</w:t>
            </w:r>
            <w:r>
              <w:t>.</w:t>
            </w:r>
          </w:p>
        </w:tc>
      </w:tr>
      <w:tr w:rsidR="00C42E97" w14:paraId="6BFB174F" w14:textId="77777777" w:rsidTr="00D8619B">
        <w:trPr>
          <w:trHeight w:val="976"/>
          <w:jc w:val="center"/>
        </w:trPr>
        <w:tc>
          <w:tcPr>
            <w:tcW w:w="2830" w:type="dxa"/>
            <w:shd w:val="clear" w:color="auto" w:fill="E2EFD9" w:themeFill="accent6" w:themeFillTint="33"/>
          </w:tcPr>
          <w:p w14:paraId="0254D09B" w14:textId="02EC1712" w:rsidR="00C42E97" w:rsidRPr="00581B1E" w:rsidRDefault="00C42E97" w:rsidP="00C42E97">
            <w:pPr>
              <w:rPr>
                <w:rFonts w:ascii="Times New Roman" w:hAnsi="Times New Roman" w:cs="Times New Roman"/>
                <w:b/>
              </w:rPr>
            </w:pPr>
            <w:r>
              <w:rPr>
                <w:b/>
              </w:rPr>
              <w:lastRenderedPageBreak/>
              <w:t xml:space="preserve">7. </w:t>
            </w:r>
            <w:r w:rsidRPr="00330A4F">
              <w:rPr>
                <w:b/>
              </w:rPr>
              <w:t>Podmienka oprávnenosti miesta realizácie projektu</w:t>
            </w:r>
          </w:p>
        </w:tc>
        <w:tc>
          <w:tcPr>
            <w:tcW w:w="6946" w:type="dxa"/>
          </w:tcPr>
          <w:p w14:paraId="30E65564" w14:textId="017F544B" w:rsidR="00C42E97" w:rsidRDefault="00C42E97" w:rsidP="00C42E97">
            <w:pPr>
              <w:tabs>
                <w:tab w:val="left" w:pos="1695"/>
              </w:tabs>
              <w:jc w:val="both"/>
            </w:pPr>
            <w:r>
              <w:t>Žiadateľ</w:t>
            </w:r>
            <w:r w:rsidR="00DD668E">
              <w:t>/partner</w:t>
            </w:r>
            <w:r>
              <w:t xml:space="preserve"> je povinný realizovať projekt na oprávnenom území.</w:t>
            </w:r>
          </w:p>
          <w:p w14:paraId="2EB3C6DC" w14:textId="2CA5CDF2" w:rsidR="00C42E97" w:rsidRPr="006966EC" w:rsidRDefault="00C42E97" w:rsidP="00C42E97">
            <w:pPr>
              <w:tabs>
                <w:tab w:val="left" w:pos="1695"/>
              </w:tabs>
              <w:jc w:val="both"/>
              <w:rPr>
                <w:rFonts w:cstheme="minorHAnsi"/>
                <w:b/>
                <w:bCs/>
              </w:rPr>
            </w:pPr>
            <w:r w:rsidRPr="00C068F8">
              <w:rPr>
                <w:rFonts w:cstheme="minorHAnsi"/>
              </w:rPr>
              <w:t xml:space="preserve">Pre túto výzvu </w:t>
            </w:r>
            <w:r>
              <w:rPr>
                <w:rFonts w:cstheme="minorHAnsi"/>
              </w:rPr>
              <w:t xml:space="preserve">je oprávneným miestom realizácie projektu </w:t>
            </w:r>
            <w:r w:rsidRPr="006966EC">
              <w:rPr>
                <w:rFonts w:cstheme="minorHAnsi"/>
                <w:b/>
                <w:bCs/>
              </w:rPr>
              <w:t>celé územie Slovenskej republiky.</w:t>
            </w:r>
          </w:p>
          <w:p w14:paraId="48EEA82B" w14:textId="07107063" w:rsidR="00C42E97" w:rsidRDefault="00C42E97" w:rsidP="00C42E97">
            <w:pPr>
              <w:tabs>
                <w:tab w:val="left" w:pos="1695"/>
              </w:tabs>
              <w:rPr>
                <w:rFonts w:cstheme="minorHAnsi"/>
              </w:rPr>
            </w:pPr>
            <w:r w:rsidRPr="00C068F8">
              <w:rPr>
                <w:rFonts w:cstheme="minorHAnsi"/>
              </w:rPr>
              <w:t xml:space="preserve">NUTS II </w:t>
            </w:r>
            <w:r>
              <w:rPr>
                <w:rFonts w:cstheme="minorHAnsi"/>
              </w:rPr>
              <w:t>– Bratislavský samosprávny kraj</w:t>
            </w:r>
          </w:p>
          <w:p w14:paraId="41E0C35C" w14:textId="6FDA8AD6" w:rsidR="00C42E97" w:rsidRPr="00C068F8" w:rsidRDefault="00C42E97" w:rsidP="00C42E97">
            <w:pPr>
              <w:tabs>
                <w:tab w:val="left" w:pos="1695"/>
              </w:tabs>
              <w:rPr>
                <w:rFonts w:cstheme="minorHAnsi"/>
              </w:rPr>
            </w:pPr>
            <w:r w:rsidRPr="00C068F8">
              <w:rPr>
                <w:rFonts w:cstheme="minorHAnsi"/>
              </w:rPr>
              <w:t xml:space="preserve">NUTS II – Západné Slovensko (Trnavský, Nitriansky a Trenčiansky </w:t>
            </w:r>
            <w:r>
              <w:rPr>
                <w:rFonts w:cstheme="minorHAnsi"/>
              </w:rPr>
              <w:t xml:space="preserve">samosprávny </w:t>
            </w:r>
            <w:r w:rsidRPr="00C068F8">
              <w:rPr>
                <w:rFonts w:cstheme="minorHAnsi"/>
              </w:rPr>
              <w:t>kraj),</w:t>
            </w:r>
          </w:p>
          <w:p w14:paraId="66B3674D" w14:textId="2E0D3059" w:rsidR="00C42E97" w:rsidRPr="00C068F8" w:rsidRDefault="00C42E97" w:rsidP="00C42E97">
            <w:pPr>
              <w:tabs>
                <w:tab w:val="left" w:pos="1695"/>
              </w:tabs>
              <w:rPr>
                <w:rFonts w:cstheme="minorHAnsi"/>
              </w:rPr>
            </w:pPr>
            <w:r w:rsidRPr="00C068F8">
              <w:rPr>
                <w:rFonts w:cstheme="minorHAnsi"/>
              </w:rPr>
              <w:t xml:space="preserve">NUTS II – Stredné Slovensko (Žilinský a Banskobystrický </w:t>
            </w:r>
            <w:r>
              <w:rPr>
                <w:rFonts w:cstheme="minorHAnsi"/>
              </w:rPr>
              <w:t xml:space="preserve">samosprávny </w:t>
            </w:r>
            <w:r w:rsidRPr="00C068F8">
              <w:rPr>
                <w:rFonts w:cstheme="minorHAnsi"/>
              </w:rPr>
              <w:t>kraj),</w:t>
            </w:r>
          </w:p>
          <w:p w14:paraId="0B8EEEBC" w14:textId="37F9B36E" w:rsidR="00C42E97" w:rsidRDefault="00C42E97" w:rsidP="00C42E97">
            <w:pPr>
              <w:tabs>
                <w:tab w:val="left" w:pos="1695"/>
              </w:tabs>
              <w:rPr>
                <w:rFonts w:cstheme="minorHAnsi"/>
              </w:rPr>
            </w:pPr>
            <w:r w:rsidRPr="00C068F8">
              <w:rPr>
                <w:rFonts w:cstheme="minorHAnsi"/>
              </w:rPr>
              <w:t xml:space="preserve">NUTS II – Východné Slovensko (Prešovský a Košický </w:t>
            </w:r>
            <w:r>
              <w:rPr>
                <w:rFonts w:cstheme="minorHAnsi"/>
              </w:rPr>
              <w:t xml:space="preserve">samosprávny </w:t>
            </w:r>
            <w:r w:rsidRPr="00C068F8">
              <w:rPr>
                <w:rFonts w:cstheme="minorHAnsi"/>
              </w:rPr>
              <w:t>kraj).</w:t>
            </w:r>
          </w:p>
          <w:p w14:paraId="3CB8DCC4" w14:textId="7DD35152" w:rsidR="00C42E97" w:rsidRPr="00C068F8" w:rsidRDefault="00C42E97" w:rsidP="00C42E97">
            <w:pPr>
              <w:shd w:val="clear" w:color="auto" w:fill="E2EFD9" w:themeFill="accent6" w:themeFillTint="33"/>
              <w:tabs>
                <w:tab w:val="left" w:pos="1695"/>
              </w:tabs>
              <w:jc w:val="both"/>
              <w:rPr>
                <w:rFonts w:cstheme="minorHAnsi"/>
                <w:b/>
                <w:u w:val="single"/>
              </w:rPr>
            </w:pPr>
            <w:r w:rsidRPr="00C068F8">
              <w:rPr>
                <w:rFonts w:cstheme="minorHAnsi"/>
                <w:b/>
                <w:u w:val="single"/>
              </w:rPr>
              <w:t xml:space="preserve">Forma preukázania </w:t>
            </w:r>
            <w:r w:rsidR="00C94470">
              <w:rPr>
                <w:rFonts w:cstheme="minorHAnsi"/>
                <w:b/>
                <w:u w:val="single"/>
              </w:rPr>
              <w:t xml:space="preserve">splnenia </w:t>
            </w:r>
            <w:r>
              <w:rPr>
                <w:rFonts w:cstheme="minorHAnsi"/>
                <w:b/>
                <w:u w:val="single"/>
              </w:rPr>
              <w:t xml:space="preserve">PPP </w:t>
            </w:r>
            <w:r w:rsidRPr="00C068F8">
              <w:rPr>
                <w:rFonts w:cstheme="minorHAnsi"/>
                <w:b/>
                <w:u w:val="single"/>
              </w:rPr>
              <w:t>zo strany žiadateľa</w:t>
            </w:r>
          </w:p>
          <w:p w14:paraId="1AFA2A4A" w14:textId="0571AF7D" w:rsidR="00C42E97" w:rsidRPr="00C068F8" w:rsidRDefault="00C42E97" w:rsidP="00C42E97">
            <w:pPr>
              <w:tabs>
                <w:tab w:val="left" w:pos="1695"/>
              </w:tabs>
              <w:jc w:val="both"/>
              <w:rPr>
                <w:rFonts w:cstheme="minorHAnsi"/>
                <w:bCs/>
              </w:rPr>
            </w:pPr>
            <w:r w:rsidRPr="00C068F8">
              <w:rPr>
                <w:rFonts w:cstheme="minorHAnsi"/>
                <w:bCs/>
              </w:rPr>
              <w:t xml:space="preserve">Žiadateľ za účelom posúdenia splnenia tejto PPP predkladá </w:t>
            </w:r>
            <w:r>
              <w:rPr>
                <w:rFonts w:cstheme="minorHAnsi"/>
                <w:b/>
                <w:bCs/>
              </w:rPr>
              <w:t>F</w:t>
            </w:r>
            <w:r w:rsidRPr="00B82A4B">
              <w:rPr>
                <w:rFonts w:cstheme="minorHAnsi"/>
                <w:b/>
                <w:bCs/>
              </w:rPr>
              <w:t xml:space="preserve">ormulár </w:t>
            </w:r>
            <w:proofErr w:type="spellStart"/>
            <w:r w:rsidRPr="00B82A4B">
              <w:rPr>
                <w:rFonts w:cstheme="minorHAnsi"/>
                <w:b/>
                <w:bCs/>
              </w:rPr>
              <w:t>ŽoNFP</w:t>
            </w:r>
            <w:proofErr w:type="spellEnd"/>
            <w:r w:rsidRPr="00C068F8">
              <w:rPr>
                <w:rFonts w:cstheme="minorHAnsi"/>
                <w:bCs/>
              </w:rPr>
              <w:t xml:space="preserve">, v rámci ktorého uvedie informácie v častiach </w:t>
            </w:r>
            <w:r w:rsidRPr="00C068F8">
              <w:rPr>
                <w:rFonts w:cstheme="minorHAnsi"/>
              </w:rPr>
              <w:t xml:space="preserve">6. </w:t>
            </w:r>
            <w:r w:rsidRPr="00B82A4B">
              <w:rPr>
                <w:rFonts w:cstheme="minorHAnsi"/>
                <w:i/>
              </w:rPr>
              <w:t>Miesto realizácie projektu</w:t>
            </w:r>
            <w:r w:rsidRPr="00C068F8">
              <w:rPr>
                <w:rFonts w:cstheme="minorHAnsi"/>
                <w:bCs/>
              </w:rPr>
              <w:t>.</w:t>
            </w:r>
          </w:p>
          <w:p w14:paraId="0A351F9E" w14:textId="59C023D0" w:rsidR="00C42E97" w:rsidRPr="00C068F8" w:rsidRDefault="00C42E97" w:rsidP="00C42E97">
            <w:pPr>
              <w:shd w:val="clear" w:color="auto" w:fill="E2EFD9" w:themeFill="accent6" w:themeFillTint="33"/>
              <w:tabs>
                <w:tab w:val="left" w:pos="1695"/>
              </w:tabs>
              <w:jc w:val="both"/>
              <w:rPr>
                <w:rFonts w:cstheme="minorHAnsi"/>
                <w:b/>
                <w:u w:val="single"/>
              </w:rPr>
            </w:pPr>
            <w:r w:rsidRPr="00C068F8">
              <w:rPr>
                <w:rFonts w:cstheme="minorHAnsi"/>
                <w:b/>
                <w:u w:val="single"/>
              </w:rPr>
              <w:t>Spôsob overenia</w:t>
            </w:r>
            <w:r w:rsidR="005F071B">
              <w:rPr>
                <w:rFonts w:cstheme="minorHAnsi"/>
                <w:b/>
                <w:u w:val="single"/>
              </w:rPr>
              <w:t xml:space="preserve"> splnenia</w:t>
            </w:r>
            <w:r>
              <w:rPr>
                <w:rFonts w:cstheme="minorHAnsi"/>
                <w:b/>
                <w:u w:val="single"/>
              </w:rPr>
              <w:t xml:space="preserve"> PPP zo strany poskytovateľa</w:t>
            </w:r>
          </w:p>
          <w:p w14:paraId="330AB5DC" w14:textId="1F484905" w:rsidR="00C42E97" w:rsidRPr="00C068F8" w:rsidRDefault="00C42E97" w:rsidP="00C42E97">
            <w:pPr>
              <w:tabs>
                <w:tab w:val="left" w:pos="1695"/>
              </w:tabs>
              <w:jc w:val="both"/>
              <w:rPr>
                <w:rFonts w:cstheme="minorHAnsi"/>
              </w:rPr>
            </w:pPr>
            <w:r>
              <w:rPr>
                <w:rFonts w:cstheme="minorHAnsi"/>
              </w:rPr>
              <w:t>Poskytovateľ</w:t>
            </w:r>
            <w:r w:rsidRPr="00C068F8">
              <w:rPr>
                <w:rFonts w:cstheme="minorHAnsi"/>
              </w:rPr>
              <w:t xml:space="preserve"> overuje splnenie PPP prostredníctvom informácií uvedených vo </w:t>
            </w:r>
            <w:r w:rsidRPr="00B82A4B">
              <w:rPr>
                <w:rFonts w:cstheme="minorHAnsi"/>
                <w:b/>
              </w:rPr>
              <w:t xml:space="preserve">Formulári  </w:t>
            </w:r>
            <w:proofErr w:type="spellStart"/>
            <w:r w:rsidRPr="00B82A4B">
              <w:rPr>
                <w:rFonts w:cstheme="minorHAnsi"/>
                <w:b/>
              </w:rPr>
              <w:t>ŽoNFP</w:t>
            </w:r>
            <w:proofErr w:type="spellEnd"/>
            <w:r w:rsidRPr="00C068F8">
              <w:rPr>
                <w:rFonts w:cstheme="minorHAnsi"/>
              </w:rPr>
              <w:t xml:space="preserve">, časť  6. </w:t>
            </w:r>
            <w:r w:rsidRPr="00B82A4B">
              <w:rPr>
                <w:rFonts w:cstheme="minorHAnsi"/>
                <w:i/>
              </w:rPr>
              <w:t>Miesto realizácie projektu</w:t>
            </w:r>
            <w:r w:rsidRPr="00C068F8">
              <w:rPr>
                <w:rFonts w:cstheme="minorHAnsi"/>
                <w:bCs/>
              </w:rPr>
              <w:t>.</w:t>
            </w:r>
          </w:p>
          <w:p w14:paraId="3CEF7B02" w14:textId="747B00F5" w:rsidR="00C42E97" w:rsidRPr="00C068F8" w:rsidRDefault="002B048C" w:rsidP="00C42E97">
            <w:pPr>
              <w:shd w:val="clear" w:color="auto" w:fill="E2EFD9" w:themeFill="accent6" w:themeFillTint="33"/>
              <w:tabs>
                <w:tab w:val="left" w:pos="1695"/>
              </w:tabs>
              <w:rPr>
                <w:rFonts w:cstheme="minorHAnsi"/>
                <w:b/>
                <w:bCs/>
                <w:u w:val="single"/>
              </w:rPr>
            </w:pPr>
            <w:r>
              <w:rPr>
                <w:rFonts w:cstheme="minorHAnsi"/>
                <w:b/>
                <w:bCs/>
                <w:u w:val="single"/>
              </w:rPr>
              <w:t>O</w:t>
            </w:r>
            <w:r w:rsidR="00C42E97" w:rsidRPr="00C068F8">
              <w:rPr>
                <w:rFonts w:cstheme="minorHAnsi"/>
                <w:b/>
                <w:bCs/>
                <w:u w:val="single"/>
              </w:rPr>
              <w:t>vereni</w:t>
            </w:r>
            <w:r>
              <w:rPr>
                <w:rFonts w:cstheme="minorHAnsi"/>
                <w:b/>
                <w:bCs/>
                <w:u w:val="single"/>
              </w:rPr>
              <w:t>e</w:t>
            </w:r>
            <w:r w:rsidR="00C42E97">
              <w:rPr>
                <w:rFonts w:cstheme="minorHAnsi"/>
                <w:b/>
                <w:bCs/>
                <w:u w:val="single"/>
              </w:rPr>
              <w:t xml:space="preserve"> PPP</w:t>
            </w:r>
            <w:r w:rsidR="005F071B">
              <w:rPr>
                <w:rFonts w:cstheme="minorHAnsi"/>
                <w:b/>
                <w:bCs/>
                <w:u w:val="single"/>
              </w:rPr>
              <w:t>/</w:t>
            </w:r>
            <w:r w:rsidR="005F071B" w:rsidRPr="005F071B">
              <w:rPr>
                <w:rFonts w:cstheme="minorHAnsi"/>
                <w:b/>
                <w:bCs/>
                <w:u w:val="single"/>
              </w:rPr>
              <w:t>ukončenie uplatniteľnosti PPP</w:t>
            </w:r>
          </w:p>
          <w:p w14:paraId="0AD36CA1" w14:textId="3B71C041" w:rsidR="00C42E97" w:rsidRDefault="007F28F8" w:rsidP="00C42E97">
            <w:pPr>
              <w:tabs>
                <w:tab w:val="left" w:pos="1695"/>
              </w:tabs>
              <w:jc w:val="both"/>
            </w:pPr>
            <w:r>
              <w:lastRenderedPageBreak/>
              <w:t>PPP sa o</w:t>
            </w:r>
            <w:r w:rsidRPr="002D4343">
              <w:t>veruje v konaní o</w:t>
            </w:r>
            <w:r>
              <w:t> </w:t>
            </w:r>
            <w:r w:rsidRPr="002D4343">
              <w:t>žiadosti</w:t>
            </w:r>
            <w:r>
              <w:t xml:space="preserve"> </w:t>
            </w:r>
            <w:r w:rsidRPr="00900C27">
              <w:t>a je potrebné ju plniť až do skončenia doby udržateľnosti projektu v zmysle čl. 65 NSU, ak sa udržateľnosť na projekt nevzťahuje, do skončenia trvania Zmluvy o poskytnutí NFP</w:t>
            </w:r>
            <w:r>
              <w:t>.</w:t>
            </w:r>
          </w:p>
        </w:tc>
      </w:tr>
      <w:tr w:rsidR="00C42E97" w14:paraId="18DA6CC7" w14:textId="77777777" w:rsidTr="001A3236">
        <w:trPr>
          <w:jc w:val="center"/>
        </w:trPr>
        <w:tc>
          <w:tcPr>
            <w:tcW w:w="2830" w:type="dxa"/>
            <w:shd w:val="clear" w:color="auto" w:fill="E2EFD9" w:themeFill="accent6" w:themeFillTint="33"/>
          </w:tcPr>
          <w:p w14:paraId="0B7B046D" w14:textId="2F7A7236" w:rsidR="00C42E97" w:rsidRPr="00581B1E" w:rsidDel="008030C1" w:rsidRDefault="003713EF" w:rsidP="00C42E97">
            <w:pPr>
              <w:rPr>
                <w:b/>
              </w:rPr>
            </w:pPr>
            <w:r>
              <w:rPr>
                <w:rFonts w:cstheme="minorHAnsi"/>
                <w:b/>
              </w:rPr>
              <w:lastRenderedPageBreak/>
              <w:t>8</w:t>
            </w:r>
            <w:r w:rsidR="00C42E97" w:rsidRPr="00FC6F82">
              <w:rPr>
                <w:rFonts w:cstheme="minorHAnsi"/>
                <w:b/>
              </w:rPr>
              <w:t xml:space="preserve">. Súlad projektu s princípmi </w:t>
            </w:r>
            <w:proofErr w:type="spellStart"/>
            <w:r w:rsidR="00C42E97" w:rsidRPr="00FC6F82">
              <w:rPr>
                <w:rFonts w:cstheme="minorHAnsi"/>
                <w:b/>
              </w:rPr>
              <w:t>desegregácie</w:t>
            </w:r>
            <w:proofErr w:type="spellEnd"/>
            <w:r w:rsidR="00C42E97" w:rsidRPr="00FC6F82">
              <w:rPr>
                <w:rFonts w:cstheme="minorHAnsi"/>
                <w:b/>
              </w:rPr>
              <w:t xml:space="preserve">, </w:t>
            </w:r>
            <w:proofErr w:type="spellStart"/>
            <w:r w:rsidR="00C42E97" w:rsidRPr="00FC6F82">
              <w:rPr>
                <w:rFonts w:cstheme="minorHAnsi"/>
                <w:b/>
              </w:rPr>
              <w:t>degetoizácie</w:t>
            </w:r>
            <w:proofErr w:type="spellEnd"/>
            <w:r w:rsidR="00C42E97" w:rsidRPr="00FC6F82">
              <w:rPr>
                <w:rFonts w:cstheme="minorHAnsi"/>
                <w:b/>
              </w:rPr>
              <w:t xml:space="preserve"> a </w:t>
            </w:r>
            <w:proofErr w:type="spellStart"/>
            <w:r w:rsidR="00C42E97" w:rsidRPr="00FC6F82">
              <w:rPr>
                <w:rFonts w:cstheme="minorHAnsi"/>
                <w:b/>
              </w:rPr>
              <w:t>destigmatizácie</w:t>
            </w:r>
            <w:proofErr w:type="spellEnd"/>
          </w:p>
        </w:tc>
        <w:tc>
          <w:tcPr>
            <w:tcW w:w="6946" w:type="dxa"/>
          </w:tcPr>
          <w:p w14:paraId="1C4F5C46" w14:textId="3FF6F391" w:rsidR="00C42E97" w:rsidRPr="00C068F8" w:rsidRDefault="00C42E97" w:rsidP="00C42E97">
            <w:pPr>
              <w:tabs>
                <w:tab w:val="left" w:pos="1695"/>
              </w:tabs>
              <w:jc w:val="both"/>
              <w:rPr>
                <w:rFonts w:cstheme="minorHAnsi"/>
              </w:rPr>
            </w:pPr>
            <w:r w:rsidRPr="00C068F8">
              <w:rPr>
                <w:rFonts w:cstheme="minorHAnsi"/>
              </w:rPr>
              <w:t xml:space="preserve">Projekt musí byť v súlade </w:t>
            </w:r>
            <w:r w:rsidR="001A172C">
              <w:rPr>
                <w:rFonts w:cstheme="minorHAnsi"/>
              </w:rPr>
              <w:t>s</w:t>
            </w:r>
            <w:r w:rsidR="001A172C" w:rsidRPr="00C068F8">
              <w:rPr>
                <w:rFonts w:cstheme="minorHAnsi"/>
              </w:rPr>
              <w:t> </w:t>
            </w:r>
            <w:r w:rsidRPr="00C068F8">
              <w:rPr>
                <w:rFonts w:cstheme="minorHAnsi"/>
              </w:rPr>
              <w:t xml:space="preserve">princípmi </w:t>
            </w:r>
            <w:proofErr w:type="spellStart"/>
            <w:r w:rsidRPr="00C068F8">
              <w:rPr>
                <w:rFonts w:cstheme="minorHAnsi"/>
              </w:rPr>
              <w:t>desegregácie</w:t>
            </w:r>
            <w:proofErr w:type="spellEnd"/>
            <w:r w:rsidRPr="00C068F8">
              <w:rPr>
                <w:rFonts w:cstheme="minorHAnsi"/>
              </w:rPr>
              <w:t xml:space="preserve">, </w:t>
            </w:r>
            <w:proofErr w:type="spellStart"/>
            <w:r w:rsidRPr="00C068F8">
              <w:rPr>
                <w:rFonts w:cstheme="minorHAnsi"/>
              </w:rPr>
              <w:t>degetoizácie</w:t>
            </w:r>
            <w:proofErr w:type="spellEnd"/>
            <w:r w:rsidRPr="00C068F8">
              <w:rPr>
                <w:rFonts w:cstheme="minorHAnsi"/>
              </w:rPr>
              <w:t xml:space="preserve"> a </w:t>
            </w:r>
            <w:proofErr w:type="spellStart"/>
            <w:r w:rsidRPr="00C068F8">
              <w:rPr>
                <w:rFonts w:cstheme="minorHAnsi"/>
              </w:rPr>
              <w:t>destigmatizácie</w:t>
            </w:r>
            <w:proofErr w:type="spellEnd"/>
            <w:r w:rsidRPr="00C068F8">
              <w:rPr>
                <w:rFonts w:cstheme="minorHAnsi"/>
              </w:rPr>
              <w:t xml:space="preserve">. </w:t>
            </w:r>
          </w:p>
          <w:p w14:paraId="2B93A466" w14:textId="083D7ECE" w:rsidR="00C42E97" w:rsidRDefault="00C42E97" w:rsidP="00C42E97">
            <w:pPr>
              <w:tabs>
                <w:tab w:val="left" w:pos="1695"/>
              </w:tabs>
              <w:jc w:val="both"/>
              <w:rPr>
                <w:rFonts w:cstheme="minorHAnsi"/>
                <w:b/>
              </w:rPr>
            </w:pPr>
            <w:r w:rsidRPr="00C068F8">
              <w:rPr>
                <w:rFonts w:cstheme="minorHAnsi"/>
              </w:rPr>
              <w:t>Definícia princípov</w:t>
            </w:r>
            <w:r w:rsidR="007B31F6">
              <w:rPr>
                <w:rFonts w:cstheme="minorHAnsi"/>
              </w:rPr>
              <w:t>,</w:t>
            </w:r>
            <w:r w:rsidRPr="00C068F8">
              <w:rPr>
                <w:rFonts w:cstheme="minorHAnsi"/>
              </w:rPr>
              <w:t xml:space="preserve"> ako aj podmienky, ktoré musí projekt spĺňať, aby bol v súlade s princípmi </w:t>
            </w:r>
            <w:proofErr w:type="spellStart"/>
            <w:r w:rsidRPr="00C068F8">
              <w:rPr>
                <w:rFonts w:cstheme="minorHAnsi"/>
              </w:rPr>
              <w:t>desegregácie</w:t>
            </w:r>
            <w:proofErr w:type="spellEnd"/>
            <w:r w:rsidRPr="00C068F8">
              <w:rPr>
                <w:rFonts w:cstheme="minorHAnsi"/>
              </w:rPr>
              <w:t xml:space="preserve">, </w:t>
            </w:r>
            <w:proofErr w:type="spellStart"/>
            <w:r w:rsidRPr="00C068F8">
              <w:rPr>
                <w:rFonts w:cstheme="minorHAnsi"/>
              </w:rPr>
              <w:t>degetoizácie</w:t>
            </w:r>
            <w:proofErr w:type="spellEnd"/>
            <w:r w:rsidRPr="00C068F8">
              <w:rPr>
                <w:rFonts w:cstheme="minorHAnsi"/>
              </w:rPr>
              <w:t xml:space="preserve"> a </w:t>
            </w:r>
            <w:proofErr w:type="spellStart"/>
            <w:r w:rsidRPr="00C068F8">
              <w:rPr>
                <w:rFonts w:cstheme="minorHAnsi"/>
              </w:rPr>
              <w:t>destigmatizácie</w:t>
            </w:r>
            <w:proofErr w:type="spellEnd"/>
            <w:r w:rsidRPr="00C068F8">
              <w:rPr>
                <w:rFonts w:cstheme="minorHAnsi"/>
              </w:rPr>
              <w:t xml:space="preserve"> a aby bola </w:t>
            </w:r>
            <w:proofErr w:type="spellStart"/>
            <w:r w:rsidRPr="00C068F8">
              <w:rPr>
                <w:rFonts w:cstheme="minorHAnsi"/>
              </w:rPr>
              <w:t>ŽoNFP</w:t>
            </w:r>
            <w:proofErr w:type="spellEnd"/>
            <w:r w:rsidRPr="00C068F8">
              <w:rPr>
                <w:rFonts w:cstheme="minorHAnsi"/>
              </w:rPr>
              <w:t xml:space="preserve"> v rámci administratívneho overovania vyhodnotená kladne, sú uvedené v prílohe č. </w:t>
            </w:r>
            <w:r>
              <w:rPr>
                <w:rFonts w:cstheme="minorHAnsi"/>
              </w:rPr>
              <w:t>5</w:t>
            </w:r>
            <w:r w:rsidRPr="00C068F8">
              <w:rPr>
                <w:rFonts w:cstheme="minorHAnsi"/>
              </w:rPr>
              <w:t xml:space="preserve"> výzvy </w:t>
            </w:r>
            <w:r>
              <w:rPr>
                <w:rFonts w:cstheme="minorHAnsi"/>
              </w:rPr>
              <w:t xml:space="preserve">- </w:t>
            </w:r>
            <w:r w:rsidRPr="00B82A4B">
              <w:rPr>
                <w:rFonts w:cstheme="minorHAnsi"/>
                <w:b/>
              </w:rPr>
              <w:t xml:space="preserve">Podmienky súladu projektu s princípmi </w:t>
            </w:r>
            <w:proofErr w:type="spellStart"/>
            <w:r w:rsidRPr="00B82A4B">
              <w:rPr>
                <w:rFonts w:cstheme="minorHAnsi"/>
                <w:b/>
              </w:rPr>
              <w:t>desegregácie</w:t>
            </w:r>
            <w:proofErr w:type="spellEnd"/>
            <w:r w:rsidRPr="00B82A4B">
              <w:rPr>
                <w:rFonts w:cstheme="minorHAnsi"/>
                <w:b/>
              </w:rPr>
              <w:t xml:space="preserve">, </w:t>
            </w:r>
            <w:proofErr w:type="spellStart"/>
            <w:r w:rsidRPr="00B82A4B">
              <w:rPr>
                <w:rFonts w:cstheme="minorHAnsi"/>
                <w:b/>
              </w:rPr>
              <w:t>degetoizácie</w:t>
            </w:r>
            <w:proofErr w:type="spellEnd"/>
            <w:r w:rsidRPr="00B82A4B">
              <w:rPr>
                <w:rFonts w:cstheme="minorHAnsi"/>
                <w:b/>
              </w:rPr>
              <w:t xml:space="preserve"> a</w:t>
            </w:r>
            <w:r>
              <w:rPr>
                <w:rFonts w:cstheme="minorHAnsi"/>
                <w:b/>
              </w:rPr>
              <w:t> </w:t>
            </w:r>
            <w:proofErr w:type="spellStart"/>
            <w:r w:rsidRPr="00B82A4B">
              <w:rPr>
                <w:rFonts w:cstheme="minorHAnsi"/>
                <w:b/>
              </w:rPr>
              <w:t>destigmatizácie</w:t>
            </w:r>
            <w:proofErr w:type="spellEnd"/>
            <w:r>
              <w:rPr>
                <w:rFonts w:cstheme="minorHAnsi"/>
                <w:b/>
              </w:rPr>
              <w:t>.</w:t>
            </w:r>
          </w:p>
          <w:p w14:paraId="5A16B505" w14:textId="42E3D245" w:rsidR="00C42E97" w:rsidRPr="00C068F8" w:rsidRDefault="00C42E97" w:rsidP="00C42E97">
            <w:pPr>
              <w:shd w:val="clear" w:color="auto" w:fill="E2EFD9" w:themeFill="accent6" w:themeFillTint="33"/>
              <w:tabs>
                <w:tab w:val="left" w:pos="1695"/>
              </w:tabs>
              <w:jc w:val="both"/>
              <w:rPr>
                <w:rFonts w:cstheme="minorHAnsi"/>
                <w:b/>
                <w:u w:val="single"/>
              </w:rPr>
            </w:pPr>
            <w:r w:rsidRPr="00C068F8">
              <w:rPr>
                <w:rFonts w:cstheme="minorHAnsi"/>
                <w:b/>
                <w:u w:val="single"/>
              </w:rPr>
              <w:t xml:space="preserve">Forma preukázania </w:t>
            </w:r>
            <w:r w:rsidR="00502510">
              <w:rPr>
                <w:rFonts w:cstheme="minorHAnsi"/>
                <w:b/>
                <w:u w:val="single"/>
              </w:rPr>
              <w:t xml:space="preserve">splnenia </w:t>
            </w:r>
            <w:r>
              <w:rPr>
                <w:rFonts w:cstheme="minorHAnsi"/>
                <w:b/>
                <w:u w:val="single"/>
              </w:rPr>
              <w:t xml:space="preserve">PPP </w:t>
            </w:r>
            <w:r w:rsidRPr="00C068F8">
              <w:rPr>
                <w:rFonts w:cstheme="minorHAnsi"/>
                <w:b/>
                <w:u w:val="single"/>
              </w:rPr>
              <w:t>zo strany žiadateľa</w:t>
            </w:r>
          </w:p>
          <w:p w14:paraId="7D247271" w14:textId="077C59F6" w:rsidR="005663C5" w:rsidRDefault="00C42E97" w:rsidP="00D8619B">
            <w:pPr>
              <w:tabs>
                <w:tab w:val="left" w:pos="1695"/>
              </w:tabs>
              <w:jc w:val="both"/>
              <w:rPr>
                <w:rFonts w:cstheme="minorHAnsi"/>
                <w:bCs/>
              </w:rPr>
            </w:pPr>
            <w:r w:rsidRPr="00D8619B">
              <w:rPr>
                <w:rFonts w:cstheme="minorHAnsi"/>
                <w:bCs/>
              </w:rPr>
              <w:t>Žiadateľ za účelom posúdenia splnenia tejto PPP predkladá</w:t>
            </w:r>
            <w:r w:rsidR="005663C5" w:rsidRPr="00D8619B">
              <w:rPr>
                <w:rFonts w:cstheme="minorHAnsi"/>
                <w:bCs/>
              </w:rPr>
              <w:t>:</w:t>
            </w:r>
          </w:p>
          <w:p w14:paraId="084A6B95" w14:textId="77777777" w:rsidR="00B52C5A" w:rsidRDefault="00C42E97" w:rsidP="00D8619B">
            <w:pPr>
              <w:pStyle w:val="Odsekzoznamu"/>
              <w:numPr>
                <w:ilvl w:val="0"/>
                <w:numId w:val="18"/>
              </w:numPr>
              <w:tabs>
                <w:tab w:val="left" w:pos="1695"/>
              </w:tabs>
              <w:jc w:val="both"/>
              <w:rPr>
                <w:rFonts w:cstheme="minorHAnsi"/>
              </w:rPr>
            </w:pPr>
            <w:r w:rsidRPr="00D8619B">
              <w:rPr>
                <w:rFonts w:cstheme="minorHAnsi"/>
                <w:b/>
              </w:rPr>
              <w:t xml:space="preserve">Formulár </w:t>
            </w:r>
            <w:proofErr w:type="spellStart"/>
            <w:r w:rsidRPr="00D8619B">
              <w:rPr>
                <w:rFonts w:cstheme="minorHAnsi"/>
                <w:b/>
              </w:rPr>
              <w:t>ŽoNFP</w:t>
            </w:r>
            <w:proofErr w:type="spellEnd"/>
            <w:r w:rsidRPr="00D8619B">
              <w:rPr>
                <w:rFonts w:cstheme="minorHAnsi"/>
                <w:b/>
              </w:rPr>
              <w:t xml:space="preserve">, </w:t>
            </w:r>
            <w:r w:rsidRPr="00D8619B">
              <w:rPr>
                <w:rFonts w:cstheme="minorHAnsi"/>
              </w:rPr>
              <w:t>v rámci ktorého uvedie informácie v častiach 7.</w:t>
            </w:r>
          </w:p>
          <w:p w14:paraId="13BFF78D" w14:textId="48B1BA9D" w:rsidR="005663C5" w:rsidRPr="000F7901" w:rsidRDefault="00C42E97" w:rsidP="000F7901">
            <w:pPr>
              <w:pStyle w:val="Odsekzoznamu"/>
              <w:tabs>
                <w:tab w:val="left" w:pos="1695"/>
              </w:tabs>
              <w:jc w:val="both"/>
              <w:rPr>
                <w:rFonts w:cstheme="minorHAnsi"/>
                <w:i/>
                <w:iCs/>
              </w:rPr>
            </w:pPr>
            <w:r w:rsidRPr="000F7901">
              <w:rPr>
                <w:rFonts w:cstheme="minorHAnsi"/>
                <w:i/>
                <w:iCs/>
              </w:rPr>
              <w:t>Popis projektu</w:t>
            </w:r>
            <w:r w:rsidR="005663C5" w:rsidRPr="000F7901">
              <w:rPr>
                <w:rFonts w:cstheme="minorHAnsi"/>
                <w:i/>
                <w:iCs/>
              </w:rPr>
              <w:t>;</w:t>
            </w:r>
          </w:p>
          <w:p w14:paraId="3C3CBAC5" w14:textId="55D27674" w:rsidR="00B52C5A" w:rsidRDefault="005663C5" w:rsidP="00D8619B">
            <w:pPr>
              <w:pStyle w:val="Odsekzoznamu"/>
              <w:numPr>
                <w:ilvl w:val="0"/>
                <w:numId w:val="18"/>
              </w:numPr>
              <w:rPr>
                <w:rFonts w:cstheme="minorHAnsi"/>
              </w:rPr>
            </w:pPr>
            <w:r w:rsidRPr="00D8619B">
              <w:rPr>
                <w:rFonts w:cstheme="minorHAnsi"/>
                <w:b/>
              </w:rPr>
              <w:t xml:space="preserve">Prílohu č. 8 </w:t>
            </w:r>
            <w:proofErr w:type="spellStart"/>
            <w:r w:rsidRPr="00D8619B">
              <w:rPr>
                <w:rFonts w:cstheme="minorHAnsi"/>
                <w:b/>
              </w:rPr>
              <w:t>ŽoNFP</w:t>
            </w:r>
            <w:proofErr w:type="spellEnd"/>
            <w:r>
              <w:rPr>
                <w:rFonts w:cstheme="minorHAnsi"/>
              </w:rPr>
              <w:t xml:space="preserve"> – </w:t>
            </w:r>
            <w:r w:rsidRPr="008B4057">
              <w:rPr>
                <w:rFonts w:cstheme="minorHAnsi"/>
                <w:b/>
              </w:rPr>
              <w:t>Situačn</w:t>
            </w:r>
            <w:r w:rsidR="00EB3B4B">
              <w:rPr>
                <w:rFonts w:cstheme="minorHAnsi"/>
                <w:b/>
              </w:rPr>
              <w:t>ý nákres</w:t>
            </w:r>
            <w:r w:rsidR="005421E7">
              <w:rPr>
                <w:rFonts w:cstheme="minorHAnsi"/>
                <w:b/>
              </w:rPr>
              <w:t xml:space="preserve"> </w:t>
            </w:r>
          </w:p>
          <w:p w14:paraId="23DD85CE" w14:textId="0B2111A6" w:rsidR="00415E54" w:rsidRPr="00A118EE" w:rsidRDefault="00415E54" w:rsidP="00606463">
            <w:pPr>
              <w:jc w:val="both"/>
              <w:rPr>
                <w:rFonts w:cstheme="minorHAnsi"/>
              </w:rPr>
            </w:pPr>
            <w:r w:rsidRPr="00A118EE">
              <w:rPr>
                <w:rFonts w:cstheme="minorHAnsi"/>
                <w:bCs/>
              </w:rPr>
              <w:t xml:space="preserve">Bližšie informácie k prílohám </w:t>
            </w:r>
            <w:proofErr w:type="spellStart"/>
            <w:r w:rsidRPr="00A118EE">
              <w:rPr>
                <w:rFonts w:cstheme="minorHAnsi"/>
                <w:bCs/>
              </w:rPr>
              <w:t>ŽoNFP</w:t>
            </w:r>
            <w:proofErr w:type="spellEnd"/>
            <w:r w:rsidRPr="00A118EE">
              <w:rPr>
                <w:rFonts w:cstheme="minorHAnsi"/>
                <w:bCs/>
              </w:rPr>
              <w:t xml:space="preserve">, ako aj spôsob ich predloženia sú uvedené v rámci Prílohy č. 2 výzvy </w:t>
            </w:r>
            <w:r w:rsidRPr="00A118EE">
              <w:rPr>
                <w:rFonts w:cstheme="minorHAnsi"/>
                <w:b/>
                <w:bCs/>
              </w:rPr>
              <w:t xml:space="preserve">Zoznam a popis povinných príloh </w:t>
            </w:r>
            <w:proofErr w:type="spellStart"/>
            <w:r w:rsidRPr="00A118EE">
              <w:rPr>
                <w:rFonts w:cstheme="minorHAnsi"/>
                <w:b/>
                <w:bCs/>
              </w:rPr>
              <w:t>ŽoNFP</w:t>
            </w:r>
            <w:proofErr w:type="spellEnd"/>
            <w:r w:rsidRPr="00A118EE">
              <w:rPr>
                <w:rFonts w:cstheme="minorHAnsi"/>
                <w:bCs/>
              </w:rPr>
              <w:t>.</w:t>
            </w:r>
          </w:p>
          <w:p w14:paraId="7FABE068" w14:textId="5336ED57" w:rsidR="00C42E97" w:rsidRPr="00C068F8" w:rsidRDefault="00C42E97" w:rsidP="00C42E97">
            <w:pPr>
              <w:shd w:val="clear" w:color="auto" w:fill="E2EFD9" w:themeFill="accent6" w:themeFillTint="33"/>
              <w:tabs>
                <w:tab w:val="left" w:pos="1695"/>
              </w:tabs>
              <w:jc w:val="both"/>
              <w:rPr>
                <w:rFonts w:cstheme="minorHAnsi"/>
                <w:b/>
                <w:u w:val="single"/>
              </w:rPr>
            </w:pPr>
            <w:r w:rsidRPr="00C068F8">
              <w:rPr>
                <w:rFonts w:cstheme="minorHAnsi"/>
                <w:b/>
                <w:u w:val="single"/>
              </w:rPr>
              <w:t>Spôsob overenia</w:t>
            </w:r>
            <w:r>
              <w:rPr>
                <w:rFonts w:cstheme="minorHAnsi"/>
                <w:b/>
                <w:u w:val="single"/>
              </w:rPr>
              <w:t xml:space="preserve"> </w:t>
            </w:r>
            <w:r w:rsidR="005F071B">
              <w:rPr>
                <w:rFonts w:cstheme="minorHAnsi"/>
                <w:b/>
                <w:u w:val="single"/>
              </w:rPr>
              <w:t xml:space="preserve">splnenia </w:t>
            </w:r>
            <w:r>
              <w:rPr>
                <w:rFonts w:cstheme="minorHAnsi"/>
                <w:b/>
                <w:u w:val="single"/>
              </w:rPr>
              <w:t>PPP zo strany poskytovateľa</w:t>
            </w:r>
          </w:p>
          <w:p w14:paraId="688A4B5C" w14:textId="77777777" w:rsidR="005663C5" w:rsidRDefault="00C42E97" w:rsidP="00C42E97">
            <w:pPr>
              <w:tabs>
                <w:tab w:val="left" w:pos="1695"/>
              </w:tabs>
              <w:jc w:val="both"/>
              <w:rPr>
                <w:rFonts w:cstheme="minorHAnsi"/>
              </w:rPr>
            </w:pPr>
            <w:r>
              <w:rPr>
                <w:rFonts w:cstheme="minorHAnsi"/>
              </w:rPr>
              <w:t>Poskytovateľ</w:t>
            </w:r>
            <w:r w:rsidRPr="00C068F8">
              <w:rPr>
                <w:rFonts w:cstheme="minorHAnsi"/>
              </w:rPr>
              <w:t xml:space="preserve"> overuje splnenie PPP prostredn</w:t>
            </w:r>
            <w:r>
              <w:rPr>
                <w:rFonts w:cstheme="minorHAnsi"/>
              </w:rPr>
              <w:t>íctvom informácií uvedených v</w:t>
            </w:r>
            <w:r w:rsidR="005663C5">
              <w:rPr>
                <w:rFonts w:cstheme="minorHAnsi"/>
              </w:rPr>
              <w:t>/v</w:t>
            </w:r>
            <w:r>
              <w:rPr>
                <w:rFonts w:cstheme="minorHAnsi"/>
              </w:rPr>
              <w:t>o</w:t>
            </w:r>
            <w:r w:rsidR="005663C5">
              <w:rPr>
                <w:rFonts w:cstheme="minorHAnsi"/>
              </w:rPr>
              <w:t>:</w:t>
            </w:r>
          </w:p>
          <w:p w14:paraId="7061FEC8" w14:textId="2487C487" w:rsidR="005663C5" w:rsidRPr="00D8619B" w:rsidRDefault="00C42E97" w:rsidP="00D8619B">
            <w:pPr>
              <w:pStyle w:val="Odsekzoznamu"/>
              <w:numPr>
                <w:ilvl w:val="0"/>
                <w:numId w:val="18"/>
              </w:numPr>
              <w:tabs>
                <w:tab w:val="left" w:pos="1695"/>
              </w:tabs>
              <w:jc w:val="both"/>
              <w:rPr>
                <w:rFonts w:cstheme="minorHAnsi"/>
                <w:bCs/>
              </w:rPr>
            </w:pPr>
            <w:r w:rsidRPr="00D8619B">
              <w:rPr>
                <w:rFonts w:cstheme="minorHAnsi"/>
                <w:b/>
              </w:rPr>
              <w:t xml:space="preserve">Formulári  </w:t>
            </w:r>
            <w:proofErr w:type="spellStart"/>
            <w:r w:rsidRPr="00D8619B">
              <w:rPr>
                <w:rFonts w:cstheme="minorHAnsi"/>
                <w:b/>
              </w:rPr>
              <w:t>ŽoNFP</w:t>
            </w:r>
            <w:proofErr w:type="spellEnd"/>
            <w:r w:rsidRPr="00D8619B">
              <w:rPr>
                <w:rFonts w:cstheme="minorHAnsi"/>
              </w:rPr>
              <w:t xml:space="preserve">, </w:t>
            </w:r>
            <w:r w:rsidRPr="00D8619B">
              <w:rPr>
                <w:rFonts w:cstheme="minorHAnsi"/>
                <w:bCs/>
              </w:rPr>
              <w:t xml:space="preserve">v častiach </w:t>
            </w:r>
            <w:r w:rsidRPr="00D8619B">
              <w:rPr>
                <w:rFonts w:cstheme="minorHAnsi"/>
              </w:rPr>
              <w:t xml:space="preserve">7. </w:t>
            </w:r>
            <w:r w:rsidRPr="00D8619B">
              <w:rPr>
                <w:rFonts w:cstheme="minorHAnsi"/>
                <w:i/>
              </w:rPr>
              <w:t>Popis projektu</w:t>
            </w:r>
          </w:p>
          <w:p w14:paraId="7FCCE100" w14:textId="15E94F37" w:rsidR="00C42E97" w:rsidRPr="00D8619B" w:rsidRDefault="005663C5" w:rsidP="00D8619B">
            <w:pPr>
              <w:pStyle w:val="Odsekzoznamu"/>
              <w:numPr>
                <w:ilvl w:val="0"/>
                <w:numId w:val="18"/>
              </w:numPr>
              <w:tabs>
                <w:tab w:val="left" w:pos="1695"/>
              </w:tabs>
              <w:jc w:val="both"/>
              <w:rPr>
                <w:rFonts w:cstheme="minorHAnsi"/>
                <w:bCs/>
              </w:rPr>
            </w:pPr>
            <w:r w:rsidRPr="00D8619B">
              <w:rPr>
                <w:rFonts w:cstheme="minorHAnsi"/>
                <w:b/>
              </w:rPr>
              <w:t>Prílohe č. 8</w:t>
            </w:r>
            <w:r w:rsidR="00524F39">
              <w:rPr>
                <w:rFonts w:cstheme="minorHAnsi"/>
                <w:b/>
              </w:rPr>
              <w:t xml:space="preserve"> </w:t>
            </w:r>
            <w:proofErr w:type="spellStart"/>
            <w:r w:rsidR="00524F39">
              <w:rPr>
                <w:rFonts w:cstheme="minorHAnsi"/>
                <w:b/>
              </w:rPr>
              <w:t>ŽoNFP</w:t>
            </w:r>
            <w:proofErr w:type="spellEnd"/>
            <w:r w:rsidRPr="00D8619B">
              <w:rPr>
                <w:rFonts w:cstheme="minorHAnsi"/>
                <w:b/>
              </w:rPr>
              <w:t xml:space="preserve"> </w:t>
            </w:r>
            <w:r w:rsidR="00EB3B4B">
              <w:rPr>
                <w:rFonts w:cstheme="minorHAnsi"/>
                <w:b/>
              </w:rPr>
              <w:t>–</w:t>
            </w:r>
            <w:r>
              <w:rPr>
                <w:rFonts w:cstheme="minorHAnsi"/>
                <w:b/>
              </w:rPr>
              <w:t xml:space="preserve"> </w:t>
            </w:r>
            <w:r w:rsidRPr="00D8619B">
              <w:rPr>
                <w:rFonts w:cstheme="minorHAnsi"/>
                <w:b/>
              </w:rPr>
              <w:t>Situačn</w:t>
            </w:r>
            <w:r w:rsidR="00EB3B4B">
              <w:rPr>
                <w:rFonts w:cstheme="minorHAnsi"/>
                <w:b/>
              </w:rPr>
              <w:t>ý nákres</w:t>
            </w:r>
            <w:r w:rsidR="00EC1D9C">
              <w:rPr>
                <w:rFonts w:cstheme="minorHAnsi"/>
                <w:b/>
              </w:rPr>
              <w:t xml:space="preserve"> </w:t>
            </w:r>
          </w:p>
          <w:p w14:paraId="71E0BA81" w14:textId="29E01A90" w:rsidR="00C42E97" w:rsidRPr="00C068F8" w:rsidRDefault="002B048C" w:rsidP="00C42E97">
            <w:pPr>
              <w:shd w:val="clear" w:color="auto" w:fill="E2EFD9" w:themeFill="accent6" w:themeFillTint="33"/>
              <w:tabs>
                <w:tab w:val="left" w:pos="1695"/>
              </w:tabs>
              <w:rPr>
                <w:rFonts w:cstheme="minorHAnsi"/>
                <w:b/>
                <w:bCs/>
                <w:u w:val="single"/>
              </w:rPr>
            </w:pPr>
            <w:r>
              <w:rPr>
                <w:rFonts w:cstheme="minorHAnsi"/>
                <w:b/>
                <w:bCs/>
                <w:u w:val="single"/>
              </w:rPr>
              <w:t>O</w:t>
            </w:r>
            <w:r w:rsidR="00C42E97" w:rsidRPr="00C068F8">
              <w:rPr>
                <w:rFonts w:cstheme="minorHAnsi"/>
                <w:b/>
                <w:bCs/>
                <w:u w:val="single"/>
              </w:rPr>
              <w:t>vereni</w:t>
            </w:r>
            <w:r>
              <w:rPr>
                <w:rFonts w:cstheme="minorHAnsi"/>
                <w:b/>
                <w:bCs/>
                <w:u w:val="single"/>
              </w:rPr>
              <w:t>e</w:t>
            </w:r>
            <w:r w:rsidR="00C42E97">
              <w:rPr>
                <w:rFonts w:cstheme="minorHAnsi"/>
                <w:b/>
                <w:bCs/>
                <w:u w:val="single"/>
              </w:rPr>
              <w:t xml:space="preserve"> PPP</w:t>
            </w:r>
            <w:r w:rsidR="005F071B">
              <w:rPr>
                <w:rFonts w:cstheme="minorHAnsi"/>
                <w:b/>
                <w:bCs/>
                <w:u w:val="single"/>
              </w:rPr>
              <w:t>/</w:t>
            </w:r>
            <w:r w:rsidR="005F071B" w:rsidRPr="005F071B">
              <w:rPr>
                <w:rFonts w:cstheme="minorHAnsi"/>
                <w:b/>
                <w:bCs/>
                <w:u w:val="single"/>
              </w:rPr>
              <w:t>ukončenie uplatniteľnosti PPP</w:t>
            </w:r>
          </w:p>
          <w:p w14:paraId="0965938E" w14:textId="425191D6" w:rsidR="00C42E97" w:rsidRDefault="007F28F8" w:rsidP="0014474D">
            <w:pPr>
              <w:tabs>
                <w:tab w:val="left" w:pos="1695"/>
              </w:tabs>
              <w:jc w:val="both"/>
            </w:pPr>
            <w:r>
              <w:t>PPP sa o</w:t>
            </w:r>
            <w:r w:rsidRPr="002D4343">
              <w:t>veruje v konaní o</w:t>
            </w:r>
            <w:r>
              <w:t> </w:t>
            </w:r>
            <w:r w:rsidRPr="002D4343">
              <w:t>žiadosti</w:t>
            </w:r>
            <w:r>
              <w:t xml:space="preserve"> </w:t>
            </w:r>
            <w:r w:rsidRPr="00900C27">
              <w:t>a je potrebné ju plniť až do skončenia doby udržateľnosti projektu v zmysle čl. 65 NSU, ak sa udržateľnosť na projekt nevzťahuje, do skončenia trvania Zmluvy o poskytnutí NFP</w:t>
            </w:r>
            <w:r>
              <w:t>.</w:t>
            </w:r>
          </w:p>
        </w:tc>
      </w:tr>
      <w:tr w:rsidR="00C42E97" w14:paraId="4C538413" w14:textId="77777777" w:rsidTr="001A3236">
        <w:trPr>
          <w:jc w:val="center"/>
        </w:trPr>
        <w:tc>
          <w:tcPr>
            <w:tcW w:w="2830" w:type="dxa"/>
            <w:shd w:val="clear" w:color="auto" w:fill="E2EFD9" w:themeFill="accent6" w:themeFillTint="33"/>
          </w:tcPr>
          <w:p w14:paraId="2BE84A0D" w14:textId="400FFB10" w:rsidR="00C42E97" w:rsidRDefault="003713EF" w:rsidP="00C42E97">
            <w:pPr>
              <w:rPr>
                <w:b/>
              </w:rPr>
            </w:pPr>
            <w:r>
              <w:rPr>
                <w:rFonts w:cstheme="minorHAnsi"/>
                <w:b/>
              </w:rPr>
              <w:t>9</w:t>
            </w:r>
            <w:r w:rsidR="00C42E97" w:rsidRPr="00FC6F82">
              <w:rPr>
                <w:rFonts w:cstheme="minorHAnsi"/>
                <w:b/>
              </w:rPr>
              <w:t xml:space="preserve">. Podmienka definovania merateľných ukazovateľov </w:t>
            </w:r>
          </w:p>
        </w:tc>
        <w:tc>
          <w:tcPr>
            <w:tcW w:w="6946" w:type="dxa"/>
          </w:tcPr>
          <w:p w14:paraId="7E410D28" w14:textId="401F6283" w:rsidR="00C42E97" w:rsidRPr="00C068F8" w:rsidRDefault="00C42E97" w:rsidP="00C42E97">
            <w:pPr>
              <w:tabs>
                <w:tab w:val="left" w:pos="1695"/>
              </w:tabs>
              <w:jc w:val="both"/>
              <w:rPr>
                <w:rFonts w:cstheme="minorHAnsi"/>
              </w:rPr>
            </w:pPr>
            <w:r w:rsidRPr="00C068F8">
              <w:rPr>
                <w:rFonts w:cstheme="minorHAnsi"/>
              </w:rPr>
              <w:t xml:space="preserve">Výstupy/výsledky, ktoré majú byť dosiahnuté realizáciou aktivít projektu musia byť kvantifikované prostredníctvom merateľných ukazovateľov (ďalej len „MU“), ktoré sú uvedené </w:t>
            </w:r>
            <w:r w:rsidRPr="006966EC">
              <w:rPr>
                <w:rFonts w:cstheme="minorHAnsi"/>
                <w:bCs/>
              </w:rPr>
              <w:t xml:space="preserve">v </w:t>
            </w:r>
            <w:r w:rsidR="004B0EEB">
              <w:rPr>
                <w:rFonts w:cstheme="minorHAnsi"/>
                <w:bCs/>
              </w:rPr>
              <w:t>P</w:t>
            </w:r>
            <w:r w:rsidRPr="006966EC">
              <w:rPr>
                <w:rFonts w:cstheme="minorHAnsi"/>
                <w:bCs/>
              </w:rPr>
              <w:t>rílohe č. 3 výzvy</w:t>
            </w:r>
            <w:r>
              <w:rPr>
                <w:rFonts w:cstheme="minorHAnsi"/>
                <w:bCs/>
              </w:rPr>
              <w:t xml:space="preserve"> -</w:t>
            </w:r>
            <w:r w:rsidRPr="00FD2F81">
              <w:rPr>
                <w:rFonts w:cstheme="minorHAnsi"/>
                <w:b/>
                <w:bCs/>
              </w:rPr>
              <w:t xml:space="preserve"> Zoznam merateľných ukazovateľov a </w:t>
            </w:r>
            <w:r>
              <w:rPr>
                <w:rFonts w:cstheme="minorHAnsi"/>
                <w:b/>
                <w:bCs/>
              </w:rPr>
              <w:t>I</w:t>
            </w:r>
            <w:r w:rsidRPr="00FD2F81">
              <w:rPr>
                <w:rFonts w:cstheme="minorHAnsi"/>
                <w:b/>
                <w:bCs/>
              </w:rPr>
              <w:t>ných údajov</w:t>
            </w:r>
            <w:r w:rsidRPr="00C068F8">
              <w:rPr>
                <w:rFonts w:cstheme="minorHAnsi"/>
              </w:rPr>
              <w:t>. Žiadateľ je povinný k</w:t>
            </w:r>
            <w:r w:rsidR="007B31F6">
              <w:rPr>
                <w:rFonts w:cstheme="minorHAnsi"/>
              </w:rPr>
              <w:t>u každej</w:t>
            </w:r>
            <w:r w:rsidRPr="00C068F8">
              <w:rPr>
                <w:rFonts w:cstheme="minorHAnsi"/>
              </w:rPr>
              <w:t xml:space="preserve"> hlavnej aktivite projektu</w:t>
            </w:r>
            <w:r w:rsidR="00DD7C33">
              <w:rPr>
                <w:rFonts w:cstheme="minorHAnsi"/>
              </w:rPr>
              <w:t>, ktorá je predmetom projektu</w:t>
            </w:r>
            <w:r w:rsidRPr="00C068F8">
              <w:rPr>
                <w:rFonts w:cstheme="minorHAnsi"/>
              </w:rPr>
              <w:t xml:space="preserve"> priradiť všetky MU definované ako povinné k danej hlavnej aktivite v zmysle prílohy výzvy</w:t>
            </w:r>
            <w:r>
              <w:rPr>
                <w:rFonts w:cstheme="minorHAnsi"/>
              </w:rPr>
              <w:t xml:space="preserve"> a uviesť ako cieľovú hodnotu týchto MU kladné číslo väčšie ako nula</w:t>
            </w:r>
            <w:r w:rsidRPr="00C068F8">
              <w:rPr>
                <w:rFonts w:cstheme="minorHAnsi"/>
              </w:rPr>
              <w:t xml:space="preserve">. </w:t>
            </w:r>
          </w:p>
          <w:p w14:paraId="20A2B6E9" w14:textId="078B461D" w:rsidR="00C42E97" w:rsidRPr="00C068F8" w:rsidRDefault="00C42E97" w:rsidP="00C42E97">
            <w:pPr>
              <w:tabs>
                <w:tab w:val="left" w:pos="1695"/>
              </w:tabs>
              <w:jc w:val="both"/>
              <w:rPr>
                <w:rFonts w:cstheme="minorHAnsi"/>
              </w:rPr>
            </w:pPr>
            <w:r w:rsidRPr="00C068F8">
              <w:rPr>
                <w:rFonts w:cstheme="minorHAnsi"/>
              </w:rPr>
              <w:t xml:space="preserve">MU predstavuje kvantifikáciu toho, čo sa realizáciou aktivity za požadované výdavky dosiahne. </w:t>
            </w:r>
          </w:p>
          <w:p w14:paraId="3492400B" w14:textId="4D0E90B1" w:rsidR="00C42E97" w:rsidRDefault="00C42E97" w:rsidP="00C42E97">
            <w:pPr>
              <w:tabs>
                <w:tab w:val="left" w:pos="1695"/>
              </w:tabs>
              <w:jc w:val="both"/>
              <w:rPr>
                <w:rFonts w:cstheme="minorHAnsi"/>
              </w:rPr>
            </w:pPr>
            <w:r w:rsidRPr="008D339B">
              <w:rPr>
                <w:rFonts w:cstheme="minorHAnsi"/>
              </w:rPr>
              <w:t xml:space="preserve">Plánované hodnoty merateľných ukazovateľov budú premietnuté do </w:t>
            </w:r>
            <w:r>
              <w:rPr>
                <w:rFonts w:cstheme="minorHAnsi"/>
              </w:rPr>
              <w:t xml:space="preserve">prílohy Zmluvy o poskytnutí NFP a </w:t>
            </w:r>
            <w:r w:rsidRPr="00C068F8">
              <w:rPr>
                <w:rFonts w:cstheme="minorHAnsi"/>
              </w:rPr>
              <w:t xml:space="preserve"> budú sledované počas celej realizácie projektu</w:t>
            </w:r>
            <w:r w:rsidR="002563B5">
              <w:rPr>
                <w:rFonts w:cstheme="minorHAnsi"/>
              </w:rPr>
              <w:t xml:space="preserve"> ako aj počas obdobia udržateľnosti projektu</w:t>
            </w:r>
            <w:r w:rsidR="00DD7C33">
              <w:rPr>
                <w:rFonts w:cstheme="minorHAnsi"/>
              </w:rPr>
              <w:t xml:space="preserve"> (ak relevantné)</w:t>
            </w:r>
            <w:r w:rsidRPr="00C068F8">
              <w:rPr>
                <w:rFonts w:cstheme="minorHAnsi"/>
              </w:rPr>
              <w:t xml:space="preserve">. </w:t>
            </w:r>
            <w:r w:rsidR="007B31F6">
              <w:rPr>
                <w:rFonts w:cstheme="minorHAnsi"/>
              </w:rPr>
              <w:t xml:space="preserve">Vybrané </w:t>
            </w:r>
            <w:r>
              <w:rPr>
                <w:rFonts w:cstheme="minorHAnsi"/>
              </w:rPr>
              <w:t>MÚ s</w:t>
            </w:r>
            <w:r w:rsidRPr="00C068F8">
              <w:rPr>
                <w:rFonts w:cstheme="minorHAnsi"/>
              </w:rPr>
              <w:t xml:space="preserve">ú pre žiadateľa záväzné z hľadiska dosiahnutia ich plánovanej hodnoty, pričom akceptovateľná miera odchýlky, ktorá nebude mať za následok vznik </w:t>
            </w:r>
            <w:r w:rsidRPr="00C068F8">
              <w:rPr>
                <w:rFonts w:cstheme="minorHAnsi"/>
              </w:rPr>
              <w:lastRenderedPageBreak/>
              <w:t>finančnej zodpovednosti</w:t>
            </w:r>
            <w:r w:rsidR="007B31F6">
              <w:rPr>
                <w:rFonts w:cstheme="minorHAnsi"/>
              </w:rPr>
              <w:t>,</w:t>
            </w:r>
            <w:r w:rsidRPr="00C068F8">
              <w:rPr>
                <w:rFonts w:cstheme="minorHAnsi"/>
              </w:rPr>
              <w:t xml:space="preserve"> ako aj mechanizmus vrátenia príspevku alebo jeho časti, </w:t>
            </w:r>
            <w:r>
              <w:rPr>
                <w:rFonts w:cstheme="minorHAnsi"/>
              </w:rPr>
              <w:t>sú</w:t>
            </w:r>
            <w:r w:rsidRPr="00C068F8">
              <w:rPr>
                <w:rFonts w:cstheme="minorHAnsi"/>
              </w:rPr>
              <w:t xml:space="preserve"> určen</w:t>
            </w:r>
            <w:r>
              <w:rPr>
                <w:rFonts w:cstheme="minorHAnsi"/>
              </w:rPr>
              <w:t>é</w:t>
            </w:r>
            <w:r w:rsidRPr="00C068F8">
              <w:rPr>
                <w:rFonts w:cstheme="minorHAnsi"/>
              </w:rPr>
              <w:t xml:space="preserve"> v</w:t>
            </w:r>
            <w:r>
              <w:rPr>
                <w:rFonts w:cstheme="minorHAnsi"/>
              </w:rPr>
              <w:t> Zmluve o poskytnutí NFP</w:t>
            </w:r>
            <w:r w:rsidRPr="00C068F8">
              <w:rPr>
                <w:rFonts w:cstheme="minorHAnsi"/>
              </w:rPr>
              <w:t xml:space="preserve"> a v Príručke pre Prijímateľa v jej platnej verzii.</w:t>
            </w:r>
          </w:p>
          <w:p w14:paraId="69AFB21F" w14:textId="2CA95FD2" w:rsidR="00C42E97" w:rsidRPr="00C068F8" w:rsidRDefault="00C42E97" w:rsidP="00C42E97">
            <w:pPr>
              <w:shd w:val="clear" w:color="auto" w:fill="E2EFD9" w:themeFill="accent6" w:themeFillTint="33"/>
              <w:tabs>
                <w:tab w:val="left" w:pos="1695"/>
              </w:tabs>
              <w:jc w:val="both"/>
              <w:rPr>
                <w:rFonts w:cstheme="minorHAnsi"/>
                <w:b/>
                <w:u w:val="single"/>
              </w:rPr>
            </w:pPr>
            <w:r w:rsidRPr="00C068F8">
              <w:rPr>
                <w:rFonts w:cstheme="minorHAnsi"/>
                <w:b/>
                <w:u w:val="single"/>
              </w:rPr>
              <w:t xml:space="preserve">Forma preukázania </w:t>
            </w:r>
            <w:r w:rsidR="00C91F0B">
              <w:rPr>
                <w:rFonts w:cstheme="minorHAnsi"/>
                <w:b/>
                <w:u w:val="single"/>
              </w:rPr>
              <w:t xml:space="preserve">splnenia </w:t>
            </w:r>
            <w:r>
              <w:rPr>
                <w:rFonts w:cstheme="minorHAnsi"/>
                <w:b/>
                <w:u w:val="single"/>
              </w:rPr>
              <w:t xml:space="preserve">PPP </w:t>
            </w:r>
            <w:r w:rsidRPr="00C068F8">
              <w:rPr>
                <w:rFonts w:cstheme="minorHAnsi"/>
                <w:b/>
                <w:u w:val="single"/>
              </w:rPr>
              <w:t>zo strany žiadateľa</w:t>
            </w:r>
          </w:p>
          <w:p w14:paraId="14513E15" w14:textId="6AB91758" w:rsidR="00C42E97" w:rsidRPr="00B82A4B" w:rsidRDefault="00C42E97" w:rsidP="00C42E97">
            <w:pPr>
              <w:tabs>
                <w:tab w:val="left" w:pos="1695"/>
              </w:tabs>
              <w:jc w:val="both"/>
              <w:rPr>
                <w:rFonts w:cstheme="minorHAnsi"/>
                <w:bCs/>
                <w:i/>
              </w:rPr>
            </w:pPr>
            <w:r w:rsidRPr="00C068F8">
              <w:rPr>
                <w:rFonts w:cstheme="minorHAnsi"/>
                <w:bCs/>
              </w:rPr>
              <w:t xml:space="preserve">Žiadateľ za účelom posúdenia splnenia tejto PPP predkladá </w:t>
            </w:r>
            <w:r>
              <w:rPr>
                <w:rFonts w:cstheme="minorHAnsi"/>
                <w:b/>
                <w:bCs/>
              </w:rPr>
              <w:t>F</w:t>
            </w:r>
            <w:r w:rsidRPr="00B82A4B">
              <w:rPr>
                <w:rFonts w:cstheme="minorHAnsi"/>
                <w:b/>
                <w:bCs/>
              </w:rPr>
              <w:t xml:space="preserve">ormulár </w:t>
            </w:r>
            <w:proofErr w:type="spellStart"/>
            <w:r w:rsidRPr="00B82A4B">
              <w:rPr>
                <w:rFonts w:cstheme="minorHAnsi"/>
                <w:b/>
                <w:bCs/>
              </w:rPr>
              <w:t>ŽoNFP</w:t>
            </w:r>
            <w:proofErr w:type="spellEnd"/>
            <w:r w:rsidRPr="00C068F8">
              <w:rPr>
                <w:rFonts w:cstheme="minorHAnsi"/>
                <w:bCs/>
              </w:rPr>
              <w:t xml:space="preserve">, v rámci ktorého uvedie informácie v častiach </w:t>
            </w:r>
            <w:r w:rsidRPr="00C068F8">
              <w:rPr>
                <w:rFonts w:cstheme="minorHAnsi"/>
              </w:rPr>
              <w:t xml:space="preserve">10.1 </w:t>
            </w:r>
            <w:r w:rsidRPr="00B82A4B">
              <w:rPr>
                <w:rFonts w:cstheme="minorHAnsi"/>
                <w:i/>
              </w:rPr>
              <w:t>Aktivity projektu a očakávané merateľné ukazovatele</w:t>
            </w:r>
            <w:r w:rsidRPr="00C068F8">
              <w:rPr>
                <w:rFonts w:cstheme="minorHAnsi"/>
              </w:rPr>
              <w:t xml:space="preserve"> a 10.2 </w:t>
            </w:r>
            <w:r w:rsidRPr="00B82A4B">
              <w:rPr>
                <w:rFonts w:cstheme="minorHAnsi"/>
                <w:i/>
              </w:rPr>
              <w:t>Prehľad merateľných ukazovateľov projektu</w:t>
            </w:r>
            <w:r>
              <w:rPr>
                <w:rFonts w:cstheme="minorHAnsi"/>
                <w:i/>
              </w:rPr>
              <w:t>.</w:t>
            </w:r>
          </w:p>
          <w:p w14:paraId="0BC777E9" w14:textId="1CF4CB0D" w:rsidR="00C42E97" w:rsidRPr="00C068F8" w:rsidRDefault="00C42E97" w:rsidP="00C42E97">
            <w:pPr>
              <w:shd w:val="clear" w:color="auto" w:fill="E2EFD9" w:themeFill="accent6" w:themeFillTint="33"/>
              <w:tabs>
                <w:tab w:val="left" w:pos="1695"/>
              </w:tabs>
              <w:jc w:val="both"/>
              <w:rPr>
                <w:rFonts w:cstheme="minorHAnsi"/>
                <w:b/>
                <w:u w:val="single"/>
              </w:rPr>
            </w:pPr>
            <w:r w:rsidRPr="00C068F8">
              <w:rPr>
                <w:rFonts w:cstheme="minorHAnsi"/>
                <w:b/>
                <w:u w:val="single"/>
              </w:rPr>
              <w:t>Spôsob overenia</w:t>
            </w:r>
            <w:r>
              <w:rPr>
                <w:rFonts w:cstheme="minorHAnsi"/>
                <w:b/>
                <w:u w:val="single"/>
              </w:rPr>
              <w:t xml:space="preserve"> </w:t>
            </w:r>
            <w:r w:rsidR="005F071B">
              <w:rPr>
                <w:rFonts w:cstheme="minorHAnsi"/>
                <w:b/>
                <w:u w:val="single"/>
              </w:rPr>
              <w:t>splne</w:t>
            </w:r>
            <w:r w:rsidR="001A172C">
              <w:rPr>
                <w:rFonts w:cstheme="minorHAnsi"/>
                <w:b/>
                <w:u w:val="single"/>
              </w:rPr>
              <w:t>n</w:t>
            </w:r>
            <w:r w:rsidR="005F071B">
              <w:rPr>
                <w:rFonts w:cstheme="minorHAnsi"/>
                <w:b/>
                <w:u w:val="single"/>
              </w:rPr>
              <w:t xml:space="preserve">ia </w:t>
            </w:r>
            <w:r>
              <w:rPr>
                <w:rFonts w:cstheme="minorHAnsi"/>
                <w:b/>
                <w:u w:val="single"/>
              </w:rPr>
              <w:t>PPP zo strany poskytovateľa</w:t>
            </w:r>
          </w:p>
          <w:p w14:paraId="7E4FD5AC" w14:textId="59C188B2" w:rsidR="00C42E97" w:rsidRPr="00B82A4B" w:rsidRDefault="00C42E97" w:rsidP="00C42E97">
            <w:pPr>
              <w:tabs>
                <w:tab w:val="left" w:pos="1695"/>
              </w:tabs>
              <w:jc w:val="both"/>
              <w:rPr>
                <w:rFonts w:cstheme="minorHAnsi"/>
                <w:bCs/>
                <w:i/>
              </w:rPr>
            </w:pPr>
            <w:r>
              <w:rPr>
                <w:rFonts w:cstheme="minorHAnsi"/>
              </w:rPr>
              <w:t>Poskytovateľ</w:t>
            </w:r>
            <w:r w:rsidRPr="00C068F8">
              <w:rPr>
                <w:rFonts w:cstheme="minorHAnsi"/>
              </w:rPr>
              <w:t xml:space="preserve"> overuje splnenie PPP prostredníctvom infor</w:t>
            </w:r>
            <w:r>
              <w:rPr>
                <w:rFonts w:cstheme="minorHAnsi"/>
              </w:rPr>
              <w:t xml:space="preserve">mácií uvedených vo </w:t>
            </w:r>
            <w:r>
              <w:rPr>
                <w:rFonts w:cstheme="minorHAnsi"/>
                <w:b/>
              </w:rPr>
              <w:t>F</w:t>
            </w:r>
            <w:r w:rsidRPr="00B82A4B">
              <w:rPr>
                <w:rFonts w:cstheme="minorHAnsi"/>
                <w:b/>
              </w:rPr>
              <w:t xml:space="preserve">ormulári  </w:t>
            </w:r>
            <w:proofErr w:type="spellStart"/>
            <w:r w:rsidRPr="00B82A4B">
              <w:rPr>
                <w:rFonts w:cstheme="minorHAnsi"/>
                <w:b/>
              </w:rPr>
              <w:t>ŽoNFP</w:t>
            </w:r>
            <w:proofErr w:type="spellEnd"/>
            <w:r w:rsidRPr="00C068F8">
              <w:rPr>
                <w:rFonts w:cstheme="minorHAnsi"/>
              </w:rPr>
              <w:t xml:space="preserve">, </w:t>
            </w:r>
            <w:r w:rsidRPr="00C068F8">
              <w:rPr>
                <w:rFonts w:cstheme="minorHAnsi"/>
                <w:bCs/>
              </w:rPr>
              <w:t xml:space="preserve">v častiach </w:t>
            </w:r>
            <w:r w:rsidRPr="00C068F8">
              <w:rPr>
                <w:rFonts w:cstheme="minorHAnsi"/>
              </w:rPr>
              <w:t xml:space="preserve">10.1 </w:t>
            </w:r>
            <w:r w:rsidRPr="00B82A4B">
              <w:rPr>
                <w:rFonts w:cstheme="minorHAnsi"/>
                <w:i/>
              </w:rPr>
              <w:t>Aktivity projektu a očakávané merateľné ukazovatele</w:t>
            </w:r>
            <w:r w:rsidRPr="00C068F8">
              <w:rPr>
                <w:rFonts w:cstheme="minorHAnsi"/>
              </w:rPr>
              <w:t xml:space="preserve"> a 10.2 </w:t>
            </w:r>
            <w:r w:rsidRPr="00B82A4B">
              <w:rPr>
                <w:rFonts w:cstheme="minorHAnsi"/>
                <w:i/>
              </w:rPr>
              <w:t>Prehľad merateľných ukazovateľov projektu.</w:t>
            </w:r>
          </w:p>
          <w:p w14:paraId="57C511E2" w14:textId="1BCDBC11" w:rsidR="00C42E97" w:rsidRPr="00C068F8" w:rsidRDefault="002B048C" w:rsidP="00C42E97">
            <w:pPr>
              <w:shd w:val="clear" w:color="auto" w:fill="E2EFD9" w:themeFill="accent6" w:themeFillTint="33"/>
              <w:tabs>
                <w:tab w:val="left" w:pos="1695"/>
              </w:tabs>
              <w:rPr>
                <w:rFonts w:cstheme="minorHAnsi"/>
                <w:b/>
                <w:bCs/>
                <w:u w:val="single"/>
              </w:rPr>
            </w:pPr>
            <w:r>
              <w:rPr>
                <w:rFonts w:cstheme="minorHAnsi"/>
                <w:b/>
                <w:bCs/>
                <w:u w:val="single"/>
              </w:rPr>
              <w:t>O</w:t>
            </w:r>
            <w:r w:rsidR="00C42E97" w:rsidRPr="00C068F8">
              <w:rPr>
                <w:rFonts w:cstheme="minorHAnsi"/>
                <w:b/>
                <w:bCs/>
                <w:u w:val="single"/>
              </w:rPr>
              <w:t>vereni</w:t>
            </w:r>
            <w:r>
              <w:rPr>
                <w:rFonts w:cstheme="minorHAnsi"/>
                <w:b/>
                <w:bCs/>
                <w:u w:val="single"/>
              </w:rPr>
              <w:t>e</w:t>
            </w:r>
            <w:r w:rsidR="00C42E97">
              <w:rPr>
                <w:rFonts w:cstheme="minorHAnsi"/>
                <w:b/>
                <w:bCs/>
                <w:u w:val="single"/>
              </w:rPr>
              <w:t xml:space="preserve"> PPP</w:t>
            </w:r>
            <w:r w:rsidR="005F071B">
              <w:rPr>
                <w:rFonts w:cstheme="minorHAnsi"/>
                <w:b/>
                <w:bCs/>
                <w:u w:val="single"/>
              </w:rPr>
              <w:t>/ukončenie uplatniteľnosti PPP</w:t>
            </w:r>
          </w:p>
          <w:p w14:paraId="096D9756" w14:textId="0E805AA8" w:rsidR="00C42E97" w:rsidRPr="00C068F8" w:rsidRDefault="007F28F8" w:rsidP="00C42E97">
            <w:pPr>
              <w:tabs>
                <w:tab w:val="left" w:pos="1695"/>
              </w:tabs>
              <w:jc w:val="both"/>
              <w:rPr>
                <w:rFonts w:cstheme="minorHAnsi"/>
              </w:rPr>
            </w:pPr>
            <w:r>
              <w:t>PPP sa o</w:t>
            </w:r>
            <w:r w:rsidRPr="002D4343">
              <w:t>veruje v konaní o</w:t>
            </w:r>
            <w:r>
              <w:t> </w:t>
            </w:r>
            <w:r w:rsidRPr="002D4343">
              <w:t>žiadosti</w:t>
            </w:r>
            <w:r>
              <w:t xml:space="preserve"> </w:t>
            </w:r>
            <w:r w:rsidRPr="00900C27">
              <w:t>a je potrebné ju plniť až do skončenia doby udržateľnosti projektu v zmysle čl. 65 NSU, ak sa udržateľnosť na projekt nevzťahuje, do skončenia trvania Zmluvy o poskytnutí NFP</w:t>
            </w:r>
            <w:r>
              <w:t>.</w:t>
            </w:r>
          </w:p>
        </w:tc>
      </w:tr>
      <w:tr w:rsidR="00C42E97" w14:paraId="491DD876" w14:textId="77777777" w:rsidTr="001A3236">
        <w:trPr>
          <w:jc w:val="center"/>
        </w:trPr>
        <w:tc>
          <w:tcPr>
            <w:tcW w:w="2830" w:type="dxa"/>
            <w:shd w:val="clear" w:color="auto" w:fill="E2EFD9" w:themeFill="accent6" w:themeFillTint="33"/>
          </w:tcPr>
          <w:tbl>
            <w:tblPr>
              <w:tblW w:w="0" w:type="auto"/>
              <w:tblBorders>
                <w:top w:val="nil"/>
                <w:left w:val="nil"/>
                <w:bottom w:val="nil"/>
                <w:right w:val="nil"/>
              </w:tblBorders>
              <w:tblLook w:val="0000" w:firstRow="0" w:lastRow="0" w:firstColumn="0" w:lastColumn="0" w:noHBand="0" w:noVBand="0"/>
            </w:tblPr>
            <w:tblGrid>
              <w:gridCol w:w="2614"/>
            </w:tblGrid>
            <w:tr w:rsidR="00C42E97" w:rsidRPr="00E26302" w14:paraId="26F150DC" w14:textId="77777777">
              <w:trPr>
                <w:trHeight w:val="1115"/>
              </w:trPr>
              <w:tc>
                <w:tcPr>
                  <w:tcW w:w="0" w:type="auto"/>
                </w:tcPr>
                <w:p w14:paraId="1E250A3C" w14:textId="6D229C9F" w:rsidR="00C42E97" w:rsidRPr="00E26302" w:rsidRDefault="003713EF" w:rsidP="00C42E97">
                  <w:pPr>
                    <w:rPr>
                      <w:rFonts w:cstheme="minorHAnsi"/>
                      <w:b/>
                    </w:rPr>
                  </w:pPr>
                  <w:r>
                    <w:rPr>
                      <w:rFonts w:cstheme="minorHAnsi"/>
                      <w:b/>
                      <w:bCs/>
                    </w:rPr>
                    <w:lastRenderedPageBreak/>
                    <w:t>10</w:t>
                  </w:r>
                  <w:r w:rsidR="00C42E97">
                    <w:rPr>
                      <w:rFonts w:cstheme="minorHAnsi"/>
                      <w:b/>
                      <w:bCs/>
                    </w:rPr>
                    <w:t>.</w:t>
                  </w:r>
                  <w:r w:rsidR="00C42E97" w:rsidRPr="00E26302">
                    <w:rPr>
                      <w:rFonts w:cstheme="minorHAnsi"/>
                      <w:b/>
                      <w:bCs/>
                    </w:rPr>
                    <w:t>Podmienka, že žiadateľ</w:t>
                  </w:r>
                  <w:r w:rsidR="009D5194">
                    <w:rPr>
                      <w:rFonts w:cstheme="minorHAnsi"/>
                      <w:b/>
                      <w:bCs/>
                    </w:rPr>
                    <w:t xml:space="preserve">/partner </w:t>
                  </w:r>
                  <w:r w:rsidR="00C42E97" w:rsidRPr="00E26302">
                    <w:rPr>
                      <w:rFonts w:cstheme="minorHAnsi"/>
                      <w:b/>
                      <w:bCs/>
                    </w:rPr>
                    <w:t xml:space="preserve">má schválený program rozvoja a príslušnú územnoplánovaciu dokumentáciu v súlade s ustanovením § 7 ods. </w:t>
                  </w:r>
                  <w:r w:rsidR="00F016E3">
                    <w:rPr>
                      <w:rFonts w:cstheme="minorHAnsi"/>
                      <w:b/>
                      <w:bCs/>
                    </w:rPr>
                    <w:t>8</w:t>
                  </w:r>
                  <w:r w:rsidR="00F016E3" w:rsidRPr="00E26302">
                    <w:rPr>
                      <w:rFonts w:cstheme="minorHAnsi"/>
                      <w:b/>
                      <w:bCs/>
                    </w:rPr>
                    <w:t xml:space="preserve"> </w:t>
                  </w:r>
                  <w:r w:rsidR="00C42E97" w:rsidRPr="00E26302">
                    <w:rPr>
                      <w:rFonts w:cstheme="minorHAnsi"/>
                      <w:b/>
                      <w:bCs/>
                    </w:rPr>
                    <w:t xml:space="preserve">a § 8 ods. 6/§ 8a ods. </w:t>
                  </w:r>
                  <w:r w:rsidR="00E76EF3">
                    <w:rPr>
                      <w:rFonts w:cstheme="minorHAnsi"/>
                      <w:b/>
                      <w:bCs/>
                    </w:rPr>
                    <w:t xml:space="preserve">7 </w:t>
                  </w:r>
                  <w:r w:rsidR="00C42E97" w:rsidRPr="00E26302">
                    <w:rPr>
                      <w:rFonts w:cstheme="minorHAnsi"/>
                      <w:b/>
                      <w:bCs/>
                    </w:rPr>
                    <w:t xml:space="preserve">zákona č. 539/2008 </w:t>
                  </w:r>
                  <w:r w:rsidR="0067374F">
                    <w:rPr>
                      <w:rFonts w:cstheme="minorHAnsi"/>
                      <w:b/>
                      <w:bCs/>
                    </w:rPr>
                    <w:t xml:space="preserve">Z. z. </w:t>
                  </w:r>
                  <w:r w:rsidR="00C42E97" w:rsidRPr="00E26302">
                    <w:rPr>
                      <w:rFonts w:cstheme="minorHAnsi"/>
                      <w:b/>
                      <w:bCs/>
                    </w:rPr>
                    <w:t>o podpore regionálneho rozvoja</w:t>
                  </w:r>
                  <w:r w:rsidR="00C42E97">
                    <w:rPr>
                      <w:rStyle w:val="Odkaznapoznmkupodiarou"/>
                      <w:rFonts w:cstheme="minorHAnsi"/>
                      <w:b/>
                      <w:bCs/>
                    </w:rPr>
                    <w:footnoteReference w:id="26"/>
                  </w:r>
                  <w:r w:rsidR="00C42E97" w:rsidRPr="00E26302">
                    <w:rPr>
                      <w:rFonts w:cstheme="minorHAnsi"/>
                      <w:b/>
                      <w:bCs/>
                    </w:rPr>
                    <w:t xml:space="preserve">. </w:t>
                  </w:r>
                </w:p>
                <w:p w14:paraId="0E0668DB" w14:textId="77777777" w:rsidR="00C42E97" w:rsidRPr="00E26302" w:rsidRDefault="00C42E97" w:rsidP="00C42E97">
                  <w:pPr>
                    <w:rPr>
                      <w:rFonts w:cstheme="minorHAnsi"/>
                      <w:b/>
                    </w:rPr>
                  </w:pPr>
                </w:p>
              </w:tc>
            </w:tr>
          </w:tbl>
          <w:p w14:paraId="0072DAA4" w14:textId="77777777" w:rsidR="00C42E97" w:rsidRPr="00C068F8" w:rsidRDefault="00C42E97" w:rsidP="00C42E97">
            <w:pPr>
              <w:rPr>
                <w:rFonts w:cstheme="minorHAnsi"/>
                <w:b/>
              </w:rPr>
            </w:pPr>
          </w:p>
        </w:tc>
        <w:tc>
          <w:tcPr>
            <w:tcW w:w="6946" w:type="dxa"/>
          </w:tcPr>
          <w:p w14:paraId="2D389CFF" w14:textId="0E21F15E" w:rsidR="00C42E97" w:rsidRDefault="00C42E97" w:rsidP="00C42E97">
            <w:pPr>
              <w:tabs>
                <w:tab w:val="left" w:pos="1695"/>
              </w:tabs>
              <w:jc w:val="both"/>
              <w:rPr>
                <w:rFonts w:cstheme="minorHAnsi"/>
              </w:rPr>
            </w:pPr>
            <w:r w:rsidRPr="009E6C13">
              <w:rPr>
                <w:rFonts w:cstheme="minorHAnsi"/>
              </w:rPr>
              <w:t>Žiadateľ</w:t>
            </w:r>
            <w:r w:rsidR="009D5194">
              <w:rPr>
                <w:rFonts w:cstheme="minorHAnsi"/>
              </w:rPr>
              <w:t>/partner</w:t>
            </w:r>
            <w:r w:rsidRPr="009E6C13">
              <w:rPr>
                <w:rFonts w:cstheme="minorHAnsi"/>
              </w:rPr>
              <w:t xml:space="preserve">, </w:t>
            </w:r>
            <w:r w:rsidR="00A84C08" w:rsidRPr="00CE2E67">
              <w:rPr>
                <w:rFonts w:cstheme="minorHAnsi"/>
              </w:rPr>
              <w:t>na ktorých územiach sa projekt realizuje</w:t>
            </w:r>
            <w:r w:rsidR="00A84C08">
              <w:rPr>
                <w:rFonts w:cstheme="minorHAnsi"/>
              </w:rPr>
              <w:t xml:space="preserve"> </w:t>
            </w:r>
            <w:r w:rsidRPr="009E6C13">
              <w:rPr>
                <w:rFonts w:cstheme="minorHAnsi"/>
              </w:rPr>
              <w:t>musí mať schválený program rozvoja obce, resp. spoločný program rozvoja obcí a </w:t>
            </w:r>
            <w:r w:rsidR="00A84C08" w:rsidRPr="00A84C08">
              <w:rPr>
                <w:rFonts w:cstheme="minorHAnsi"/>
              </w:rPr>
              <w:t>príslušný územný plán obce</w:t>
            </w:r>
            <w:r w:rsidR="00BC10CD">
              <w:rPr>
                <w:rFonts w:cstheme="minorHAnsi"/>
              </w:rPr>
              <w:t xml:space="preserve"> </w:t>
            </w:r>
            <w:r w:rsidRPr="009E6C13">
              <w:rPr>
                <w:rFonts w:cstheme="minorHAnsi"/>
              </w:rPr>
              <w:t>v</w:t>
            </w:r>
            <w:r w:rsidR="00033B9C">
              <w:rPr>
                <w:rFonts w:cstheme="minorHAnsi"/>
              </w:rPr>
              <w:t> </w:t>
            </w:r>
            <w:r w:rsidRPr="009E6C13">
              <w:rPr>
                <w:rFonts w:cstheme="minorHAnsi"/>
              </w:rPr>
              <w:t>súlad</w:t>
            </w:r>
            <w:r w:rsidR="0017184A">
              <w:rPr>
                <w:rFonts w:cstheme="minorHAnsi"/>
              </w:rPr>
              <w:t>e</w:t>
            </w:r>
            <w:r w:rsidR="00033B9C">
              <w:rPr>
                <w:rFonts w:cstheme="minorHAnsi"/>
              </w:rPr>
              <w:t xml:space="preserve"> </w:t>
            </w:r>
            <w:r w:rsidRPr="009E6C13">
              <w:rPr>
                <w:rFonts w:cstheme="minorHAnsi"/>
              </w:rPr>
              <w:t>s </w:t>
            </w:r>
            <w:r w:rsidRPr="00FC6F82">
              <w:rPr>
                <w:rFonts w:cstheme="minorHAnsi"/>
              </w:rPr>
              <w:t xml:space="preserve">ustanovením § 8 ods. 6/§ 8a ods. </w:t>
            </w:r>
            <w:r w:rsidR="00E76EF3">
              <w:rPr>
                <w:rFonts w:cstheme="minorHAnsi"/>
              </w:rPr>
              <w:t>7</w:t>
            </w:r>
            <w:r w:rsidR="00E76EF3" w:rsidRPr="00FC6F82">
              <w:rPr>
                <w:rFonts w:cstheme="minorHAnsi"/>
              </w:rPr>
              <w:t xml:space="preserve"> </w:t>
            </w:r>
            <w:r w:rsidRPr="00FC6F82">
              <w:rPr>
                <w:rFonts w:cstheme="minorHAnsi"/>
              </w:rPr>
              <w:t>zákona</w:t>
            </w:r>
            <w:r w:rsidRPr="009E6C13">
              <w:rPr>
                <w:rFonts w:cstheme="minorHAnsi"/>
              </w:rPr>
              <w:t xml:space="preserve"> o podpore regionálneho rozvoja</w:t>
            </w:r>
            <w:r>
              <w:rPr>
                <w:rFonts w:cstheme="minorHAnsi"/>
              </w:rPr>
              <w:t>.</w:t>
            </w:r>
          </w:p>
          <w:p w14:paraId="6AA97530" w14:textId="3E49B039" w:rsidR="00144B82" w:rsidRPr="00D8619B" w:rsidRDefault="00144B82" w:rsidP="00D8619B">
            <w:pPr>
              <w:tabs>
                <w:tab w:val="left" w:pos="1695"/>
              </w:tabs>
              <w:spacing w:after="0"/>
              <w:jc w:val="both"/>
              <w:rPr>
                <w:rFonts w:ascii="Calibri" w:hAnsi="Calibri" w:cs="Calibri"/>
                <w:b/>
                <w:bCs/>
              </w:rPr>
            </w:pPr>
            <w:r w:rsidRPr="00D8619B">
              <w:rPr>
                <w:rFonts w:ascii="Calibri" w:hAnsi="Calibri" w:cs="Calibri"/>
                <w:b/>
                <w:bCs/>
              </w:rPr>
              <w:t>Upozornenie</w:t>
            </w:r>
            <w:r w:rsidR="00B73D0E">
              <w:rPr>
                <w:rFonts w:ascii="Calibri" w:hAnsi="Calibri" w:cs="Calibri"/>
                <w:b/>
                <w:bCs/>
              </w:rPr>
              <w:t xml:space="preserve"> na po</w:t>
            </w:r>
            <w:r w:rsidR="004544B4">
              <w:rPr>
                <w:rFonts w:ascii="Calibri" w:hAnsi="Calibri" w:cs="Calibri"/>
                <w:b/>
                <w:bCs/>
              </w:rPr>
              <w:t>dmienky</w:t>
            </w:r>
            <w:r w:rsidR="00B73D0E">
              <w:rPr>
                <w:rFonts w:ascii="Calibri" w:hAnsi="Calibri" w:cs="Calibri"/>
                <w:b/>
                <w:bCs/>
              </w:rPr>
              <w:t xml:space="preserve"> spojené s platným územným plánom obce</w:t>
            </w:r>
            <w:r w:rsidR="004544B4">
              <w:rPr>
                <w:rFonts w:ascii="Calibri" w:hAnsi="Calibri" w:cs="Calibri"/>
                <w:b/>
                <w:bCs/>
              </w:rPr>
              <w:t xml:space="preserve">, </w:t>
            </w:r>
            <w:r w:rsidR="00686128">
              <w:rPr>
                <w:rFonts w:ascii="Calibri" w:hAnsi="Calibri" w:cs="Calibri"/>
                <w:b/>
                <w:bCs/>
              </w:rPr>
              <w:t>bez splnenia ktorých okre</w:t>
            </w:r>
            <w:r w:rsidR="004544B4">
              <w:rPr>
                <w:rFonts w:ascii="Calibri" w:hAnsi="Calibri" w:cs="Calibri"/>
                <w:b/>
                <w:bCs/>
              </w:rPr>
              <w:t>sný úrad, pozemkový a</w:t>
            </w:r>
            <w:r w:rsidR="00686128">
              <w:rPr>
                <w:rFonts w:ascii="Calibri" w:hAnsi="Calibri" w:cs="Calibri"/>
                <w:b/>
                <w:bCs/>
              </w:rPr>
              <w:t> lesný odbor nepovolí JPÚ:</w:t>
            </w:r>
          </w:p>
          <w:p w14:paraId="12C0E558" w14:textId="587134B3" w:rsidR="00B73D0E" w:rsidRDefault="00B73D0E" w:rsidP="00D8619B">
            <w:pPr>
              <w:tabs>
                <w:tab w:val="left" w:pos="1695"/>
              </w:tabs>
              <w:jc w:val="both"/>
              <w:rPr>
                <w:rFonts w:ascii="Calibri" w:hAnsi="Calibri" w:cs="Calibri"/>
                <w:bCs/>
              </w:rPr>
            </w:pPr>
            <w:r>
              <w:rPr>
                <w:rFonts w:ascii="Calibri" w:hAnsi="Calibri" w:cs="Calibri"/>
                <w:bCs/>
              </w:rPr>
              <w:t>V tejto súvislosti upozorňujeme, v prípade realizácie</w:t>
            </w:r>
            <w:r w:rsidR="008366A7">
              <w:rPr>
                <w:rFonts w:ascii="Calibri" w:hAnsi="Calibri" w:cs="Calibri"/>
                <w:bCs/>
              </w:rPr>
              <w:t xml:space="preserve"> JPÚ z</w:t>
            </w:r>
            <w:r>
              <w:rPr>
                <w:rFonts w:ascii="Calibri" w:hAnsi="Calibri" w:cs="Calibri"/>
                <w:bCs/>
              </w:rPr>
              <w:t> </w:t>
            </w:r>
            <w:r w:rsidR="008366A7">
              <w:rPr>
                <w:rFonts w:ascii="Calibri" w:hAnsi="Calibri" w:cs="Calibri"/>
                <w:bCs/>
              </w:rPr>
              <w:t>dôvodu</w:t>
            </w:r>
          </w:p>
          <w:p w14:paraId="7B51E298" w14:textId="50D83589" w:rsidR="00144B82" w:rsidRPr="00D8619B" w:rsidRDefault="008366A7" w:rsidP="00D8619B">
            <w:pPr>
              <w:pStyle w:val="Odsekzoznamu"/>
              <w:numPr>
                <w:ilvl w:val="0"/>
                <w:numId w:val="67"/>
              </w:numPr>
              <w:tabs>
                <w:tab w:val="left" w:pos="1695"/>
              </w:tabs>
              <w:jc w:val="both"/>
              <w:rPr>
                <w:rFonts w:ascii="Calibri" w:hAnsi="Calibri" w:cs="Calibri"/>
                <w:bCs/>
              </w:rPr>
            </w:pPr>
            <w:r w:rsidRPr="00D8619B">
              <w:rPr>
                <w:rFonts w:ascii="Calibri" w:hAnsi="Calibri" w:cs="Calibri"/>
                <w:b/>
                <w:bCs/>
              </w:rPr>
              <w:t>podľa § 2 ods. 1 písm. j) zákona o pozemkových úpravách</w:t>
            </w:r>
            <w:r w:rsidRPr="00D8619B">
              <w:rPr>
                <w:rFonts w:ascii="Calibri" w:hAnsi="Calibri" w:cs="Calibri"/>
                <w:bCs/>
              </w:rPr>
              <w:t xml:space="preserve"> </w:t>
            </w:r>
            <w:r w:rsidR="00144B82" w:rsidRPr="00D8619B">
              <w:rPr>
                <w:rFonts w:ascii="Calibri" w:hAnsi="Calibri" w:cs="Calibri"/>
                <w:bCs/>
              </w:rPr>
              <w:t>na po</w:t>
            </w:r>
            <w:r w:rsidR="004544B4">
              <w:rPr>
                <w:rFonts w:ascii="Calibri" w:hAnsi="Calibri" w:cs="Calibri"/>
                <w:bCs/>
              </w:rPr>
              <w:t xml:space="preserve">dmienky </w:t>
            </w:r>
            <w:r w:rsidR="00144B82" w:rsidRPr="00D8619B">
              <w:rPr>
                <w:rFonts w:ascii="Calibri" w:hAnsi="Calibri" w:cs="Calibri"/>
                <w:bCs/>
              </w:rPr>
              <w:t>vyplývajúce z</w:t>
            </w:r>
            <w:r w:rsidR="00686128">
              <w:rPr>
                <w:rFonts w:ascii="Calibri" w:hAnsi="Calibri" w:cs="Calibri"/>
                <w:bCs/>
              </w:rPr>
              <w:t xml:space="preserve"> ustanovenia </w:t>
            </w:r>
            <w:r w:rsidR="00144B82" w:rsidRPr="00606463">
              <w:rPr>
                <w:rFonts w:ascii="Calibri" w:hAnsi="Calibri" w:cs="Calibri"/>
                <w:b/>
                <w:bCs/>
              </w:rPr>
              <w:t>§ 8g ods. 2</w:t>
            </w:r>
            <w:r w:rsidR="00144B82" w:rsidRPr="00D8619B">
              <w:rPr>
                <w:rFonts w:ascii="Calibri" w:hAnsi="Calibri" w:cs="Calibri"/>
                <w:bCs/>
              </w:rPr>
              <w:t xml:space="preserve"> </w:t>
            </w:r>
            <w:r w:rsidR="004544B4">
              <w:rPr>
                <w:rFonts w:ascii="Calibri" w:hAnsi="Calibri" w:cs="Calibri"/>
                <w:bCs/>
              </w:rPr>
              <w:t>tohto zákona,</w:t>
            </w:r>
            <w:r w:rsidR="00144B82" w:rsidRPr="00D8619B">
              <w:rPr>
                <w:rFonts w:ascii="Calibri" w:hAnsi="Calibri" w:cs="Calibri"/>
                <w:bCs/>
              </w:rPr>
              <w:t xml:space="preserve"> v zmysle ktorého umiestnenie osídlenia MRK a účel využitia pozemkov musí byť v súlade s platným územným plánom obce.</w:t>
            </w:r>
          </w:p>
          <w:p w14:paraId="287DA401" w14:textId="118AA7EE" w:rsidR="00144B82" w:rsidRPr="00D8619B" w:rsidRDefault="004544B4" w:rsidP="00D8619B">
            <w:pPr>
              <w:numPr>
                <w:ilvl w:val="0"/>
                <w:numId w:val="67"/>
              </w:numPr>
              <w:tabs>
                <w:tab w:val="left" w:pos="1695"/>
              </w:tabs>
              <w:contextualSpacing/>
              <w:jc w:val="both"/>
              <w:rPr>
                <w:rFonts w:ascii="Calibri" w:hAnsi="Calibri" w:cs="Calibri"/>
                <w:bCs/>
              </w:rPr>
            </w:pPr>
            <w:r>
              <w:rPr>
                <w:rFonts w:ascii="Calibri" w:hAnsi="Calibri" w:cs="Calibri"/>
                <w:b/>
                <w:bCs/>
              </w:rPr>
              <w:t>p</w:t>
            </w:r>
            <w:r w:rsidR="00B73D0E">
              <w:rPr>
                <w:rFonts w:ascii="Calibri" w:hAnsi="Calibri" w:cs="Calibri"/>
                <w:b/>
                <w:bCs/>
              </w:rPr>
              <w:t xml:space="preserve">odľa § 2 ods. 1 písm. h) zákona o pozemkových úpravách </w:t>
            </w:r>
            <w:r>
              <w:rPr>
                <w:rFonts w:ascii="Calibri" w:hAnsi="Calibri" w:cs="Calibri"/>
                <w:b/>
                <w:bCs/>
              </w:rPr>
              <w:t xml:space="preserve">na </w:t>
            </w:r>
            <w:r>
              <w:rPr>
                <w:rFonts w:ascii="Calibri" w:hAnsi="Calibri" w:cs="Calibri"/>
                <w:bCs/>
              </w:rPr>
              <w:t>podmienky</w:t>
            </w:r>
            <w:r w:rsidR="00144B82" w:rsidRPr="00D8619B">
              <w:rPr>
                <w:rFonts w:ascii="Calibri" w:hAnsi="Calibri" w:cs="Calibri"/>
                <w:bCs/>
              </w:rPr>
              <w:t xml:space="preserve"> vyplývajúce z</w:t>
            </w:r>
            <w:r w:rsidR="00686128">
              <w:rPr>
                <w:rFonts w:ascii="Calibri" w:hAnsi="Calibri" w:cs="Calibri"/>
                <w:bCs/>
              </w:rPr>
              <w:t xml:space="preserve"> ustanovenia </w:t>
            </w:r>
            <w:r w:rsidR="00144B82" w:rsidRPr="00606463">
              <w:rPr>
                <w:rFonts w:ascii="Calibri" w:hAnsi="Calibri" w:cs="Calibri"/>
                <w:b/>
                <w:bCs/>
              </w:rPr>
              <w:t>§ 8d ods. 2</w:t>
            </w:r>
            <w:r w:rsidR="00144B82" w:rsidRPr="00D8619B">
              <w:rPr>
                <w:rFonts w:ascii="Calibri" w:hAnsi="Calibri" w:cs="Calibri"/>
                <w:bCs/>
              </w:rPr>
              <w:t xml:space="preserve"> tohto zákona, v zmysle ktorého budúci účel využitia pozemkov v navrhovanom obvode projektu pozemkových úprav musí byť v súlade s platným územným plánom</w:t>
            </w:r>
            <w:r w:rsidR="00BE50C8">
              <w:rPr>
                <w:rFonts w:ascii="Calibri" w:hAnsi="Calibri" w:cs="Calibri"/>
                <w:bCs/>
              </w:rPr>
              <w:t xml:space="preserve"> obce</w:t>
            </w:r>
            <w:r w:rsidRPr="00D51CD7">
              <w:rPr>
                <w:rFonts w:ascii="Calibri" w:hAnsi="Calibri" w:cs="Calibri"/>
                <w:bCs/>
              </w:rPr>
              <w:t>.</w:t>
            </w:r>
          </w:p>
          <w:p w14:paraId="20F2E684" w14:textId="266E1A23" w:rsidR="004544B4" w:rsidRDefault="00686128" w:rsidP="00C42E97">
            <w:pPr>
              <w:tabs>
                <w:tab w:val="left" w:pos="1695"/>
              </w:tabs>
              <w:jc w:val="both"/>
              <w:rPr>
                <w:rFonts w:cstheme="minorHAnsi"/>
                <w:b/>
              </w:rPr>
            </w:pPr>
            <w:r>
              <w:rPr>
                <w:rFonts w:cstheme="minorHAnsi"/>
                <w:b/>
              </w:rPr>
              <w:t>Podmienky pod písm. a) a b) sú predmetom overenia okresného úradu, pozemkový a lesný odbor v rámci prípravného konania.</w:t>
            </w:r>
          </w:p>
          <w:p w14:paraId="2A0DBE94" w14:textId="7C02F629" w:rsidR="00C42E97" w:rsidRPr="00127B5D" w:rsidRDefault="00C42E97" w:rsidP="00C42E97">
            <w:pPr>
              <w:shd w:val="clear" w:color="auto" w:fill="E2EFD9" w:themeFill="accent6" w:themeFillTint="33"/>
              <w:tabs>
                <w:tab w:val="left" w:pos="1695"/>
              </w:tabs>
              <w:jc w:val="both"/>
              <w:rPr>
                <w:rFonts w:cstheme="minorHAnsi"/>
                <w:b/>
                <w:u w:val="single"/>
              </w:rPr>
            </w:pPr>
            <w:r w:rsidRPr="00A31B70">
              <w:rPr>
                <w:rFonts w:cstheme="minorHAnsi"/>
                <w:b/>
                <w:u w:val="single"/>
                <w:shd w:val="clear" w:color="auto" w:fill="E2EFD9" w:themeFill="accent6" w:themeFillTint="33"/>
              </w:rPr>
              <w:t>Forma preukázania splnenia PPP zo strany žiadateľa</w:t>
            </w:r>
          </w:p>
          <w:p w14:paraId="7D97198D" w14:textId="77777777" w:rsidR="00C42E97" w:rsidRPr="009E6C13" w:rsidRDefault="00C42E97" w:rsidP="00C42E97">
            <w:pPr>
              <w:tabs>
                <w:tab w:val="left" w:pos="1695"/>
              </w:tabs>
              <w:jc w:val="both"/>
              <w:rPr>
                <w:rFonts w:cstheme="minorHAnsi"/>
              </w:rPr>
            </w:pPr>
            <w:r w:rsidRPr="009E6C13">
              <w:rPr>
                <w:rFonts w:cstheme="minorHAnsi"/>
              </w:rPr>
              <w:t>Žiadateľ preukazuje splnenie PPP prostredníctvom:</w:t>
            </w:r>
          </w:p>
          <w:p w14:paraId="4738802F" w14:textId="752121AD" w:rsidR="00C42E97" w:rsidRPr="00D52367" w:rsidRDefault="00C42E97" w:rsidP="00C42E97">
            <w:pPr>
              <w:pStyle w:val="Odsekzoznamu"/>
              <w:numPr>
                <w:ilvl w:val="0"/>
                <w:numId w:val="48"/>
              </w:numPr>
              <w:tabs>
                <w:tab w:val="left" w:pos="1695"/>
              </w:tabs>
              <w:jc w:val="both"/>
              <w:rPr>
                <w:rFonts w:cstheme="minorHAnsi"/>
              </w:rPr>
            </w:pPr>
            <w:r w:rsidRPr="005E2AD7">
              <w:rPr>
                <w:rFonts w:cstheme="minorHAnsi"/>
                <w:b/>
              </w:rPr>
              <w:lastRenderedPageBreak/>
              <w:t xml:space="preserve">Formulára </w:t>
            </w:r>
            <w:proofErr w:type="spellStart"/>
            <w:r w:rsidRPr="005E2AD7">
              <w:rPr>
                <w:rFonts w:cstheme="minorHAnsi"/>
                <w:b/>
              </w:rPr>
              <w:t>ŽoNFP</w:t>
            </w:r>
            <w:proofErr w:type="spellEnd"/>
            <w:r w:rsidRPr="005E2AD7">
              <w:rPr>
                <w:rFonts w:cstheme="minorHAnsi"/>
                <w:b/>
              </w:rPr>
              <w:t>, časť č. 7.</w:t>
            </w:r>
            <w:r w:rsidR="00EE2B41">
              <w:rPr>
                <w:rFonts w:cstheme="minorHAnsi"/>
                <w:b/>
              </w:rPr>
              <w:t xml:space="preserve"> </w:t>
            </w:r>
            <w:r w:rsidR="00EE2B41">
              <w:rPr>
                <w:rFonts w:cstheme="minorHAnsi"/>
              </w:rPr>
              <w:t>Popis projektu</w:t>
            </w:r>
            <w:r w:rsidR="00EE2B41" w:rsidRPr="005E2AD7" w:rsidDel="00EE2B41">
              <w:rPr>
                <w:rFonts w:cstheme="minorHAnsi"/>
                <w:b/>
              </w:rPr>
              <w:t xml:space="preserve"> </w:t>
            </w:r>
            <w:r w:rsidRPr="005E2AD7">
              <w:rPr>
                <w:rFonts w:cstheme="minorHAnsi"/>
              </w:rPr>
              <w:t xml:space="preserve"> – kde uvedie funkčný odkaz na webové sídlo </w:t>
            </w:r>
            <w:r w:rsidRPr="00D52367">
              <w:rPr>
                <w:rFonts w:cstheme="minorHAnsi"/>
              </w:rPr>
              <w:t>obce</w:t>
            </w:r>
            <w:r w:rsidR="000E6D39" w:rsidRPr="007479AD">
              <w:rPr>
                <w:rFonts w:cstheme="minorHAnsi"/>
              </w:rPr>
              <w:t>/samosprávneho kraja</w:t>
            </w:r>
            <w:r w:rsidRPr="00D52367">
              <w:rPr>
                <w:rFonts w:cstheme="minorHAnsi"/>
              </w:rPr>
              <w:t>, kde je zverejnené:</w:t>
            </w:r>
          </w:p>
          <w:p w14:paraId="5D9A75EC" w14:textId="3BA166D3" w:rsidR="00C42E97" w:rsidRPr="00D52367" w:rsidRDefault="00C42E97" w:rsidP="00C42E97">
            <w:pPr>
              <w:pStyle w:val="Odsekzoznamu"/>
              <w:numPr>
                <w:ilvl w:val="0"/>
                <w:numId w:val="49"/>
              </w:numPr>
              <w:tabs>
                <w:tab w:val="left" w:pos="1695"/>
              </w:tabs>
              <w:jc w:val="both"/>
              <w:rPr>
                <w:rFonts w:cstheme="minorHAnsi"/>
              </w:rPr>
            </w:pPr>
            <w:r w:rsidRPr="00D52367">
              <w:rPr>
                <w:rFonts w:cstheme="minorHAnsi"/>
              </w:rPr>
              <w:t>Uznesenie (výpis uznesenia)</w:t>
            </w:r>
            <w:r w:rsidR="0041618E" w:rsidRPr="00D52367">
              <w:rPr>
                <w:rFonts w:cstheme="minorHAnsi"/>
              </w:rPr>
              <w:t xml:space="preserve"> </w:t>
            </w:r>
            <w:r w:rsidRPr="00D52367">
              <w:rPr>
                <w:rFonts w:cstheme="minorHAnsi"/>
              </w:rPr>
              <w:t>o schválení programu rozvoja</w:t>
            </w:r>
            <w:r w:rsidR="002A1941" w:rsidRPr="00D52367">
              <w:rPr>
                <w:rFonts w:cstheme="minorHAnsi"/>
              </w:rPr>
              <w:t>,</w:t>
            </w:r>
          </w:p>
          <w:p w14:paraId="09AAB954" w14:textId="39F273E9" w:rsidR="00C42E97" w:rsidRPr="00D52367" w:rsidRDefault="00C42E97" w:rsidP="00C42E97">
            <w:pPr>
              <w:pStyle w:val="Odsekzoznamu"/>
              <w:numPr>
                <w:ilvl w:val="0"/>
                <w:numId w:val="49"/>
              </w:numPr>
              <w:tabs>
                <w:tab w:val="left" w:pos="1695"/>
              </w:tabs>
              <w:jc w:val="both"/>
              <w:rPr>
                <w:rFonts w:cstheme="minorHAnsi"/>
              </w:rPr>
            </w:pPr>
            <w:r w:rsidRPr="00D52367">
              <w:rPr>
                <w:rFonts w:cstheme="minorHAnsi"/>
              </w:rPr>
              <w:t>Uznesenie (výpis uznesenia) o schválení príslušnej územnoplánovacej dokumentácie (ak relevantné)</w:t>
            </w:r>
            <w:r w:rsidR="002A1941" w:rsidRPr="00D52367">
              <w:rPr>
                <w:rFonts w:cstheme="minorHAnsi"/>
              </w:rPr>
              <w:t>,</w:t>
            </w:r>
          </w:p>
          <w:p w14:paraId="75946FC7" w14:textId="49C82C55" w:rsidR="00C42E97" w:rsidRPr="00D52367" w:rsidRDefault="00C42E97" w:rsidP="00C42E97">
            <w:pPr>
              <w:tabs>
                <w:tab w:val="left" w:pos="1695"/>
              </w:tabs>
              <w:jc w:val="both"/>
              <w:rPr>
                <w:rFonts w:cstheme="minorHAnsi"/>
              </w:rPr>
            </w:pPr>
            <w:r w:rsidRPr="00D52367">
              <w:rPr>
                <w:rFonts w:cstheme="minorHAnsi"/>
              </w:rPr>
              <w:t>ak tieto uznesenia nie sú zverejnené na webovom sídle obce</w:t>
            </w:r>
            <w:r w:rsidR="000E6D39" w:rsidRPr="00D52367">
              <w:rPr>
                <w:rFonts w:cstheme="minorHAnsi"/>
              </w:rPr>
              <w:t>/</w:t>
            </w:r>
            <w:r w:rsidR="000E6D39" w:rsidRPr="007479AD">
              <w:rPr>
                <w:rFonts w:cstheme="minorHAnsi"/>
              </w:rPr>
              <w:t>samosprávneho kraja</w:t>
            </w:r>
            <w:r w:rsidRPr="007479AD">
              <w:rPr>
                <w:rFonts w:cstheme="minorHAnsi"/>
              </w:rPr>
              <w:t>,</w:t>
            </w:r>
            <w:r w:rsidRPr="00D52367">
              <w:rPr>
                <w:rFonts w:cstheme="minorHAnsi"/>
              </w:rPr>
              <w:t xml:space="preserve"> preukáže žiadateľ splnenie PPP prostredníctvom predloženia:</w:t>
            </w:r>
          </w:p>
          <w:p w14:paraId="51FE02E3" w14:textId="25558185" w:rsidR="00C42E97" w:rsidRPr="00D52367" w:rsidRDefault="00C42E97" w:rsidP="00C42E97">
            <w:pPr>
              <w:pStyle w:val="Odsekzoznamu"/>
              <w:numPr>
                <w:ilvl w:val="0"/>
                <w:numId w:val="48"/>
              </w:numPr>
              <w:tabs>
                <w:tab w:val="left" w:pos="1695"/>
              </w:tabs>
              <w:jc w:val="both"/>
              <w:rPr>
                <w:rFonts w:cstheme="minorHAnsi"/>
                <w:b/>
              </w:rPr>
            </w:pPr>
            <w:r w:rsidRPr="00D52367">
              <w:rPr>
                <w:rFonts w:cstheme="minorHAnsi"/>
                <w:b/>
              </w:rPr>
              <w:t xml:space="preserve">Prílohy č. </w:t>
            </w:r>
            <w:r w:rsidR="009D5194" w:rsidRPr="00D52367">
              <w:rPr>
                <w:rFonts w:cstheme="minorHAnsi"/>
                <w:b/>
              </w:rPr>
              <w:t>7</w:t>
            </w:r>
            <w:r w:rsidRPr="00D52367">
              <w:rPr>
                <w:rFonts w:cstheme="minorHAnsi"/>
                <w:b/>
              </w:rPr>
              <w:t xml:space="preserve"> </w:t>
            </w:r>
            <w:proofErr w:type="spellStart"/>
            <w:r w:rsidRPr="00D52367">
              <w:rPr>
                <w:rFonts w:cstheme="minorHAnsi"/>
                <w:b/>
              </w:rPr>
              <w:t>ŽoNFP</w:t>
            </w:r>
            <w:proofErr w:type="spellEnd"/>
            <w:r w:rsidRPr="00D52367">
              <w:rPr>
                <w:rFonts w:cstheme="minorHAnsi"/>
              </w:rPr>
              <w:t xml:space="preserve"> - </w:t>
            </w:r>
            <w:r w:rsidRPr="00D52367">
              <w:rPr>
                <w:rFonts w:cstheme="minorHAnsi"/>
                <w:b/>
              </w:rPr>
              <w:t xml:space="preserve">Uznesenie (výpis uznesenia) o schválení programu rozvoja </w:t>
            </w:r>
            <w:r w:rsidR="00135898" w:rsidRPr="00D52367">
              <w:rPr>
                <w:rFonts w:cstheme="minorHAnsi"/>
                <w:b/>
              </w:rPr>
              <w:t xml:space="preserve">obce </w:t>
            </w:r>
            <w:r w:rsidRPr="00D52367">
              <w:rPr>
                <w:rFonts w:cstheme="minorHAnsi"/>
                <w:b/>
              </w:rPr>
              <w:t>a príslušnej územnoplánovacej dokumentácie</w:t>
            </w:r>
            <w:r w:rsidRPr="00D52367">
              <w:rPr>
                <w:rFonts w:cstheme="minorHAnsi"/>
              </w:rPr>
              <w:t xml:space="preserve"> (ak relevantné)</w:t>
            </w:r>
            <w:r w:rsidR="000E6D39" w:rsidRPr="00D52367">
              <w:rPr>
                <w:rFonts w:cstheme="minorHAnsi"/>
              </w:rPr>
              <w:t>.</w:t>
            </w:r>
          </w:p>
          <w:p w14:paraId="26606B0E" w14:textId="76602A0D" w:rsidR="00100118" w:rsidRPr="007479AD" w:rsidRDefault="000E6D39" w:rsidP="00C42E97">
            <w:pPr>
              <w:tabs>
                <w:tab w:val="left" w:pos="1695"/>
              </w:tabs>
              <w:jc w:val="both"/>
              <w:rPr>
                <w:rFonts w:cstheme="minorHAnsi"/>
              </w:rPr>
            </w:pPr>
            <w:r w:rsidRPr="007479AD">
              <w:rPr>
                <w:rFonts w:cstheme="minorHAnsi"/>
              </w:rPr>
              <w:t>A</w:t>
            </w:r>
            <w:r w:rsidR="00C42E97" w:rsidRPr="00D52367">
              <w:rPr>
                <w:rFonts w:cstheme="minorHAnsi"/>
              </w:rPr>
              <w:t xml:space="preserve">k  obec </w:t>
            </w:r>
            <w:r w:rsidR="006909CA" w:rsidRPr="007479AD">
              <w:rPr>
                <w:rFonts w:cstheme="minorHAnsi"/>
              </w:rPr>
              <w:t xml:space="preserve">na území ktorej </w:t>
            </w:r>
            <w:r w:rsidR="00100118" w:rsidRPr="007479AD">
              <w:rPr>
                <w:rFonts w:cstheme="minorHAnsi"/>
              </w:rPr>
              <w:t>sa projekt fyzicky realizuje nemá schválený územný plán obce a zároveň je splnený jeden z nasledujúcich dôvodov:</w:t>
            </w:r>
          </w:p>
          <w:p w14:paraId="7BD3D591" w14:textId="77777777" w:rsidR="00100118" w:rsidRPr="007479AD" w:rsidRDefault="00100118" w:rsidP="00100118">
            <w:pPr>
              <w:numPr>
                <w:ilvl w:val="0"/>
                <w:numId w:val="74"/>
              </w:numPr>
              <w:tabs>
                <w:tab w:val="left" w:pos="1695"/>
              </w:tabs>
              <w:jc w:val="both"/>
              <w:rPr>
                <w:rFonts w:cstheme="minorHAnsi"/>
              </w:rPr>
            </w:pPr>
            <w:r w:rsidRPr="007479AD">
              <w:rPr>
                <w:rFonts w:cstheme="minorHAnsi"/>
              </w:rPr>
              <w:t>celé územie obce je súčasťou územného plánu mikroregiónu podľa § 22 ods. 1 zákona o územnom plánovaní</w:t>
            </w:r>
            <w:r w:rsidRPr="007479AD">
              <w:rPr>
                <w:rFonts w:cstheme="minorHAnsi"/>
                <w:vertAlign w:val="superscript"/>
              </w:rPr>
              <w:footnoteReference w:id="27"/>
            </w:r>
            <w:r w:rsidRPr="007479AD">
              <w:rPr>
                <w:rFonts w:cstheme="minorHAnsi"/>
              </w:rPr>
              <w:t>;</w:t>
            </w:r>
          </w:p>
          <w:p w14:paraId="08B51596" w14:textId="1323087A" w:rsidR="00100118" w:rsidRPr="007479AD" w:rsidRDefault="00100118" w:rsidP="00754327">
            <w:pPr>
              <w:pStyle w:val="Odsekzoznamu"/>
              <w:numPr>
                <w:ilvl w:val="0"/>
                <w:numId w:val="74"/>
              </w:numPr>
              <w:tabs>
                <w:tab w:val="left" w:pos="1695"/>
              </w:tabs>
              <w:jc w:val="both"/>
              <w:rPr>
                <w:rFonts w:cstheme="minorHAnsi"/>
              </w:rPr>
            </w:pPr>
            <w:r w:rsidRPr="007479AD">
              <w:rPr>
                <w:rFonts w:cstheme="minorHAnsi"/>
              </w:rPr>
              <w:t xml:space="preserve">obec postupuje podľa ustanovenia § 40 ods. 2 zákona o územnom plánovaní (relevantné pre </w:t>
            </w:r>
            <w:proofErr w:type="spellStart"/>
            <w:r w:rsidRPr="007479AD">
              <w:rPr>
                <w:rFonts w:cstheme="minorHAnsi"/>
              </w:rPr>
              <w:t>ŽoNFP</w:t>
            </w:r>
            <w:proofErr w:type="spellEnd"/>
            <w:r w:rsidRPr="007479AD">
              <w:rPr>
                <w:rFonts w:cstheme="minorHAnsi"/>
              </w:rPr>
              <w:t xml:space="preserve"> predložené od 1.4.2025);</w:t>
            </w:r>
          </w:p>
          <w:p w14:paraId="138BC06D" w14:textId="623A2EDB" w:rsidR="00100118" w:rsidRPr="007479AD" w:rsidRDefault="00100118" w:rsidP="00100118">
            <w:pPr>
              <w:pStyle w:val="Odsekzoznamu"/>
              <w:numPr>
                <w:ilvl w:val="0"/>
                <w:numId w:val="74"/>
              </w:numPr>
              <w:tabs>
                <w:tab w:val="left" w:pos="1695"/>
              </w:tabs>
              <w:jc w:val="both"/>
              <w:rPr>
                <w:rFonts w:cstheme="minorHAnsi"/>
              </w:rPr>
            </w:pPr>
            <w:r w:rsidRPr="007479AD">
              <w:rPr>
                <w:rFonts w:cstheme="minorHAnsi"/>
              </w:rPr>
              <w:t xml:space="preserve">nebola </w:t>
            </w:r>
            <w:r w:rsidR="00C42E97" w:rsidRPr="007479AD">
              <w:rPr>
                <w:rFonts w:cstheme="minorHAnsi"/>
              </w:rPr>
              <w:t xml:space="preserve"> povinná mať vypracovanú územnoplánovaciu dokumentáciu podľa § 11 stavebného zákona</w:t>
            </w:r>
            <w:r w:rsidR="00041301" w:rsidRPr="007479AD">
              <w:rPr>
                <w:rStyle w:val="Odkaznapoznmkupodiarou"/>
                <w:rFonts w:cstheme="minorHAnsi"/>
              </w:rPr>
              <w:footnoteReference w:id="28"/>
            </w:r>
            <w:r w:rsidRPr="007479AD">
              <w:rPr>
                <w:rFonts w:cstheme="minorHAnsi"/>
              </w:rPr>
              <w:t xml:space="preserve"> </w:t>
            </w:r>
            <w:r w:rsidRPr="007479AD">
              <w:rPr>
                <w:rFonts w:cstheme="minorHAnsi"/>
                <w:vertAlign w:val="superscript"/>
              </w:rPr>
              <w:footnoteReference w:id="29"/>
            </w:r>
            <w:r w:rsidRPr="007479AD">
              <w:rPr>
                <w:rFonts w:cstheme="minorHAnsi"/>
              </w:rPr>
              <w:t xml:space="preserve"> (relevantné pre </w:t>
            </w:r>
            <w:proofErr w:type="spellStart"/>
            <w:r w:rsidRPr="007479AD">
              <w:rPr>
                <w:rFonts w:cstheme="minorHAnsi"/>
              </w:rPr>
              <w:t>ŽoNFP</w:t>
            </w:r>
            <w:proofErr w:type="spellEnd"/>
            <w:r w:rsidRPr="007479AD">
              <w:rPr>
                <w:rFonts w:cstheme="minorHAnsi"/>
              </w:rPr>
              <w:t xml:space="preserve"> predložené do 31.3.2025); </w:t>
            </w:r>
          </w:p>
          <w:p w14:paraId="7898BA0A" w14:textId="6D246FC8" w:rsidR="00C42E97" w:rsidRPr="007479AD" w:rsidRDefault="00C42E97" w:rsidP="00100118">
            <w:pPr>
              <w:tabs>
                <w:tab w:val="left" w:pos="1695"/>
              </w:tabs>
              <w:jc w:val="both"/>
              <w:rPr>
                <w:rFonts w:cstheme="minorHAnsi"/>
              </w:rPr>
            </w:pPr>
            <w:r w:rsidRPr="007479AD">
              <w:rPr>
                <w:rFonts w:cstheme="minorHAnsi"/>
              </w:rPr>
              <w:t xml:space="preserve"> preukáže žiadateľ splnenie PPP prostredníctvom:</w:t>
            </w:r>
          </w:p>
          <w:p w14:paraId="67F8B536" w14:textId="6C4EB943" w:rsidR="009D5194" w:rsidRPr="00D52367" w:rsidRDefault="00C42E97" w:rsidP="00C42E97">
            <w:pPr>
              <w:pStyle w:val="Odsekzoznamu"/>
              <w:numPr>
                <w:ilvl w:val="0"/>
                <w:numId w:val="48"/>
              </w:numPr>
              <w:tabs>
                <w:tab w:val="left" w:pos="1695"/>
              </w:tabs>
              <w:jc w:val="both"/>
              <w:rPr>
                <w:rFonts w:cstheme="minorHAnsi"/>
              </w:rPr>
            </w:pPr>
            <w:r w:rsidRPr="007479AD">
              <w:rPr>
                <w:rFonts w:cstheme="minorHAnsi"/>
                <w:b/>
              </w:rPr>
              <w:t xml:space="preserve">Formulára </w:t>
            </w:r>
            <w:proofErr w:type="spellStart"/>
            <w:r w:rsidRPr="007479AD">
              <w:rPr>
                <w:rFonts w:cstheme="minorHAnsi"/>
                <w:b/>
              </w:rPr>
              <w:t>ŽoNFP</w:t>
            </w:r>
            <w:proofErr w:type="spellEnd"/>
            <w:r w:rsidRPr="007479AD">
              <w:rPr>
                <w:rFonts w:cstheme="minorHAnsi"/>
                <w:b/>
              </w:rPr>
              <w:t xml:space="preserve">, časť č. </w:t>
            </w:r>
            <w:r w:rsidR="00100118" w:rsidRPr="007479AD">
              <w:rPr>
                <w:rFonts w:cstheme="minorHAnsi"/>
                <w:b/>
              </w:rPr>
              <w:t>7.2</w:t>
            </w:r>
            <w:r w:rsidRPr="007479AD">
              <w:rPr>
                <w:rFonts w:cstheme="minorHAnsi"/>
                <w:b/>
              </w:rPr>
              <w:t xml:space="preserve">, </w:t>
            </w:r>
            <w:r w:rsidR="00100118" w:rsidRPr="007479AD">
              <w:rPr>
                <w:rFonts w:cstheme="minorHAnsi"/>
              </w:rPr>
              <w:t>v rámci ktorého túto skutočnosť uvedie resp. vymenuje obec/obce, na ktorých území sa fyzicky realizuje projekt a ktoré nie sú povinné mať schválenú územnoplánovaciu dokumentáciu  vrátane dôvodov pre ktoré sa povinnosť vypracovania územnoplánovacej dokumentácie na obec nevzťahuje.</w:t>
            </w:r>
          </w:p>
          <w:p w14:paraId="576AF513" w14:textId="22561779" w:rsidR="00777160" w:rsidRPr="00D52367" w:rsidRDefault="00A84C08" w:rsidP="00C42E97">
            <w:pPr>
              <w:pStyle w:val="Odsekzoznamu"/>
              <w:numPr>
                <w:ilvl w:val="0"/>
                <w:numId w:val="48"/>
              </w:numPr>
              <w:tabs>
                <w:tab w:val="left" w:pos="1695"/>
              </w:tabs>
              <w:jc w:val="both"/>
              <w:rPr>
                <w:rFonts w:cstheme="minorHAnsi"/>
              </w:rPr>
            </w:pPr>
            <w:r w:rsidRPr="00D52367">
              <w:rPr>
                <w:rFonts w:cstheme="minorHAnsi"/>
              </w:rPr>
              <w:t>.</w:t>
            </w:r>
          </w:p>
          <w:p w14:paraId="1F1EA87A" w14:textId="0B171E45" w:rsidR="00C42E97" w:rsidRDefault="00C42E97" w:rsidP="00C42E97">
            <w:pPr>
              <w:tabs>
                <w:tab w:val="left" w:pos="1695"/>
              </w:tabs>
              <w:jc w:val="both"/>
              <w:rPr>
                <w:rFonts w:cstheme="minorHAnsi"/>
              </w:rPr>
            </w:pPr>
            <w:r w:rsidRPr="00127B5D">
              <w:rPr>
                <w:rFonts w:cstheme="minorHAnsi"/>
              </w:rPr>
              <w:t xml:space="preserve">Bližšie </w:t>
            </w:r>
            <w:r>
              <w:rPr>
                <w:rFonts w:cstheme="minorHAnsi"/>
              </w:rPr>
              <w:t xml:space="preserve">informácie k obsahovej stránke </w:t>
            </w:r>
            <w:r w:rsidR="009D5194">
              <w:rPr>
                <w:rFonts w:cstheme="minorHAnsi"/>
              </w:rPr>
              <w:t>príloh</w:t>
            </w:r>
            <w:r>
              <w:rPr>
                <w:rFonts w:cstheme="minorHAnsi"/>
              </w:rPr>
              <w:t xml:space="preserve"> </w:t>
            </w:r>
            <w:proofErr w:type="spellStart"/>
            <w:r w:rsidRPr="00127B5D">
              <w:rPr>
                <w:rFonts w:cstheme="minorHAnsi"/>
              </w:rPr>
              <w:t>ŽoNFP</w:t>
            </w:r>
            <w:proofErr w:type="spellEnd"/>
            <w:r w:rsidR="00513433">
              <w:rPr>
                <w:rFonts w:cstheme="minorHAnsi"/>
              </w:rPr>
              <w:t>,</w:t>
            </w:r>
            <w:r w:rsidRPr="00127B5D">
              <w:rPr>
                <w:rFonts w:cstheme="minorHAnsi"/>
              </w:rPr>
              <w:t xml:space="preserve"> ako aj spôsobe </w:t>
            </w:r>
            <w:r w:rsidR="009D5194">
              <w:rPr>
                <w:rFonts w:cstheme="minorHAnsi"/>
              </w:rPr>
              <w:t xml:space="preserve">ich </w:t>
            </w:r>
            <w:r w:rsidRPr="00127B5D">
              <w:rPr>
                <w:rFonts w:cstheme="minorHAnsi"/>
              </w:rPr>
              <w:t xml:space="preserve">predloženia sú uvedené v rámci prílohy č. </w:t>
            </w:r>
            <w:r w:rsidR="00777160">
              <w:rPr>
                <w:rFonts w:cstheme="minorHAnsi"/>
              </w:rPr>
              <w:t xml:space="preserve">2 výzvy </w:t>
            </w:r>
            <w:r w:rsidR="001E4730" w:rsidRPr="00D8619B">
              <w:rPr>
                <w:rFonts w:cstheme="minorHAnsi"/>
                <w:b/>
              </w:rPr>
              <w:t>Zoznam a popis povinných príloh</w:t>
            </w:r>
            <w:r w:rsidRPr="00D8619B">
              <w:rPr>
                <w:rFonts w:cstheme="minorHAnsi"/>
                <w:b/>
              </w:rPr>
              <w:t xml:space="preserve"> </w:t>
            </w:r>
            <w:proofErr w:type="spellStart"/>
            <w:r w:rsidRPr="00D8619B">
              <w:rPr>
                <w:rFonts w:cstheme="minorHAnsi"/>
                <w:b/>
              </w:rPr>
              <w:t>ŽoNFP</w:t>
            </w:r>
            <w:proofErr w:type="spellEnd"/>
            <w:r w:rsidRPr="00127B5D">
              <w:rPr>
                <w:rFonts w:cstheme="minorHAnsi"/>
              </w:rPr>
              <w:t>.</w:t>
            </w:r>
          </w:p>
          <w:p w14:paraId="7CFEEB94" w14:textId="496CD989" w:rsidR="00C42E97" w:rsidRPr="00127B5D" w:rsidRDefault="00C42E97" w:rsidP="00C42E97">
            <w:pPr>
              <w:shd w:val="clear" w:color="auto" w:fill="E2EFD9" w:themeFill="accent6" w:themeFillTint="33"/>
              <w:tabs>
                <w:tab w:val="left" w:pos="1695"/>
              </w:tabs>
              <w:jc w:val="both"/>
              <w:rPr>
                <w:rFonts w:cstheme="minorHAnsi"/>
                <w:b/>
                <w:u w:val="single"/>
              </w:rPr>
            </w:pPr>
            <w:r w:rsidRPr="00127B5D">
              <w:rPr>
                <w:rFonts w:cstheme="minorHAnsi"/>
                <w:b/>
                <w:u w:val="single"/>
              </w:rPr>
              <w:t xml:space="preserve">Spôsob overenia </w:t>
            </w:r>
            <w:r w:rsidR="005F071B">
              <w:rPr>
                <w:rFonts w:cstheme="minorHAnsi"/>
                <w:b/>
                <w:u w:val="single"/>
              </w:rPr>
              <w:t xml:space="preserve">splnenia </w:t>
            </w:r>
            <w:r w:rsidRPr="00127B5D">
              <w:rPr>
                <w:rFonts w:cstheme="minorHAnsi"/>
                <w:b/>
                <w:u w:val="single"/>
              </w:rPr>
              <w:t>PPP zo strany poskytovateľa</w:t>
            </w:r>
          </w:p>
          <w:p w14:paraId="191F0DFD" w14:textId="77777777" w:rsidR="00C42E97" w:rsidRDefault="00C42E97" w:rsidP="00C42E97">
            <w:pPr>
              <w:tabs>
                <w:tab w:val="left" w:pos="1695"/>
              </w:tabs>
              <w:jc w:val="both"/>
              <w:rPr>
                <w:rFonts w:cstheme="minorHAnsi"/>
              </w:rPr>
            </w:pPr>
            <w:r w:rsidRPr="00127B5D">
              <w:rPr>
                <w:rFonts w:cstheme="minorHAnsi"/>
              </w:rPr>
              <w:t>Poskytovateľ overuje splnenie PPP prostredníctvom</w:t>
            </w:r>
            <w:r>
              <w:rPr>
                <w:rFonts w:cstheme="minorHAnsi"/>
              </w:rPr>
              <w:t>:</w:t>
            </w:r>
          </w:p>
          <w:p w14:paraId="67D87FCD" w14:textId="77777777" w:rsidR="00D24F39" w:rsidRPr="000F7901" w:rsidRDefault="00C42E97" w:rsidP="00D24F39">
            <w:pPr>
              <w:pStyle w:val="Odsekzoznamu"/>
              <w:numPr>
                <w:ilvl w:val="0"/>
                <w:numId w:val="48"/>
              </w:numPr>
              <w:tabs>
                <w:tab w:val="left" w:pos="1695"/>
              </w:tabs>
              <w:jc w:val="both"/>
              <w:rPr>
                <w:rFonts w:cstheme="minorHAnsi"/>
              </w:rPr>
            </w:pPr>
            <w:r w:rsidRPr="005E2AD7">
              <w:rPr>
                <w:rFonts w:cstheme="minorHAnsi"/>
                <w:b/>
              </w:rPr>
              <w:t>Formulár</w:t>
            </w:r>
            <w:r>
              <w:rPr>
                <w:rFonts w:cstheme="minorHAnsi"/>
                <w:b/>
              </w:rPr>
              <w:t>a</w:t>
            </w:r>
            <w:r w:rsidRPr="005E2AD7">
              <w:rPr>
                <w:rFonts w:cstheme="minorHAnsi"/>
                <w:b/>
              </w:rPr>
              <w:t xml:space="preserve">  </w:t>
            </w:r>
            <w:proofErr w:type="spellStart"/>
            <w:r w:rsidRPr="005E2AD7">
              <w:rPr>
                <w:rFonts w:cstheme="minorHAnsi"/>
                <w:b/>
              </w:rPr>
              <w:t>ŽoNFP</w:t>
            </w:r>
            <w:proofErr w:type="spellEnd"/>
            <w:r>
              <w:rPr>
                <w:rFonts w:cstheme="minorHAnsi"/>
                <w:b/>
              </w:rPr>
              <w:t>;</w:t>
            </w:r>
          </w:p>
          <w:p w14:paraId="799D9D93" w14:textId="248DA032" w:rsidR="00C42E97" w:rsidRPr="00D24F39" w:rsidRDefault="00D24F39" w:rsidP="00D24F39">
            <w:pPr>
              <w:pStyle w:val="Odsekzoznamu"/>
              <w:numPr>
                <w:ilvl w:val="0"/>
                <w:numId w:val="48"/>
              </w:numPr>
              <w:tabs>
                <w:tab w:val="left" w:pos="1695"/>
              </w:tabs>
              <w:jc w:val="both"/>
              <w:rPr>
                <w:rFonts w:cstheme="minorHAnsi"/>
              </w:rPr>
            </w:pPr>
            <w:r>
              <w:rPr>
                <w:rFonts w:cstheme="minorHAnsi"/>
                <w:b/>
              </w:rPr>
              <w:lastRenderedPageBreak/>
              <w:t xml:space="preserve"> Prílohy č. 3 </w:t>
            </w:r>
            <w:proofErr w:type="spellStart"/>
            <w:r>
              <w:rPr>
                <w:rFonts w:cstheme="minorHAnsi"/>
                <w:b/>
              </w:rPr>
              <w:t>ŽoNFP</w:t>
            </w:r>
            <w:proofErr w:type="spellEnd"/>
            <w:r>
              <w:rPr>
                <w:rFonts w:cstheme="minorHAnsi"/>
                <w:b/>
              </w:rPr>
              <w:t xml:space="preserve"> - </w:t>
            </w:r>
            <w:r w:rsidRPr="009D5194">
              <w:rPr>
                <w:rFonts w:cstheme="minorHAnsi"/>
                <w:b/>
              </w:rPr>
              <w:t>Súhrnné čestné vyhlásenie partnera žiadateľa</w:t>
            </w:r>
            <w:r>
              <w:rPr>
                <w:rFonts w:cstheme="minorHAnsi"/>
                <w:b/>
              </w:rPr>
              <w:t xml:space="preserve"> </w:t>
            </w:r>
            <w:r w:rsidRPr="00D20DE6">
              <w:rPr>
                <w:rFonts w:cstheme="minorHAnsi"/>
              </w:rPr>
              <w:t>(ak relevantné)</w:t>
            </w:r>
            <w:r w:rsidR="002A1941">
              <w:rPr>
                <w:rFonts w:cstheme="minorHAnsi"/>
              </w:rPr>
              <w:t>;</w:t>
            </w:r>
          </w:p>
          <w:p w14:paraId="677C84EF" w14:textId="38163CBA" w:rsidR="00C42E97" w:rsidRDefault="009D5194" w:rsidP="009D5194">
            <w:pPr>
              <w:pStyle w:val="Odsekzoznamu"/>
              <w:numPr>
                <w:ilvl w:val="0"/>
                <w:numId w:val="48"/>
              </w:numPr>
              <w:tabs>
                <w:tab w:val="left" w:pos="1695"/>
              </w:tabs>
              <w:jc w:val="both"/>
              <w:rPr>
                <w:rFonts w:cstheme="minorHAnsi"/>
              </w:rPr>
            </w:pPr>
            <w:r>
              <w:rPr>
                <w:rFonts w:cstheme="minorHAnsi"/>
                <w:b/>
              </w:rPr>
              <w:t>P</w:t>
            </w:r>
            <w:r w:rsidR="00C42E97">
              <w:rPr>
                <w:rFonts w:cstheme="minorHAnsi"/>
                <w:b/>
              </w:rPr>
              <w:t xml:space="preserve">rílohy č. </w:t>
            </w:r>
            <w:r>
              <w:rPr>
                <w:rFonts w:cstheme="minorHAnsi"/>
                <w:b/>
              </w:rPr>
              <w:t>7</w:t>
            </w:r>
            <w:r w:rsidR="00C42E97">
              <w:rPr>
                <w:rFonts w:cstheme="minorHAnsi"/>
                <w:b/>
              </w:rPr>
              <w:t xml:space="preserve"> </w:t>
            </w:r>
            <w:proofErr w:type="spellStart"/>
            <w:r w:rsidR="00C42E97">
              <w:rPr>
                <w:rFonts w:cstheme="minorHAnsi"/>
                <w:b/>
              </w:rPr>
              <w:t>ŽoNFP</w:t>
            </w:r>
            <w:proofErr w:type="spellEnd"/>
            <w:r>
              <w:rPr>
                <w:rFonts w:cstheme="minorHAnsi"/>
                <w:b/>
              </w:rPr>
              <w:t xml:space="preserve"> - </w:t>
            </w:r>
            <w:r w:rsidR="00C42E97">
              <w:rPr>
                <w:rFonts w:cstheme="minorHAnsi"/>
                <w:b/>
              </w:rPr>
              <w:t xml:space="preserve"> </w:t>
            </w:r>
            <w:r w:rsidRPr="009D5194">
              <w:rPr>
                <w:rFonts w:cstheme="minorHAnsi"/>
                <w:b/>
              </w:rPr>
              <w:t>Uznesenie (výpis uznesenia) o schválení programu rozvoja</w:t>
            </w:r>
            <w:r w:rsidR="00EF1CB3">
              <w:rPr>
                <w:rFonts w:cstheme="minorHAnsi"/>
                <w:b/>
              </w:rPr>
              <w:t xml:space="preserve"> obce</w:t>
            </w:r>
            <w:r w:rsidRPr="009D5194">
              <w:rPr>
                <w:rFonts w:cstheme="minorHAnsi"/>
                <w:b/>
              </w:rPr>
              <w:t xml:space="preserve"> a príslušnej územnoplánovacej dokumentácie </w:t>
            </w:r>
            <w:r w:rsidR="00C42E97" w:rsidRPr="00A31B70">
              <w:rPr>
                <w:rFonts w:cstheme="minorHAnsi"/>
              </w:rPr>
              <w:t>(ak relevantné)</w:t>
            </w:r>
          </w:p>
          <w:p w14:paraId="54AD6D08" w14:textId="69A6C398" w:rsidR="00C42E97" w:rsidRDefault="002B048C" w:rsidP="00C42E97">
            <w:pPr>
              <w:shd w:val="clear" w:color="auto" w:fill="E2EFD9" w:themeFill="accent6" w:themeFillTint="33"/>
              <w:tabs>
                <w:tab w:val="left" w:pos="1695"/>
              </w:tabs>
              <w:jc w:val="both"/>
              <w:rPr>
                <w:rFonts w:cstheme="minorHAnsi"/>
                <w:b/>
                <w:u w:val="single"/>
              </w:rPr>
            </w:pPr>
            <w:r>
              <w:rPr>
                <w:rFonts w:cstheme="minorHAnsi"/>
                <w:b/>
                <w:u w:val="single"/>
              </w:rPr>
              <w:t>O</w:t>
            </w:r>
            <w:r w:rsidR="00C42E97" w:rsidRPr="00A31B70">
              <w:rPr>
                <w:rFonts w:cstheme="minorHAnsi"/>
                <w:b/>
                <w:u w:val="single"/>
              </w:rPr>
              <w:t>vereni</w:t>
            </w:r>
            <w:r>
              <w:rPr>
                <w:rFonts w:cstheme="minorHAnsi"/>
                <w:b/>
                <w:u w:val="single"/>
              </w:rPr>
              <w:t>e</w:t>
            </w:r>
            <w:r w:rsidR="00C42E97" w:rsidRPr="00A31B70">
              <w:rPr>
                <w:rFonts w:cstheme="minorHAnsi"/>
                <w:b/>
                <w:u w:val="single"/>
              </w:rPr>
              <w:t xml:space="preserve"> PPP</w:t>
            </w:r>
            <w:r w:rsidR="005F071B">
              <w:rPr>
                <w:rFonts w:cstheme="minorHAnsi"/>
                <w:b/>
                <w:u w:val="single"/>
              </w:rPr>
              <w:t>/ukončenie uplatniteľnosti PPP</w:t>
            </w:r>
          </w:p>
          <w:p w14:paraId="513A6ABE" w14:textId="3DAA870B" w:rsidR="00C42E97" w:rsidRPr="005E2AD7" w:rsidRDefault="00C42E97" w:rsidP="00C42E97">
            <w:pPr>
              <w:tabs>
                <w:tab w:val="left" w:pos="1695"/>
              </w:tabs>
              <w:jc w:val="both"/>
              <w:rPr>
                <w:rFonts w:cstheme="minorHAnsi"/>
              </w:rPr>
            </w:pPr>
            <w:r w:rsidRPr="00A31B70">
              <w:rPr>
                <w:rFonts w:cstheme="minorHAnsi"/>
              </w:rPr>
              <w:t>PPP sa overuje v konaní o</w:t>
            </w:r>
            <w:r w:rsidR="005F071B">
              <w:rPr>
                <w:rFonts w:cstheme="minorHAnsi"/>
              </w:rPr>
              <w:t> </w:t>
            </w:r>
            <w:r w:rsidRPr="00A31B70">
              <w:rPr>
                <w:rFonts w:cstheme="minorHAnsi"/>
              </w:rPr>
              <w:t>žiadosti</w:t>
            </w:r>
            <w:r w:rsidR="005F071B">
              <w:rPr>
                <w:rFonts w:cstheme="minorHAnsi"/>
              </w:rPr>
              <w:t xml:space="preserve"> a jej uplatniteľnosť končí skončením konania o žiadosti</w:t>
            </w:r>
            <w:r>
              <w:rPr>
                <w:rFonts w:cstheme="minorHAnsi"/>
              </w:rPr>
              <w:t>.</w:t>
            </w:r>
          </w:p>
        </w:tc>
      </w:tr>
    </w:tbl>
    <w:p w14:paraId="5CC8FCAE" w14:textId="3EAFC567" w:rsidR="00DE1507" w:rsidRDefault="00DE1507" w:rsidP="009A3281">
      <w:pPr>
        <w:tabs>
          <w:tab w:val="left" w:pos="3225"/>
        </w:tabs>
        <w:contextualSpacing/>
        <w:rPr>
          <w:sz w:val="24"/>
          <w:szCs w:val="24"/>
        </w:rPr>
      </w:pPr>
    </w:p>
    <w:p w14:paraId="03ABE3CD" w14:textId="77777777" w:rsidR="00AD3355" w:rsidRDefault="00AD3355" w:rsidP="009A3281">
      <w:pPr>
        <w:tabs>
          <w:tab w:val="left" w:pos="3225"/>
        </w:tabs>
        <w:contextualSpacing/>
        <w:rPr>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6487"/>
      </w:tblGrid>
      <w:tr w:rsidR="00032E20" w:rsidRPr="00D3383E" w14:paraId="01851F04" w14:textId="77777777" w:rsidTr="007A24BA">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25928856" w14:textId="6AE11538" w:rsidR="00032E20" w:rsidRPr="00D3383E" w:rsidRDefault="00032E20" w:rsidP="007818DC">
            <w:pPr>
              <w:tabs>
                <w:tab w:val="left" w:pos="1695"/>
              </w:tabs>
              <w:jc w:val="center"/>
              <w:rPr>
                <w:b/>
              </w:rPr>
            </w:pPr>
            <w:r>
              <w:rPr>
                <w:b/>
              </w:rPr>
              <w:t>Ďalšie skutočnosti týkajúce sa poskytovania príspevku</w:t>
            </w:r>
          </w:p>
        </w:tc>
      </w:tr>
      <w:tr w:rsidR="00EF3ED1" w:rsidRPr="00D3383E" w14:paraId="7D93C444" w14:textId="77777777" w:rsidTr="00D8619B">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4000BA8" w14:textId="64A63E59" w:rsidR="00EF3ED1" w:rsidRPr="00ED0BBD" w:rsidRDefault="00EF3ED1" w:rsidP="00D8619B">
            <w:pPr>
              <w:tabs>
                <w:tab w:val="left" w:pos="1695"/>
              </w:tabs>
              <w:jc w:val="both"/>
            </w:pPr>
            <w:r w:rsidRPr="00D8619B">
              <w:t>Ďalšími skutočnosťami týkajúcimi sa poskytovania príspevku sú podmienky, ktoré poskytovateľ over</w:t>
            </w:r>
            <w:r>
              <w:t>uje</w:t>
            </w:r>
            <w:r w:rsidRPr="00D8619B">
              <w:t xml:space="preserve"> </w:t>
            </w:r>
            <w:r w:rsidR="00716622">
              <w:br/>
            </w:r>
            <w:r w:rsidRPr="00D8619B">
              <w:t xml:space="preserve">v rámci súčinnosti pri uzatváraní </w:t>
            </w:r>
            <w:r>
              <w:t>Zmluvy o poskytnutí</w:t>
            </w:r>
            <w:r w:rsidRPr="00D8619B">
              <w:t xml:space="preserve"> NFP alebo po uzatvorení </w:t>
            </w:r>
            <w:r>
              <w:t>Z</w:t>
            </w:r>
            <w:r w:rsidRPr="00D8619B">
              <w:t>mluvy o</w:t>
            </w:r>
            <w:r>
              <w:t xml:space="preserve"> poskytnutí </w:t>
            </w:r>
            <w:r w:rsidRPr="00D8619B">
              <w:t xml:space="preserve">NFP, </w:t>
            </w:r>
            <w:r w:rsidR="00716622">
              <w:br/>
            </w:r>
            <w:r w:rsidRPr="00D8619B">
              <w:t>a ktorých splnenie je podmienkou pre poskytnutie NFP.</w:t>
            </w:r>
            <w:r w:rsidR="00754327">
              <w:t xml:space="preserve"> </w:t>
            </w:r>
            <w:r w:rsidR="00754327" w:rsidRPr="00ED0BBD">
              <w:t>Ďalšie skutočnosti týkajúce sa poskytovania príspevku nemajú charakter PPP.</w:t>
            </w:r>
          </w:p>
          <w:p w14:paraId="469FC705" w14:textId="77777777" w:rsidR="00754327" w:rsidRPr="00ED0BBD" w:rsidRDefault="00754327" w:rsidP="00754327">
            <w:pPr>
              <w:tabs>
                <w:tab w:val="left" w:pos="1695"/>
              </w:tabs>
              <w:jc w:val="both"/>
            </w:pPr>
            <w:r w:rsidRPr="00ED0BBD">
              <w:t>V prípade, ak niektorá z ďalších skutočností, ktorá má byť overovaná pred uzatvorením Zmluvy o poskytnutí NFP nebude splnená, nepristúpi poskytovateľ k uzatvoreniu Zmluvy o poskytnutí NFP.</w:t>
            </w:r>
          </w:p>
          <w:p w14:paraId="49AE8387" w14:textId="77777777" w:rsidR="00754327" w:rsidRPr="00754327" w:rsidRDefault="00754327" w:rsidP="00754327">
            <w:pPr>
              <w:tabs>
                <w:tab w:val="left" w:pos="1695"/>
              </w:tabs>
              <w:jc w:val="both"/>
            </w:pPr>
            <w:r w:rsidRPr="00ED0BBD">
              <w:t>Nesplnenie ďalších skutočností overovaných počas realizácie/udržateľnosti/trvania zmluvy o poskytnutí NFP predstavuje porušenie Zmluvy o poskytnutí NFP a môže viesť k mimoriadnemu ukončeniu projektu, t. j. k ukončeniu zmluvného vzťahu.</w:t>
            </w:r>
          </w:p>
          <w:p w14:paraId="0D3D23D1" w14:textId="110AE830" w:rsidR="00EF3ED1" w:rsidRDefault="00EF3ED1" w:rsidP="00D8619B">
            <w:pPr>
              <w:tabs>
                <w:tab w:val="left" w:pos="1695"/>
              </w:tabs>
              <w:jc w:val="both"/>
              <w:rPr>
                <w:b/>
              </w:rPr>
            </w:pPr>
            <w:r w:rsidRPr="00D8619B">
              <w:t xml:space="preserve">Splnením ďalších skutočností nie sú dotknuté ostatné práva a povinnosti zmluvných strán definované </w:t>
            </w:r>
            <w:r w:rsidR="00716622">
              <w:br/>
            </w:r>
            <w:r w:rsidRPr="00D8619B">
              <w:t xml:space="preserve">v </w:t>
            </w:r>
            <w:r>
              <w:t>Z</w:t>
            </w:r>
            <w:r w:rsidRPr="00D8619B">
              <w:t>mluve o</w:t>
            </w:r>
            <w:r>
              <w:t xml:space="preserve"> poskytnutí </w:t>
            </w:r>
            <w:r w:rsidRPr="00D8619B">
              <w:t>NFP.</w:t>
            </w:r>
          </w:p>
        </w:tc>
      </w:tr>
      <w:tr w:rsidR="006F0C40" w14:paraId="37284D19" w14:textId="77777777" w:rsidTr="007479AD">
        <w:trPr>
          <w:trHeight w:val="540"/>
          <w:jc w:val="center"/>
        </w:trPr>
        <w:tc>
          <w:tcPr>
            <w:tcW w:w="3230" w:type="dxa"/>
            <w:shd w:val="clear" w:color="auto" w:fill="E2EFD9" w:themeFill="accent6" w:themeFillTint="33"/>
          </w:tcPr>
          <w:p w14:paraId="12A1E406" w14:textId="10110907" w:rsidR="006F0C40" w:rsidRPr="001A3236" w:rsidRDefault="00172254" w:rsidP="006F0C40">
            <w:pPr>
              <w:tabs>
                <w:tab w:val="left" w:pos="1695"/>
              </w:tabs>
              <w:rPr>
                <w:b/>
              </w:rPr>
            </w:pPr>
            <w:r>
              <w:rPr>
                <w:b/>
              </w:rPr>
              <w:t>1</w:t>
            </w:r>
            <w:r w:rsidR="006F0C40">
              <w:rPr>
                <w:b/>
              </w:rPr>
              <w:t>.</w:t>
            </w:r>
            <w:r w:rsidR="00456216">
              <w:rPr>
                <w:b/>
              </w:rPr>
              <w:t xml:space="preserve"> </w:t>
            </w:r>
            <w:r w:rsidR="00155E8F" w:rsidRPr="002321EE">
              <w:rPr>
                <w:rFonts w:cstheme="minorHAnsi"/>
                <w:b/>
                <w:bCs/>
              </w:rPr>
              <w:t>Podmienka uzavretia zmluvy o partnerstve</w:t>
            </w:r>
          </w:p>
        </w:tc>
        <w:tc>
          <w:tcPr>
            <w:tcW w:w="6517" w:type="dxa"/>
          </w:tcPr>
          <w:p w14:paraId="6870D5B7" w14:textId="77777777" w:rsidR="00155E8F" w:rsidRDefault="00155E8F" w:rsidP="00155E8F">
            <w:pPr>
              <w:tabs>
                <w:tab w:val="left" w:pos="1695"/>
              </w:tabs>
              <w:jc w:val="both"/>
              <w:rPr>
                <w:rFonts w:cstheme="minorHAnsi"/>
              </w:rPr>
            </w:pPr>
            <w:r w:rsidRPr="002321EE">
              <w:rPr>
                <w:rFonts w:cstheme="minorHAnsi"/>
              </w:rPr>
              <w:t xml:space="preserve">Žiadateľ je povinný predložiť zmluvu o partnerstve uzavretú </w:t>
            </w:r>
            <w:r w:rsidRPr="002321EE">
              <w:rPr>
                <w:rFonts w:cstheme="minorHAnsi"/>
                <w:b/>
              </w:rPr>
              <w:t>medzi žiadateľom a</w:t>
            </w:r>
            <w:r>
              <w:rPr>
                <w:rFonts w:cstheme="minorHAnsi"/>
                <w:b/>
              </w:rPr>
              <w:t xml:space="preserve"> partnerom, </w:t>
            </w:r>
            <w:r w:rsidRPr="00D8619B">
              <w:rPr>
                <w:rFonts w:cstheme="minorHAnsi"/>
              </w:rPr>
              <w:t>resp.</w:t>
            </w:r>
            <w:r>
              <w:rPr>
                <w:rFonts w:cstheme="minorHAnsi"/>
                <w:b/>
              </w:rPr>
              <w:t xml:space="preserve"> medzi žiadateľom a partnermi</w:t>
            </w:r>
            <w:r w:rsidRPr="002321EE">
              <w:rPr>
                <w:rFonts w:cstheme="minorHAnsi"/>
              </w:rPr>
              <w:t xml:space="preserve"> podieľajúcimi sa</w:t>
            </w:r>
            <w:r>
              <w:rPr>
                <w:rFonts w:cstheme="minorHAnsi"/>
              </w:rPr>
              <w:t xml:space="preserve"> na realizácii aktivít projektu.</w:t>
            </w:r>
          </w:p>
          <w:p w14:paraId="4BC3CC42" w14:textId="520B8F41" w:rsidR="00155E8F" w:rsidRDefault="00155E8F" w:rsidP="00155E8F">
            <w:pPr>
              <w:tabs>
                <w:tab w:val="left" w:pos="1695"/>
              </w:tabs>
              <w:jc w:val="both"/>
              <w:rPr>
                <w:rFonts w:cstheme="minorHAnsi"/>
              </w:rPr>
            </w:pPr>
            <w:r>
              <w:rPr>
                <w:rFonts w:cstheme="minorHAnsi"/>
              </w:rPr>
              <w:t xml:space="preserve">Podmienka uzavretia zmluvy o partnerstve je podmienkou, ktorá bude určená vo výroku rozhodnutia o schválení </w:t>
            </w:r>
            <w:proofErr w:type="spellStart"/>
            <w:r>
              <w:rPr>
                <w:rFonts w:cstheme="minorHAnsi"/>
              </w:rPr>
              <w:t>ŽoNFP</w:t>
            </w:r>
            <w:proofErr w:type="spellEnd"/>
            <w:r>
              <w:rPr>
                <w:rFonts w:cstheme="minorHAnsi"/>
              </w:rPr>
              <w:t xml:space="preserve"> podľa § 16 ods. 9 zákona o príspevkoch z fondov z EÚ. V rozhodnutí o schválení </w:t>
            </w:r>
            <w:proofErr w:type="spellStart"/>
            <w:r>
              <w:rPr>
                <w:rFonts w:cstheme="minorHAnsi"/>
              </w:rPr>
              <w:t>ŽoNFP</w:t>
            </w:r>
            <w:proofErr w:type="spellEnd"/>
            <w:r>
              <w:rPr>
                <w:rFonts w:cstheme="minorHAnsi"/>
              </w:rPr>
              <w:t xml:space="preserve"> poskytovateľ stanoví lehotu na preukázanie splnenia tejto </w:t>
            </w:r>
            <w:r w:rsidR="00F4570B">
              <w:rPr>
                <w:rFonts w:cstheme="minorHAnsi"/>
              </w:rPr>
              <w:t>podmienky,</w:t>
            </w:r>
            <w:r>
              <w:rPr>
                <w:rFonts w:cstheme="minorHAnsi"/>
              </w:rPr>
              <w:t xml:space="preserve"> ktorá bude </w:t>
            </w:r>
            <w:r w:rsidRPr="00606463">
              <w:rPr>
                <w:rFonts w:cstheme="minorHAnsi"/>
                <w:b/>
              </w:rPr>
              <w:t>min. 15 pracovných dní</w:t>
            </w:r>
            <w:r>
              <w:rPr>
                <w:rFonts w:cstheme="minorHAnsi"/>
              </w:rPr>
              <w:t xml:space="preserve"> odo dňa nadobudnutia právoplatnosti rozhodnutia o schválení </w:t>
            </w:r>
            <w:proofErr w:type="spellStart"/>
            <w:r>
              <w:rPr>
                <w:rFonts w:cstheme="minorHAnsi"/>
              </w:rPr>
              <w:t>ŽoNFP</w:t>
            </w:r>
            <w:proofErr w:type="spellEnd"/>
            <w:r>
              <w:rPr>
                <w:rFonts w:cstheme="minorHAnsi"/>
              </w:rPr>
              <w:t>.</w:t>
            </w:r>
          </w:p>
          <w:p w14:paraId="317FE6B4" w14:textId="77777777" w:rsidR="00155E8F" w:rsidRDefault="00155E8F" w:rsidP="00155E8F">
            <w:pPr>
              <w:tabs>
                <w:tab w:val="left" w:pos="1695"/>
              </w:tabs>
              <w:jc w:val="both"/>
              <w:rPr>
                <w:rFonts w:cstheme="minorHAnsi"/>
              </w:rPr>
            </w:pPr>
            <w:r>
              <w:rPr>
                <w:rFonts w:cstheme="minorHAnsi"/>
              </w:rPr>
              <w:t xml:space="preserve">Vzor zmluvy o partnerstve je zverejnený na webovom sídle </w:t>
            </w:r>
            <w:hyperlink r:id="rId21" w:history="1">
              <w:r w:rsidRPr="001A347D">
                <w:rPr>
                  <w:rStyle w:val="Hypertextovprepojenie"/>
                  <w:rFonts w:cstheme="minorHAnsi"/>
                </w:rPr>
                <w:t>www.romovia.vlada.gov.sk</w:t>
              </w:r>
            </w:hyperlink>
            <w:r>
              <w:rPr>
                <w:rFonts w:cstheme="minorHAnsi"/>
              </w:rPr>
              <w:t xml:space="preserve">. </w:t>
            </w:r>
          </w:p>
          <w:p w14:paraId="12C2625B" w14:textId="77777777" w:rsidR="00155E8F" w:rsidRDefault="00155E8F" w:rsidP="00155E8F">
            <w:pPr>
              <w:tabs>
                <w:tab w:val="left" w:pos="1695"/>
              </w:tabs>
              <w:jc w:val="both"/>
              <w:rPr>
                <w:rFonts w:cstheme="minorHAnsi"/>
              </w:rPr>
            </w:pPr>
            <w:r>
              <w:rPr>
                <w:rFonts w:cstheme="minorHAnsi"/>
              </w:rPr>
              <w:t>Po uzatvorení zmluvy o partnerstve je žiadateľ povinný zabezpečiť jej zverejnenie v  Centrálnom registri zmlúv</w:t>
            </w:r>
            <w:r>
              <w:rPr>
                <w:rStyle w:val="Odkaznapoznmkupodiarou"/>
                <w:rFonts w:cstheme="minorHAnsi"/>
              </w:rPr>
              <w:footnoteReference w:id="30"/>
            </w:r>
            <w:r>
              <w:rPr>
                <w:rFonts w:cstheme="minorHAnsi"/>
              </w:rPr>
              <w:t xml:space="preserve">. </w:t>
            </w:r>
          </w:p>
          <w:p w14:paraId="539875DB" w14:textId="20839DC9" w:rsidR="00B14FEC" w:rsidRDefault="00155E8F" w:rsidP="00033B9C">
            <w:pPr>
              <w:tabs>
                <w:tab w:val="left" w:pos="1695"/>
              </w:tabs>
              <w:jc w:val="both"/>
              <w:rPr>
                <w:rFonts w:cstheme="minorHAnsi"/>
              </w:rPr>
            </w:pPr>
            <w:r w:rsidRPr="00F41205">
              <w:rPr>
                <w:rFonts w:cstheme="minorHAnsi"/>
                <w:b/>
              </w:rPr>
              <w:t>Odporúčanie: </w:t>
            </w:r>
            <w:r w:rsidRPr="00F41205">
              <w:rPr>
                <w:rFonts w:cstheme="minorHAnsi"/>
              </w:rPr>
              <w:t>Odporúčame v</w:t>
            </w:r>
            <w:r>
              <w:rPr>
                <w:rFonts w:cstheme="minorHAnsi"/>
                <w:b/>
              </w:rPr>
              <w:t xml:space="preserve"> </w:t>
            </w:r>
            <w:r w:rsidRPr="00F41205">
              <w:rPr>
                <w:rFonts w:cstheme="minorHAnsi"/>
              </w:rPr>
              <w:t> </w:t>
            </w:r>
            <w:r>
              <w:rPr>
                <w:rFonts w:cstheme="minorHAnsi"/>
              </w:rPr>
              <w:t>zmluve o partnerstve zakotviť odkladaciu podmienku nadobudnutia účinnosti naviazanú na</w:t>
            </w:r>
            <w:r w:rsidRPr="002321EE">
              <w:rPr>
                <w:rFonts w:cstheme="minorHAnsi"/>
              </w:rPr>
              <w:t xml:space="preserve"> nadobudnuti</w:t>
            </w:r>
            <w:r>
              <w:rPr>
                <w:rFonts w:cstheme="minorHAnsi"/>
              </w:rPr>
              <w:t>e</w:t>
            </w:r>
            <w:r w:rsidRPr="002321EE">
              <w:rPr>
                <w:rFonts w:cstheme="minorHAnsi"/>
              </w:rPr>
              <w:t xml:space="preserve"> účinnosti</w:t>
            </w:r>
            <w:r>
              <w:rPr>
                <w:rFonts w:cstheme="minorHAnsi"/>
              </w:rPr>
              <w:t xml:space="preserve"> Zmluvy o poskytnutí NFP.</w:t>
            </w:r>
          </w:p>
          <w:p w14:paraId="0D40968C" w14:textId="49BFBA19" w:rsidR="00F4570B" w:rsidRDefault="00F4570B" w:rsidP="00F4570B">
            <w:pPr>
              <w:spacing w:before="120" w:line="240" w:lineRule="auto"/>
              <w:ind w:left="34"/>
              <w:jc w:val="both"/>
              <w:rPr>
                <w:rFonts w:cstheme="minorHAnsi"/>
              </w:rPr>
            </w:pPr>
            <w:r w:rsidRPr="00D8619B">
              <w:rPr>
                <w:rFonts w:cstheme="minorHAnsi"/>
              </w:rPr>
              <w:lastRenderedPageBreak/>
              <w:t>Žiadateľ preukazu</w:t>
            </w:r>
            <w:r w:rsidRPr="00D51CD7">
              <w:rPr>
                <w:rFonts w:cstheme="minorHAnsi"/>
              </w:rPr>
              <w:t xml:space="preserve">je splnenie </w:t>
            </w:r>
            <w:r>
              <w:rPr>
                <w:rFonts w:cstheme="minorHAnsi"/>
              </w:rPr>
              <w:t>tejto podmienky</w:t>
            </w:r>
            <w:r w:rsidRPr="00D51CD7">
              <w:rPr>
                <w:rFonts w:cstheme="minorHAnsi"/>
              </w:rPr>
              <w:t xml:space="preserve"> </w:t>
            </w:r>
            <w:r w:rsidRPr="008B4057">
              <w:rPr>
                <w:rFonts w:cstheme="minorHAnsi"/>
                <w:b/>
                <w:u w:val="single"/>
              </w:rPr>
              <w:t>pred uzatvorením Zmluvy o poskytnutí NFP</w:t>
            </w:r>
            <w:r>
              <w:rPr>
                <w:rFonts w:cstheme="minorHAnsi"/>
              </w:rPr>
              <w:t xml:space="preserve"> v lehote </w:t>
            </w:r>
            <w:r w:rsidR="007B5D7D">
              <w:rPr>
                <w:rFonts w:cstheme="minorHAnsi"/>
              </w:rPr>
              <w:t xml:space="preserve">(min. 15 pracovných dní) </w:t>
            </w:r>
            <w:r>
              <w:rPr>
                <w:rFonts w:cstheme="minorHAnsi"/>
              </w:rPr>
              <w:t xml:space="preserve">a za podmienok stanovených vo výroku rozhodnutia o schválení </w:t>
            </w:r>
            <w:proofErr w:type="spellStart"/>
            <w:r>
              <w:rPr>
                <w:rFonts w:cstheme="minorHAnsi"/>
              </w:rPr>
              <w:t>ŽoNFP</w:t>
            </w:r>
            <w:proofErr w:type="spellEnd"/>
            <w:r>
              <w:rPr>
                <w:rFonts w:cstheme="minorHAnsi"/>
              </w:rPr>
              <w:t xml:space="preserve"> predložením zmluvy o partnerstve spolu s odkazom na jej zverejnenie.</w:t>
            </w:r>
          </w:p>
          <w:p w14:paraId="67B573CC" w14:textId="696E8BC4" w:rsidR="006A7209" w:rsidRPr="001864D5" w:rsidRDefault="00B14FEC" w:rsidP="00606463">
            <w:pPr>
              <w:tabs>
                <w:tab w:val="left" w:pos="1695"/>
              </w:tabs>
              <w:jc w:val="both"/>
              <w:rPr>
                <w:rStyle w:val="tl3"/>
                <w:rFonts w:asciiTheme="minorHAnsi" w:hAnsiTheme="minorHAnsi"/>
                <w:iCs/>
                <w:sz w:val="22"/>
              </w:rPr>
            </w:pPr>
            <w:r>
              <w:t xml:space="preserve">Podmienka uzavretia zmluvy o partnerstve bude overovaná </w:t>
            </w:r>
            <w:r w:rsidRPr="00EF3ED1">
              <w:t>zo strany poskytovateľa p</w:t>
            </w:r>
            <w:r>
              <w:t>red</w:t>
            </w:r>
            <w:r w:rsidRPr="00EF3ED1">
              <w:t xml:space="preserve"> uzatvorení</w:t>
            </w:r>
            <w:r>
              <w:t>m</w:t>
            </w:r>
            <w:r w:rsidRPr="00EF3ED1">
              <w:t xml:space="preserve"> Zmluvy o poskytnutí NFP</w:t>
            </w:r>
            <w:r>
              <w:t xml:space="preserve">. </w:t>
            </w:r>
          </w:p>
        </w:tc>
      </w:tr>
      <w:tr w:rsidR="00155E8F" w14:paraId="004E2FE3" w14:textId="77777777" w:rsidTr="007479AD">
        <w:trPr>
          <w:jc w:val="center"/>
        </w:trPr>
        <w:tc>
          <w:tcPr>
            <w:tcW w:w="3230" w:type="dxa"/>
            <w:shd w:val="clear" w:color="auto" w:fill="E2EFD9" w:themeFill="accent6" w:themeFillTint="33"/>
          </w:tcPr>
          <w:p w14:paraId="2E5FEE15" w14:textId="6BC03489" w:rsidR="00155E8F" w:rsidRDefault="00155E8F" w:rsidP="006F0C40">
            <w:pPr>
              <w:tabs>
                <w:tab w:val="left" w:pos="1695"/>
              </w:tabs>
              <w:rPr>
                <w:b/>
              </w:rPr>
            </w:pPr>
            <w:r>
              <w:rPr>
                <w:b/>
              </w:rPr>
              <w:lastRenderedPageBreak/>
              <w:t>2. Podmienky predloženia rozhodnutia o povolení jednoduchých pozemkových úprav</w:t>
            </w:r>
          </w:p>
          <w:p w14:paraId="3D91E5B1" w14:textId="77777777" w:rsidR="00155E8F" w:rsidRDefault="00155E8F" w:rsidP="006F0C40">
            <w:pPr>
              <w:tabs>
                <w:tab w:val="left" w:pos="1695"/>
              </w:tabs>
              <w:rPr>
                <w:b/>
              </w:rPr>
            </w:pPr>
          </w:p>
          <w:p w14:paraId="08CD3B90" w14:textId="77777777" w:rsidR="00155E8F" w:rsidRDefault="00155E8F" w:rsidP="006F0C40">
            <w:pPr>
              <w:tabs>
                <w:tab w:val="left" w:pos="1695"/>
              </w:tabs>
              <w:rPr>
                <w:b/>
              </w:rPr>
            </w:pPr>
          </w:p>
        </w:tc>
        <w:tc>
          <w:tcPr>
            <w:tcW w:w="6517" w:type="dxa"/>
          </w:tcPr>
          <w:p w14:paraId="52B15848" w14:textId="77777777" w:rsidR="00155E8F" w:rsidRDefault="00155E8F" w:rsidP="00155E8F">
            <w:pPr>
              <w:tabs>
                <w:tab w:val="left" w:pos="1695"/>
              </w:tabs>
              <w:jc w:val="both"/>
              <w:rPr>
                <w:rFonts w:ascii="Calibri" w:hAnsi="Calibri" w:cstheme="minorHAnsi"/>
              </w:rPr>
            </w:pPr>
            <w:r>
              <w:rPr>
                <w:rFonts w:ascii="Calibri" w:hAnsi="Calibri" w:cstheme="minorHAnsi"/>
              </w:rPr>
              <w:t>Žiadateľ v postavení prijímateľa je povinný predložiť poskytovateľovi</w:t>
            </w:r>
            <w:r w:rsidRPr="00022852">
              <w:t xml:space="preserve"> </w:t>
            </w:r>
            <w:r w:rsidRPr="00022852">
              <w:rPr>
                <w:rFonts w:ascii="Calibri" w:hAnsi="Calibri" w:cstheme="minorHAnsi"/>
              </w:rPr>
              <w:t xml:space="preserve">do </w:t>
            </w:r>
            <w:r>
              <w:rPr>
                <w:rFonts w:ascii="Calibri" w:hAnsi="Calibri" w:cstheme="minorHAnsi"/>
              </w:rPr>
              <w:t>18 mesiacov</w:t>
            </w:r>
            <w:r w:rsidRPr="00022852">
              <w:rPr>
                <w:rFonts w:ascii="Calibri" w:hAnsi="Calibri" w:cstheme="minorHAnsi"/>
              </w:rPr>
              <w:t xml:space="preserve"> od nadobudnutia účinnosti Zmluvy o</w:t>
            </w:r>
            <w:r>
              <w:rPr>
                <w:rFonts w:ascii="Calibri" w:hAnsi="Calibri" w:cstheme="minorHAnsi"/>
              </w:rPr>
              <w:t xml:space="preserve"> poskytnutí </w:t>
            </w:r>
            <w:r w:rsidRPr="00022852">
              <w:rPr>
                <w:rFonts w:ascii="Calibri" w:hAnsi="Calibri" w:cstheme="minorHAnsi"/>
              </w:rPr>
              <w:t xml:space="preserve">NFP rozhodnutie príslušného </w:t>
            </w:r>
            <w:r>
              <w:rPr>
                <w:rFonts w:ascii="Calibri" w:hAnsi="Calibri" w:cstheme="minorHAnsi"/>
              </w:rPr>
              <w:t>okresného úradu, pozemkový a lesný odbor</w:t>
            </w:r>
            <w:r w:rsidRPr="00022852">
              <w:rPr>
                <w:rFonts w:ascii="Calibri" w:hAnsi="Calibri" w:cstheme="minorHAnsi"/>
              </w:rPr>
              <w:t xml:space="preserve"> o povolení jednoduchých pozemkových úprav za každý obvod. Uvedenú lehotu môže </w:t>
            </w:r>
            <w:r>
              <w:rPr>
                <w:rFonts w:ascii="Calibri" w:hAnsi="Calibri" w:cstheme="minorHAnsi"/>
              </w:rPr>
              <w:t>poskytovateľ</w:t>
            </w:r>
            <w:r w:rsidRPr="00022852">
              <w:rPr>
                <w:rFonts w:ascii="Calibri" w:hAnsi="Calibri" w:cstheme="minorHAnsi"/>
              </w:rPr>
              <w:t xml:space="preserve"> predĺžiť len z objektívnych dôvodov.</w:t>
            </w:r>
            <w:r>
              <w:rPr>
                <w:rFonts w:ascii="Calibri" w:hAnsi="Calibri" w:cstheme="minorHAnsi"/>
              </w:rPr>
              <w:t xml:space="preserve"> </w:t>
            </w:r>
          </w:p>
          <w:p w14:paraId="7894AB47" w14:textId="77777777" w:rsidR="00155E8F" w:rsidRDefault="00155E8F" w:rsidP="00155E8F">
            <w:pPr>
              <w:tabs>
                <w:tab w:val="left" w:pos="1695"/>
              </w:tabs>
              <w:jc w:val="both"/>
              <w:rPr>
                <w:rFonts w:ascii="Calibri" w:hAnsi="Calibri" w:cstheme="minorHAnsi"/>
              </w:rPr>
            </w:pPr>
            <w:r>
              <w:t>Okresný úrad, pozemkový a lesný odbor v rozhodnutí o povolení JPÚ určí najmä:</w:t>
            </w:r>
            <w:r w:rsidDel="00FD5517">
              <w:rPr>
                <w:rFonts w:ascii="Calibri" w:hAnsi="Calibri" w:cstheme="minorHAnsi"/>
              </w:rPr>
              <w:t xml:space="preserve"> </w:t>
            </w:r>
          </w:p>
          <w:p w14:paraId="7A7BBCEC" w14:textId="77777777" w:rsidR="00155E8F" w:rsidRDefault="00155E8F" w:rsidP="00155E8F">
            <w:pPr>
              <w:pStyle w:val="Odsekzoznamu"/>
              <w:numPr>
                <w:ilvl w:val="0"/>
                <w:numId w:val="48"/>
              </w:numPr>
              <w:rPr>
                <w:rFonts w:ascii="Calibri" w:hAnsi="Calibri" w:cstheme="minorHAnsi"/>
              </w:rPr>
            </w:pPr>
            <w:r>
              <w:t>obvod JPÚ,</w:t>
            </w:r>
            <w:r w:rsidRPr="00FC6F82" w:rsidDel="00FD5517">
              <w:rPr>
                <w:rFonts w:ascii="Calibri" w:hAnsi="Calibri" w:cstheme="minorHAnsi"/>
              </w:rPr>
              <w:t xml:space="preserve"> </w:t>
            </w:r>
          </w:p>
          <w:p w14:paraId="780BACEE" w14:textId="77777777" w:rsidR="00155E8F" w:rsidRPr="00FC6F82" w:rsidRDefault="00155E8F" w:rsidP="00155E8F">
            <w:pPr>
              <w:pStyle w:val="Odsekzoznamu"/>
              <w:numPr>
                <w:ilvl w:val="0"/>
                <w:numId w:val="48"/>
              </w:numPr>
              <w:rPr>
                <w:rFonts w:ascii="Calibri" w:hAnsi="Calibri" w:cstheme="minorHAnsi"/>
              </w:rPr>
            </w:pPr>
            <w:r>
              <w:t>pozemky, ktoré sú vyňaté z obvodu JPÚ</w:t>
            </w:r>
            <w:r w:rsidRPr="00FC6F82">
              <w:rPr>
                <w:rFonts w:ascii="Calibri" w:hAnsi="Calibri" w:cstheme="minorHAnsi"/>
              </w:rPr>
              <w:t>,</w:t>
            </w:r>
          </w:p>
          <w:p w14:paraId="72F628C2" w14:textId="77777777" w:rsidR="00155E8F" w:rsidRDefault="00155E8F" w:rsidP="00155E8F">
            <w:pPr>
              <w:pStyle w:val="Odsekzoznamu"/>
              <w:numPr>
                <w:ilvl w:val="0"/>
                <w:numId w:val="48"/>
              </w:numPr>
              <w:rPr>
                <w:rFonts w:ascii="Calibri" w:hAnsi="Calibri" w:cstheme="minorHAnsi"/>
              </w:rPr>
            </w:pPr>
            <w:r>
              <w:t>rozsah a skladbu projektovej dokumentácie na vypracovanie a vykonanie projektu pozemkových úprav s odôvodnením</w:t>
            </w:r>
            <w:r w:rsidRPr="00FC6F82">
              <w:rPr>
                <w:rFonts w:ascii="Calibri" w:hAnsi="Calibri" w:cstheme="minorHAnsi"/>
              </w:rPr>
              <w:t>.</w:t>
            </w:r>
          </w:p>
          <w:p w14:paraId="688695E2" w14:textId="77777777" w:rsidR="00155E8F" w:rsidRPr="00D8619B" w:rsidRDefault="00155E8F" w:rsidP="00155E8F">
            <w:pPr>
              <w:jc w:val="both"/>
              <w:rPr>
                <w:rFonts w:ascii="Calibri" w:hAnsi="Calibri" w:cstheme="minorHAnsi"/>
                <w:b/>
                <w:u w:val="single"/>
              </w:rPr>
            </w:pPr>
            <w:r w:rsidRPr="00807231">
              <w:rPr>
                <w:rFonts w:ascii="Calibri" w:hAnsi="Calibri" w:cstheme="minorHAnsi"/>
                <w:b/>
                <w:u w:val="single"/>
              </w:rPr>
              <w:t>Podmienka pre realizáciu obvodu I. typu:</w:t>
            </w:r>
          </w:p>
          <w:p w14:paraId="0E30DF3D" w14:textId="77777777" w:rsidR="00155E8F" w:rsidRDefault="00155E8F" w:rsidP="00155E8F">
            <w:pPr>
              <w:jc w:val="both"/>
              <w:rPr>
                <w:rFonts w:ascii="Calibri" w:hAnsi="Calibri" w:cstheme="minorHAnsi"/>
              </w:rPr>
            </w:pPr>
            <w:r w:rsidRPr="00022852">
              <w:rPr>
                <w:rFonts w:ascii="Calibri" w:hAnsi="Calibri" w:cstheme="minorHAnsi"/>
              </w:rPr>
              <w:t xml:space="preserve">V prípade, ak </w:t>
            </w:r>
            <w:r w:rsidRPr="007A0481">
              <w:rPr>
                <w:rFonts w:ascii="Calibri" w:hAnsi="Calibri" w:cstheme="minorHAnsi"/>
              </w:rPr>
              <w:t>na základe rozhodnutia</w:t>
            </w:r>
            <w:r>
              <w:rPr>
                <w:rFonts w:ascii="Calibri" w:hAnsi="Calibri" w:cstheme="minorHAnsi"/>
              </w:rPr>
              <w:t xml:space="preserve"> príslušného okresného úradu, pozemkový a lesný odbor</w:t>
            </w:r>
            <w:r w:rsidRPr="00022852">
              <w:rPr>
                <w:rFonts w:ascii="Calibri" w:hAnsi="Calibri" w:cstheme="minorHAnsi"/>
              </w:rPr>
              <w:t xml:space="preserve"> dôjde k zmene rozsahu obvodu JPÚ</w:t>
            </w:r>
            <w:r>
              <w:rPr>
                <w:rFonts w:ascii="Calibri" w:hAnsi="Calibri" w:cstheme="minorHAnsi"/>
              </w:rPr>
              <w:t>, t. j. úd</w:t>
            </w:r>
            <w:r w:rsidRPr="00022852">
              <w:rPr>
                <w:rFonts w:ascii="Calibri" w:hAnsi="Calibri" w:cstheme="minorHAnsi"/>
              </w:rPr>
              <w:t xml:space="preserve">ajov, ktoré vstupujú do výpočtu oprávnených výdavkov za daný obvod JPÚ, oproti údajom podľa schválenej </w:t>
            </w:r>
            <w:proofErr w:type="spellStart"/>
            <w:r w:rsidRPr="00022852">
              <w:rPr>
                <w:rFonts w:ascii="Calibri" w:hAnsi="Calibri" w:cstheme="minorHAnsi"/>
              </w:rPr>
              <w:t>ŽoNFP</w:t>
            </w:r>
            <w:proofErr w:type="spellEnd"/>
            <w:r w:rsidRPr="00022852">
              <w:rPr>
                <w:rFonts w:ascii="Calibri" w:hAnsi="Calibri" w:cstheme="minorHAnsi"/>
              </w:rPr>
              <w:t xml:space="preserve">, </w:t>
            </w:r>
            <w:r>
              <w:rPr>
                <w:rFonts w:ascii="Calibri" w:hAnsi="Calibri" w:cstheme="minorHAnsi"/>
              </w:rPr>
              <w:t>poskytovateľ</w:t>
            </w:r>
            <w:r w:rsidRPr="00022852">
              <w:rPr>
                <w:rFonts w:ascii="Calibri" w:hAnsi="Calibri" w:cstheme="minorHAnsi"/>
              </w:rPr>
              <w:t xml:space="preserve"> prepočíta výšku oprávnených výdavkov za tento obvod podľa nových údajov. Výsledkom bude maximálna výška oprávnených výdavkov za spracovanie a vykonanie projektu JP</w:t>
            </w:r>
            <w:r>
              <w:rPr>
                <w:rFonts w:ascii="Calibri" w:hAnsi="Calibri" w:cstheme="minorHAnsi"/>
              </w:rPr>
              <w:t>Ú</w:t>
            </w:r>
            <w:r w:rsidRPr="00022852">
              <w:rPr>
                <w:rFonts w:ascii="Calibri" w:hAnsi="Calibri" w:cstheme="minorHAnsi"/>
              </w:rPr>
              <w:t xml:space="preserve"> za tento obvod, ktorú si prijímateľ bude môcť nárokovať</w:t>
            </w:r>
            <w:r>
              <w:rPr>
                <w:rFonts w:ascii="Calibri" w:hAnsi="Calibri" w:cstheme="minorHAnsi"/>
              </w:rPr>
              <w:t xml:space="preserve"> po aktivácii maximálne 10% rezervy</w:t>
            </w:r>
            <w:r w:rsidRPr="00022852">
              <w:rPr>
                <w:rFonts w:ascii="Calibri" w:hAnsi="Calibri" w:cstheme="minorHAnsi"/>
              </w:rPr>
              <w:t>, avšak pri zachovaní podmienky neprekročenia výšky schváleného NFP</w:t>
            </w:r>
            <w:r>
              <w:rPr>
                <w:rFonts w:ascii="Calibri" w:hAnsi="Calibri" w:cstheme="minorHAnsi"/>
              </w:rPr>
              <w:t>.</w:t>
            </w:r>
            <w:r w:rsidRPr="00022852">
              <w:rPr>
                <w:rFonts w:ascii="Calibri" w:hAnsi="Calibri" w:cstheme="minorHAnsi"/>
              </w:rPr>
              <w:t xml:space="preserve"> </w:t>
            </w:r>
          </w:p>
          <w:p w14:paraId="4472B9C9" w14:textId="757656AA" w:rsidR="00155E8F" w:rsidRPr="00606463" w:rsidRDefault="00155E8F" w:rsidP="00606463">
            <w:pPr>
              <w:jc w:val="both"/>
            </w:pPr>
            <w:r>
              <w:t xml:space="preserve">Podmienka predloženia rozhodnutia o povolení JPÚ vrátane podmienky pre realizáciu obvodu I. typu bude overovaná </w:t>
            </w:r>
            <w:r w:rsidRPr="00EF3ED1">
              <w:t>zo strany poskytovateľa po uzatvorení Zmluvy o poskytnutí NFP, t. j. počas realizácie aktivít projektu</w:t>
            </w:r>
            <w:r>
              <w:t>.</w:t>
            </w:r>
          </w:p>
        </w:tc>
      </w:tr>
      <w:tr w:rsidR="006F0C40" w14:paraId="6E7E5A97" w14:textId="77777777" w:rsidTr="007479AD">
        <w:trPr>
          <w:jc w:val="center"/>
        </w:trPr>
        <w:tc>
          <w:tcPr>
            <w:tcW w:w="3230" w:type="dxa"/>
            <w:shd w:val="clear" w:color="auto" w:fill="E2EFD9" w:themeFill="accent6" w:themeFillTint="33"/>
          </w:tcPr>
          <w:p w14:paraId="75DF7E70" w14:textId="50F4DCE8" w:rsidR="006F0C40" w:rsidRDefault="00155E8F" w:rsidP="00346892">
            <w:pPr>
              <w:tabs>
                <w:tab w:val="left" w:pos="1695"/>
              </w:tabs>
              <w:rPr>
                <w:b/>
              </w:rPr>
            </w:pPr>
            <w:r>
              <w:rPr>
                <w:b/>
              </w:rPr>
              <w:t>3</w:t>
            </w:r>
            <w:r w:rsidR="006F0C40">
              <w:rPr>
                <w:b/>
              </w:rPr>
              <w:t>. Realizácia verejného obstarávania</w:t>
            </w:r>
          </w:p>
        </w:tc>
        <w:tc>
          <w:tcPr>
            <w:tcW w:w="6517" w:type="dxa"/>
          </w:tcPr>
          <w:p w14:paraId="1A73C06F" w14:textId="25385F15" w:rsidR="006F0C40" w:rsidRDefault="006F0C40" w:rsidP="006F0C40">
            <w:pPr>
              <w:tabs>
                <w:tab w:val="left" w:pos="1695"/>
              </w:tabs>
              <w:jc w:val="both"/>
              <w:rPr>
                <w:rFonts w:ascii="Calibri" w:hAnsi="Calibri" w:cstheme="minorHAnsi"/>
              </w:rPr>
            </w:pPr>
            <w:r>
              <w:rPr>
                <w:rFonts w:ascii="Calibri" w:hAnsi="Calibri" w:cstheme="minorHAnsi"/>
              </w:rPr>
              <w:t>Žiadateľ/prijímateľ</w:t>
            </w:r>
            <w:r w:rsidR="004727E7">
              <w:rPr>
                <w:rFonts w:ascii="Calibri" w:hAnsi="Calibri" w:cstheme="minorHAnsi"/>
              </w:rPr>
              <w:t>/partner</w:t>
            </w:r>
            <w:r>
              <w:rPr>
                <w:rFonts w:ascii="Calibri" w:hAnsi="Calibri" w:cstheme="minorHAnsi"/>
              </w:rPr>
              <w:t xml:space="preserve"> je povinný zrealizovať verejné obstarávanie/obstarávanie na všetky zákazky v súlade s/so.</w:t>
            </w:r>
          </w:p>
          <w:p w14:paraId="1971D1CD" w14:textId="560C56D7" w:rsidR="006F0C40" w:rsidRDefault="006F0C40" w:rsidP="00D8619B">
            <w:pPr>
              <w:pStyle w:val="Odsekzoznamu"/>
              <w:numPr>
                <w:ilvl w:val="0"/>
                <w:numId w:val="48"/>
              </w:numPr>
              <w:tabs>
                <w:tab w:val="left" w:pos="1695"/>
              </w:tabs>
              <w:jc w:val="both"/>
              <w:rPr>
                <w:rFonts w:ascii="Calibri" w:hAnsi="Calibri" w:cstheme="minorHAnsi"/>
              </w:rPr>
            </w:pPr>
            <w:r>
              <w:rPr>
                <w:rFonts w:ascii="Calibri" w:hAnsi="Calibri" w:cstheme="minorHAnsi"/>
              </w:rPr>
              <w:t xml:space="preserve">zákonom č. 343/2015 Z. z. z o verejnom obstarávaní </w:t>
            </w:r>
            <w:r w:rsidRPr="00D8619B">
              <w:rPr>
                <w:rFonts w:ascii="Calibri" w:hAnsi="Calibri" w:cstheme="minorHAnsi"/>
                <w:bCs/>
              </w:rPr>
              <w:t>a o zmene a doplnení niektorých zákonov v znení neskorších predpisov</w:t>
            </w:r>
            <w:r>
              <w:rPr>
                <w:rFonts w:ascii="Calibri" w:hAnsi="Calibri" w:cstheme="minorHAnsi"/>
              </w:rPr>
              <w:t xml:space="preserve"> a</w:t>
            </w:r>
          </w:p>
          <w:p w14:paraId="5F3952E1" w14:textId="39B23F45" w:rsidR="006F0C40" w:rsidRDefault="00061CAC" w:rsidP="00D8619B">
            <w:pPr>
              <w:pStyle w:val="Odsekzoznamu"/>
              <w:numPr>
                <w:ilvl w:val="0"/>
                <w:numId w:val="48"/>
              </w:numPr>
              <w:tabs>
                <w:tab w:val="left" w:pos="1695"/>
              </w:tabs>
              <w:jc w:val="both"/>
              <w:rPr>
                <w:rFonts w:ascii="Calibri" w:hAnsi="Calibri" w:cstheme="minorHAnsi"/>
              </w:rPr>
            </w:pPr>
            <w:r w:rsidRPr="007479AD">
              <w:t>Príručkou k procesu a kontrole verejného obstarávania/obstarávania</w:t>
            </w:r>
            <w:r w:rsidR="003F0E7C">
              <w:rPr>
                <w:rFonts w:cstheme="minorHAnsi"/>
              </w:rPr>
              <w:t xml:space="preserve">, </w:t>
            </w:r>
            <w:r w:rsidR="00F8573D" w:rsidRPr="003D4D8E">
              <w:rPr>
                <w:rFonts w:cstheme="minorHAnsi"/>
              </w:rPr>
              <w:t xml:space="preserve">zverejnenou </w:t>
            </w:r>
            <w:hyperlink r:id="rId22" w:history="1">
              <w:r w:rsidR="00F8573D" w:rsidRPr="003D4D8E">
                <w:rPr>
                  <w:rStyle w:val="Hypertextovprepojenie"/>
                  <w:rFonts w:cstheme="minorHAnsi"/>
                </w:rPr>
                <w:t>TU</w:t>
              </w:r>
            </w:hyperlink>
            <w:r w:rsidR="003F0E7C">
              <w:rPr>
                <w:rFonts w:cstheme="minorHAnsi"/>
              </w:rPr>
              <w:t>.</w:t>
            </w:r>
          </w:p>
          <w:p w14:paraId="32315267" w14:textId="13456D53" w:rsidR="006F0C40" w:rsidRDefault="006F0C40" w:rsidP="00346892">
            <w:pPr>
              <w:tabs>
                <w:tab w:val="left" w:pos="1695"/>
              </w:tabs>
              <w:jc w:val="both"/>
              <w:rPr>
                <w:bCs/>
              </w:rPr>
            </w:pPr>
            <w:r>
              <w:rPr>
                <w:rFonts w:ascii="Calibri" w:hAnsi="Calibri" w:cstheme="minorHAnsi"/>
              </w:rPr>
              <w:t>V zmysle podmienok Zmluvy o poskytnutí NFP je žiadateľ/prijímateľ</w:t>
            </w:r>
            <w:r w:rsidR="00B02A27">
              <w:rPr>
                <w:rFonts w:ascii="Calibri" w:hAnsi="Calibri" w:cstheme="minorHAnsi"/>
              </w:rPr>
              <w:t xml:space="preserve">/partner </w:t>
            </w:r>
            <w:r>
              <w:rPr>
                <w:rFonts w:ascii="Calibri" w:hAnsi="Calibri" w:cstheme="minorHAnsi"/>
              </w:rPr>
              <w:t xml:space="preserve">povinný začať verejné obstarávanie/obstarávanie na výber dodávateľa najneskôr do 3 </w:t>
            </w:r>
            <w:r w:rsidRPr="00623851">
              <w:rPr>
                <w:rFonts w:ascii="Calibri" w:hAnsi="Calibri" w:cstheme="minorHAnsi"/>
              </w:rPr>
              <w:t xml:space="preserve">mesiacov od nadobudnutia účinnosti Zmluvy o poskytnutí NFP </w:t>
            </w:r>
            <w:r w:rsidRPr="00623851">
              <w:rPr>
                <w:bCs/>
              </w:rPr>
              <w:t>alebo v predĺženej lehote po akceptovaní zmeny zo strany poskytovateľa.</w:t>
            </w:r>
            <w:r w:rsidR="006909CA" w:rsidRPr="00623851">
              <w:rPr>
                <w:bCs/>
              </w:rPr>
              <w:t xml:space="preserve"> </w:t>
            </w:r>
            <w:r w:rsidR="006909CA" w:rsidRPr="00623851">
              <w:rPr>
                <w:bCs/>
              </w:rPr>
              <w:lastRenderedPageBreak/>
              <w:t xml:space="preserve">Výnimkou je výber dodávateľa </w:t>
            </w:r>
            <w:r w:rsidR="00381703" w:rsidRPr="00623851">
              <w:rPr>
                <w:bCs/>
              </w:rPr>
              <w:t>na spracovanie o vykonanie projektu JPÚ v </w:t>
            </w:r>
            <w:r w:rsidR="006909CA" w:rsidRPr="00623851">
              <w:rPr>
                <w:bCs/>
              </w:rPr>
              <w:t>rámci</w:t>
            </w:r>
            <w:r w:rsidR="00381703" w:rsidRPr="00623851">
              <w:rPr>
                <w:bCs/>
              </w:rPr>
              <w:t xml:space="preserve"> realizácie HAP 1</w:t>
            </w:r>
            <w:r w:rsidR="006909CA" w:rsidRPr="00623851">
              <w:rPr>
                <w:bCs/>
              </w:rPr>
              <w:t>, v tomto prípade, je Zmluvou o poskytnutí NFP stanovená lehota na začatie verejného obstarávania najneskôr do 1</w:t>
            </w:r>
            <w:r w:rsidR="00381703" w:rsidRPr="00623851">
              <w:rPr>
                <w:bCs/>
              </w:rPr>
              <w:t xml:space="preserve"> mesiaca od nadobudnutia právoplatnosti rozhodnutia o povolení JPÚ</w:t>
            </w:r>
            <w:r w:rsidR="006909CA" w:rsidRPr="00623851">
              <w:rPr>
                <w:bCs/>
              </w:rPr>
              <w:t xml:space="preserve"> alebo v predĺženej lehote po akceptovaní zmeny zo strany poskytovateľa.</w:t>
            </w:r>
          </w:p>
          <w:p w14:paraId="0697D4AF" w14:textId="5051FA37" w:rsidR="00DB7F93" w:rsidRDefault="00DB7F93" w:rsidP="00346892">
            <w:pPr>
              <w:tabs>
                <w:tab w:val="left" w:pos="1695"/>
              </w:tabs>
              <w:jc w:val="both"/>
              <w:rPr>
                <w:bCs/>
              </w:rPr>
            </w:pPr>
            <w:r>
              <w:rPr>
                <w:bCs/>
              </w:rPr>
              <w:t>Podmienka realizácie verejného obstarávania bude overovaná zo strany poskytovateľa po uzatvorení Zmluvy o poskytnutí NFP.</w:t>
            </w:r>
          </w:p>
          <w:p w14:paraId="7D6FB572" w14:textId="77777777" w:rsidR="006F0C40" w:rsidRDefault="006F0C40" w:rsidP="00D8619B">
            <w:pPr>
              <w:shd w:val="clear" w:color="auto" w:fill="E2EFD9" w:themeFill="accent6" w:themeFillTint="33"/>
              <w:tabs>
                <w:tab w:val="left" w:pos="1695"/>
              </w:tabs>
              <w:jc w:val="both"/>
              <w:rPr>
                <w:b/>
                <w:bCs/>
              </w:rPr>
            </w:pPr>
            <w:r w:rsidRPr="00D8619B">
              <w:rPr>
                <w:b/>
                <w:bCs/>
              </w:rPr>
              <w:t>Upozornenie</w:t>
            </w:r>
          </w:p>
          <w:p w14:paraId="14856E35" w14:textId="770B2A64" w:rsidR="006F0C40" w:rsidRDefault="006F0C40" w:rsidP="00346892">
            <w:pPr>
              <w:tabs>
                <w:tab w:val="left" w:pos="1695"/>
              </w:tabs>
              <w:jc w:val="both"/>
              <w:rPr>
                <w:rFonts w:ascii="Calibri" w:hAnsi="Calibri" w:cstheme="minorHAnsi"/>
                <w:b/>
              </w:rPr>
            </w:pPr>
            <w:r>
              <w:rPr>
                <w:rFonts w:ascii="Calibri" w:hAnsi="Calibri" w:cstheme="minorHAnsi"/>
                <w:b/>
              </w:rPr>
              <w:t>Konanie o jednoduchých pozemkových úpravách v obvode II. typu a v obvode III. typu</w:t>
            </w:r>
            <w:r w:rsidR="007A0481">
              <w:rPr>
                <w:rFonts w:ascii="Calibri" w:hAnsi="Calibri" w:cstheme="minorHAnsi"/>
                <w:b/>
              </w:rPr>
              <w:t>:</w:t>
            </w:r>
            <w:r>
              <w:rPr>
                <w:rFonts w:ascii="Calibri" w:hAnsi="Calibri" w:cstheme="minorHAnsi"/>
                <w:b/>
              </w:rPr>
              <w:t xml:space="preserve"> </w:t>
            </w:r>
          </w:p>
          <w:p w14:paraId="64D6AAEC" w14:textId="6089B419" w:rsidR="006F0C40" w:rsidRPr="00D8619B" w:rsidRDefault="006F0C40" w:rsidP="00346892">
            <w:pPr>
              <w:tabs>
                <w:tab w:val="left" w:pos="1695"/>
              </w:tabs>
              <w:jc w:val="both"/>
              <w:rPr>
                <w:rFonts w:ascii="Calibri" w:hAnsi="Calibri" w:cstheme="minorHAnsi"/>
              </w:rPr>
            </w:pPr>
            <w:r w:rsidRPr="00D8619B">
              <w:rPr>
                <w:rFonts w:ascii="Calibri" w:hAnsi="Calibri" w:cstheme="minorHAnsi"/>
              </w:rPr>
              <w:t xml:space="preserve">Žiadateľ o povolenie JPÚ </w:t>
            </w:r>
            <w:r w:rsidR="0069405C" w:rsidRPr="0069405C">
              <w:rPr>
                <w:rFonts w:ascii="Calibri" w:hAnsi="Calibri" w:cstheme="minorHAnsi"/>
                <w:b/>
              </w:rPr>
              <w:t>má povinnosť</w:t>
            </w:r>
            <w:r w:rsidR="0069405C" w:rsidRPr="00D8619B">
              <w:rPr>
                <w:rFonts w:ascii="Calibri" w:hAnsi="Calibri" w:cstheme="minorHAnsi"/>
              </w:rPr>
              <w:t xml:space="preserve"> už v rámci prípravného konania</w:t>
            </w:r>
            <w:r w:rsidR="004727E7">
              <w:rPr>
                <w:rStyle w:val="Odkaznapoznmkupodiarou"/>
                <w:rFonts w:ascii="Calibri" w:hAnsi="Calibri" w:cstheme="minorHAnsi"/>
              </w:rPr>
              <w:footnoteReference w:id="31"/>
            </w:r>
            <w:r w:rsidRPr="00D8619B">
              <w:rPr>
                <w:rFonts w:ascii="Calibri" w:hAnsi="Calibri" w:cstheme="minorHAnsi"/>
              </w:rPr>
              <w:t xml:space="preserve"> preložiť </w:t>
            </w:r>
            <w:r>
              <w:rPr>
                <w:rFonts w:ascii="Calibri" w:hAnsi="Calibri" w:cstheme="minorHAnsi"/>
              </w:rPr>
              <w:t xml:space="preserve">príslušnému okresnému úradu, pozemkový a lesný odbor </w:t>
            </w:r>
            <w:r w:rsidRPr="00D8619B">
              <w:rPr>
                <w:rFonts w:ascii="Calibri" w:hAnsi="Calibri" w:cstheme="minorHAnsi"/>
              </w:rPr>
              <w:t>zmluvu</w:t>
            </w:r>
            <w:r w:rsidR="00B02A27">
              <w:rPr>
                <w:rFonts w:ascii="Calibri" w:hAnsi="Calibri" w:cstheme="minorHAnsi"/>
              </w:rPr>
              <w:t xml:space="preserve"> na realizáciu JPÚ</w:t>
            </w:r>
            <w:r w:rsidRPr="00D8619B">
              <w:rPr>
                <w:rFonts w:ascii="Calibri" w:hAnsi="Calibri" w:cstheme="minorHAnsi"/>
              </w:rPr>
              <w:t xml:space="preserve"> uzatvorenú s fyzickou alebo právnickou osobou podľa § 25 ods. 1 zákona o pozemkových úpravách.</w:t>
            </w:r>
          </w:p>
          <w:p w14:paraId="2EA8D4FF" w14:textId="6EAE0157" w:rsidR="006F0C40" w:rsidRDefault="006F0C40">
            <w:pPr>
              <w:tabs>
                <w:tab w:val="left" w:pos="1695"/>
              </w:tabs>
              <w:jc w:val="both"/>
              <w:rPr>
                <w:rFonts w:ascii="Calibri" w:hAnsi="Calibri" w:cstheme="minorHAnsi"/>
                <w:b/>
              </w:rPr>
            </w:pPr>
            <w:r>
              <w:rPr>
                <w:rFonts w:ascii="Calibri" w:hAnsi="Calibri" w:cstheme="minorHAnsi"/>
                <w:b/>
              </w:rPr>
              <w:t>Konanie o jednoduchých pozemkových úpravách v obvode I. typu</w:t>
            </w:r>
            <w:r w:rsidR="007A0481">
              <w:rPr>
                <w:rFonts w:ascii="Calibri" w:hAnsi="Calibri" w:cstheme="minorHAnsi"/>
                <w:b/>
              </w:rPr>
              <w:t>:</w:t>
            </w:r>
            <w:r>
              <w:rPr>
                <w:rFonts w:ascii="Calibri" w:hAnsi="Calibri" w:cstheme="minorHAnsi"/>
                <w:b/>
              </w:rPr>
              <w:t xml:space="preserve"> </w:t>
            </w:r>
          </w:p>
          <w:p w14:paraId="1A028A3F" w14:textId="403179BB" w:rsidR="006F0C40" w:rsidRPr="00D8619B" w:rsidRDefault="006F0C40" w:rsidP="003B06F2">
            <w:pPr>
              <w:tabs>
                <w:tab w:val="left" w:pos="1695"/>
              </w:tabs>
              <w:jc w:val="both"/>
              <w:rPr>
                <w:rFonts w:ascii="Calibri" w:hAnsi="Calibri" w:cstheme="minorHAnsi"/>
              </w:rPr>
            </w:pPr>
            <w:r w:rsidRPr="00D8619B">
              <w:rPr>
                <w:rFonts w:ascii="Calibri" w:hAnsi="Calibri" w:cstheme="minorHAnsi"/>
              </w:rPr>
              <w:t xml:space="preserve">Žiadateľ o povolenie JPÚ </w:t>
            </w:r>
            <w:r w:rsidR="003B06F2" w:rsidRPr="000F7901">
              <w:rPr>
                <w:rFonts w:ascii="Calibri" w:hAnsi="Calibri" w:cstheme="minorHAnsi"/>
                <w:b/>
              </w:rPr>
              <w:t>predkladá</w:t>
            </w:r>
            <w:r w:rsidRPr="00346892">
              <w:rPr>
                <w:rFonts w:ascii="Calibri" w:hAnsi="Calibri" w:cstheme="minorHAnsi"/>
              </w:rPr>
              <w:t xml:space="preserve"> </w:t>
            </w:r>
            <w:r w:rsidRPr="00D8619B">
              <w:rPr>
                <w:rFonts w:ascii="Calibri" w:hAnsi="Calibri" w:cstheme="minorHAnsi"/>
              </w:rPr>
              <w:t xml:space="preserve">príslušnému okresnému úradu, pozemkový a lesný odbor zmluvu </w:t>
            </w:r>
            <w:r w:rsidR="000D2A6D">
              <w:rPr>
                <w:rFonts w:ascii="Calibri" w:hAnsi="Calibri" w:cstheme="minorHAnsi"/>
              </w:rPr>
              <w:t>na realizáciu JPÚ</w:t>
            </w:r>
            <w:r w:rsidR="000D2A6D" w:rsidRPr="00D8619B">
              <w:rPr>
                <w:rFonts w:ascii="Calibri" w:hAnsi="Calibri" w:cstheme="minorHAnsi"/>
              </w:rPr>
              <w:t xml:space="preserve"> </w:t>
            </w:r>
            <w:r w:rsidRPr="00D8619B">
              <w:rPr>
                <w:rFonts w:ascii="Calibri" w:hAnsi="Calibri" w:cstheme="minorHAnsi"/>
              </w:rPr>
              <w:t xml:space="preserve">uzatvorenú s fyzickou alebo s právnickou osobou podľa § 25 ods. 1 zákona o pozemkových úpravách </w:t>
            </w:r>
            <w:r w:rsidRPr="001864D5">
              <w:rPr>
                <w:rFonts w:ascii="Calibri" w:hAnsi="Calibri" w:cstheme="minorHAnsi"/>
                <w:b/>
              </w:rPr>
              <w:t>do 90 dní od právoplatnosti rozhodnutia o povolení pozemkových úprav</w:t>
            </w:r>
            <w:r w:rsidRPr="0069405C">
              <w:rPr>
                <w:rFonts w:ascii="Calibri" w:hAnsi="Calibri" w:cstheme="minorHAnsi"/>
                <w:b/>
              </w:rPr>
              <w:t>.</w:t>
            </w:r>
          </w:p>
        </w:tc>
      </w:tr>
      <w:tr w:rsidR="00C40F43" w14:paraId="38889070" w14:textId="77777777" w:rsidTr="00770F71">
        <w:trPr>
          <w:jc w:val="center"/>
        </w:trPr>
        <w:tc>
          <w:tcPr>
            <w:tcW w:w="3230" w:type="dxa"/>
            <w:shd w:val="clear" w:color="auto" w:fill="E2EFD9" w:themeFill="accent6" w:themeFillTint="33"/>
          </w:tcPr>
          <w:p w14:paraId="41A962B9" w14:textId="7416DE8E" w:rsidR="00C40F43" w:rsidRPr="001864D5" w:rsidRDefault="00CB41FD" w:rsidP="00C40F43">
            <w:pPr>
              <w:tabs>
                <w:tab w:val="left" w:pos="1695"/>
              </w:tabs>
              <w:rPr>
                <w:b/>
              </w:rPr>
            </w:pPr>
            <w:r>
              <w:rPr>
                <w:b/>
              </w:rPr>
              <w:lastRenderedPageBreak/>
              <w:t>4</w:t>
            </w:r>
            <w:r w:rsidR="00C40F43">
              <w:rPr>
                <w:b/>
              </w:rPr>
              <w:t>.</w:t>
            </w:r>
            <w:r w:rsidR="00770F71">
              <w:rPr>
                <w:b/>
              </w:rPr>
              <w:t xml:space="preserve"> </w:t>
            </w:r>
            <w:r w:rsidR="00C40F43" w:rsidRPr="001864D5">
              <w:rPr>
                <w:b/>
              </w:rPr>
              <w:t>Podmienka udržateľnosti projektu</w:t>
            </w:r>
          </w:p>
        </w:tc>
        <w:tc>
          <w:tcPr>
            <w:tcW w:w="6517" w:type="dxa"/>
          </w:tcPr>
          <w:p w14:paraId="7DAA10A5" w14:textId="17E63242" w:rsidR="00C40F43" w:rsidRDefault="00C40F43" w:rsidP="00C40F43">
            <w:pPr>
              <w:tabs>
                <w:tab w:val="left" w:pos="1695"/>
              </w:tabs>
              <w:jc w:val="both"/>
              <w:rPr>
                <w:rFonts w:ascii="Calibri" w:hAnsi="Calibri" w:cstheme="minorHAnsi"/>
              </w:rPr>
            </w:pPr>
            <w:r>
              <w:rPr>
                <w:rFonts w:ascii="Calibri" w:hAnsi="Calibri" w:cstheme="minorHAnsi"/>
              </w:rPr>
              <w:t xml:space="preserve">V zmysle podmienok Zmluvy o poskytnutí NFP, cieľom realizácie hlavnej aktivity, resp. každej z hlavných aktivít  je dosiahnutie </w:t>
            </w:r>
            <w:r w:rsidRPr="00FA40B4">
              <w:rPr>
                <w:rFonts w:ascii="Calibri" w:hAnsi="Calibri" w:cstheme="minorHAnsi"/>
              </w:rPr>
              <w:t>cieľov</w:t>
            </w:r>
            <w:r>
              <w:rPr>
                <w:rFonts w:ascii="Calibri" w:hAnsi="Calibri" w:cstheme="minorHAnsi"/>
              </w:rPr>
              <w:t>ých</w:t>
            </w:r>
            <w:r w:rsidRPr="00FA40B4">
              <w:rPr>
                <w:rFonts w:ascii="Calibri" w:hAnsi="Calibri" w:cstheme="minorHAnsi"/>
              </w:rPr>
              <w:t xml:space="preserve"> hodn</w:t>
            </w:r>
            <w:r>
              <w:rPr>
                <w:rFonts w:ascii="Calibri" w:hAnsi="Calibri" w:cstheme="minorHAnsi"/>
              </w:rPr>
              <w:t xml:space="preserve">ôt relevantných MU </w:t>
            </w:r>
            <w:r w:rsidRPr="00FA40B4">
              <w:rPr>
                <w:rFonts w:ascii="Calibri" w:hAnsi="Calibri" w:cstheme="minorHAnsi"/>
              </w:rPr>
              <w:t xml:space="preserve">definovaných v Prílohe č. </w:t>
            </w:r>
            <w:r>
              <w:rPr>
                <w:rFonts w:ascii="Calibri" w:hAnsi="Calibri" w:cstheme="minorHAnsi"/>
              </w:rPr>
              <w:t>3 výzvy</w:t>
            </w:r>
            <w:r>
              <w:rPr>
                <w:rStyle w:val="Odkaznapoznmkupodiarou"/>
                <w:rFonts w:ascii="Calibri" w:hAnsi="Calibri" w:cstheme="minorHAnsi"/>
              </w:rPr>
              <w:footnoteReference w:id="32"/>
            </w:r>
            <w:r w:rsidRPr="00FA40B4">
              <w:rPr>
                <w:rFonts w:ascii="Calibri" w:hAnsi="Calibri" w:cstheme="minorHAnsi"/>
              </w:rPr>
              <w:t>, a to podľa času plnenia M</w:t>
            </w:r>
            <w:r>
              <w:rPr>
                <w:rFonts w:ascii="Calibri" w:hAnsi="Calibri" w:cstheme="minorHAnsi"/>
              </w:rPr>
              <w:t>U</w:t>
            </w:r>
            <w:r w:rsidRPr="00FA40B4">
              <w:rPr>
                <w:rFonts w:ascii="Calibri" w:hAnsi="Calibri" w:cstheme="minorHAnsi"/>
              </w:rPr>
              <w:t xml:space="preserve"> buď </w:t>
            </w:r>
            <w:r>
              <w:rPr>
                <w:rFonts w:ascii="Calibri" w:hAnsi="Calibri" w:cstheme="minorHAnsi"/>
              </w:rPr>
              <w:t>k dátumu u</w:t>
            </w:r>
            <w:r w:rsidRPr="00FA40B4">
              <w:rPr>
                <w:rFonts w:ascii="Calibri" w:hAnsi="Calibri" w:cstheme="minorHAnsi"/>
              </w:rPr>
              <w:t xml:space="preserve">končenia realizácie hlavných aktivít </w:t>
            </w:r>
            <w:r>
              <w:rPr>
                <w:rFonts w:ascii="Calibri" w:hAnsi="Calibri" w:cstheme="minorHAnsi"/>
              </w:rPr>
              <w:t>p</w:t>
            </w:r>
            <w:r w:rsidRPr="00FA40B4">
              <w:rPr>
                <w:rFonts w:ascii="Calibri" w:hAnsi="Calibri" w:cstheme="minorHAnsi"/>
              </w:rPr>
              <w:t xml:space="preserve">rojektu alebo po </w:t>
            </w:r>
            <w:r>
              <w:rPr>
                <w:rFonts w:ascii="Calibri" w:hAnsi="Calibri" w:cstheme="minorHAnsi"/>
              </w:rPr>
              <w:t>u</w:t>
            </w:r>
            <w:r w:rsidRPr="00FA40B4">
              <w:rPr>
                <w:rFonts w:ascii="Calibri" w:hAnsi="Calibri" w:cstheme="minorHAnsi"/>
              </w:rPr>
              <w:t xml:space="preserve">končení realizácie hlavných aktivít </w:t>
            </w:r>
            <w:r>
              <w:rPr>
                <w:rFonts w:ascii="Calibri" w:hAnsi="Calibri" w:cstheme="minorHAnsi"/>
              </w:rPr>
              <w:t>p</w:t>
            </w:r>
            <w:r w:rsidRPr="00FA40B4">
              <w:rPr>
                <w:rFonts w:ascii="Calibri" w:hAnsi="Calibri" w:cstheme="minorHAnsi"/>
              </w:rPr>
              <w:t>rojektu</w:t>
            </w:r>
            <w:r>
              <w:rPr>
                <w:rFonts w:ascii="Calibri" w:hAnsi="Calibri" w:cstheme="minorHAnsi"/>
              </w:rPr>
              <w:t xml:space="preserve"> a ich následné udržanie počas s</w:t>
            </w:r>
            <w:r w:rsidRPr="00FA40B4">
              <w:rPr>
                <w:rFonts w:ascii="Calibri" w:hAnsi="Calibri" w:cstheme="minorHAnsi"/>
              </w:rPr>
              <w:t xml:space="preserve">tanoveného </w:t>
            </w:r>
            <w:r>
              <w:rPr>
                <w:rFonts w:ascii="Calibri" w:hAnsi="Calibri" w:cstheme="minorHAnsi"/>
              </w:rPr>
              <w:t>obdobia (obdobia udržateľnosti p</w:t>
            </w:r>
            <w:r w:rsidRPr="00FA40B4">
              <w:rPr>
                <w:rFonts w:ascii="Calibri" w:hAnsi="Calibri" w:cstheme="minorHAnsi"/>
              </w:rPr>
              <w:t>rojektu) ako aj dodržanie ostatných podmienok vyplývajúcich z </w:t>
            </w:r>
            <w:r w:rsidRPr="00FA40B4">
              <w:rPr>
                <w:rFonts w:ascii="Calibri" w:hAnsi="Calibri" w:cstheme="minorHAnsi"/>
                <w:bCs/>
              </w:rPr>
              <w:t>čl.</w:t>
            </w:r>
            <w:r w:rsidRPr="00FA40B4">
              <w:rPr>
                <w:rFonts w:ascii="Calibri" w:hAnsi="Calibri" w:cstheme="minorHAnsi"/>
              </w:rPr>
              <w:t xml:space="preserve"> 65 </w:t>
            </w:r>
            <w:r>
              <w:rPr>
                <w:rFonts w:ascii="Calibri" w:hAnsi="Calibri" w:cstheme="minorHAnsi"/>
              </w:rPr>
              <w:t>NSU</w:t>
            </w:r>
            <w:r w:rsidRPr="00FA40B4">
              <w:rPr>
                <w:rFonts w:ascii="Calibri" w:hAnsi="Calibri" w:cstheme="minorHAnsi"/>
              </w:rPr>
              <w:t xml:space="preserve">. Obdobie </w:t>
            </w:r>
            <w:r>
              <w:rPr>
                <w:rFonts w:ascii="Calibri" w:hAnsi="Calibri" w:cstheme="minorHAnsi"/>
              </w:rPr>
              <w:t>udržateľnosti p</w:t>
            </w:r>
            <w:r w:rsidRPr="00FA40B4">
              <w:rPr>
                <w:rFonts w:ascii="Calibri" w:hAnsi="Calibri" w:cstheme="minorHAnsi"/>
              </w:rPr>
              <w:t>rojektu sa začína v kalendárny deň, ktorý bezprostredne nasleduje po kalendárnom dni, v k</w:t>
            </w:r>
            <w:r>
              <w:rPr>
                <w:rFonts w:ascii="Calibri" w:hAnsi="Calibri" w:cstheme="minorHAnsi"/>
              </w:rPr>
              <w:t>torom došlo k finančnému ukončeniu p</w:t>
            </w:r>
            <w:r w:rsidRPr="00FA40B4">
              <w:rPr>
                <w:rFonts w:ascii="Calibri" w:hAnsi="Calibri" w:cstheme="minorHAnsi"/>
              </w:rPr>
              <w:t>rojektu</w:t>
            </w:r>
            <w:r w:rsidR="00EC7A91">
              <w:rPr>
                <w:rStyle w:val="Odkaznapoznmkupodiarou"/>
                <w:rFonts w:ascii="Calibri" w:hAnsi="Calibri" w:cstheme="minorHAnsi"/>
              </w:rPr>
              <w:footnoteReference w:id="33"/>
            </w:r>
            <w:r>
              <w:rPr>
                <w:rFonts w:ascii="Calibri" w:hAnsi="Calibri" w:cstheme="minorHAnsi"/>
              </w:rPr>
              <w:t xml:space="preserve"> a trvá </w:t>
            </w:r>
            <w:r w:rsidRPr="008B4057">
              <w:rPr>
                <w:rFonts w:ascii="Calibri" w:hAnsi="Calibri" w:cstheme="minorHAnsi"/>
                <w:b/>
              </w:rPr>
              <w:t>5 rokov</w:t>
            </w:r>
            <w:r>
              <w:rPr>
                <w:rFonts w:ascii="Calibri" w:hAnsi="Calibri" w:cstheme="minorHAnsi"/>
              </w:rPr>
              <w:t>.</w:t>
            </w:r>
          </w:p>
          <w:p w14:paraId="79B588B6" w14:textId="5AD8851F" w:rsidR="00C40F43" w:rsidRDefault="00C40F43" w:rsidP="00C40F43">
            <w:pPr>
              <w:tabs>
                <w:tab w:val="left" w:pos="1695"/>
              </w:tabs>
              <w:jc w:val="both"/>
              <w:rPr>
                <w:rFonts w:ascii="Calibri" w:hAnsi="Calibri" w:cstheme="minorHAnsi"/>
                <w:b/>
              </w:rPr>
            </w:pPr>
            <w:r w:rsidRPr="008B4057">
              <w:rPr>
                <w:rFonts w:ascii="Calibri" w:hAnsi="Calibri" w:cstheme="minorHAnsi"/>
                <w:b/>
              </w:rPr>
              <w:t xml:space="preserve">Obdobie udržateľnosti </w:t>
            </w:r>
            <w:r>
              <w:rPr>
                <w:rFonts w:ascii="Calibri" w:hAnsi="Calibri" w:cstheme="minorHAnsi"/>
                <w:b/>
              </w:rPr>
              <w:t xml:space="preserve">projektu </w:t>
            </w:r>
            <w:r w:rsidRPr="008B4057">
              <w:rPr>
                <w:rFonts w:ascii="Calibri" w:hAnsi="Calibri" w:cstheme="minorHAnsi"/>
                <w:b/>
              </w:rPr>
              <w:t>sa vzťahuje</w:t>
            </w:r>
            <w:r>
              <w:rPr>
                <w:rFonts w:ascii="Calibri" w:hAnsi="Calibri" w:cstheme="minorHAnsi"/>
                <w:b/>
              </w:rPr>
              <w:t xml:space="preserve"> len</w:t>
            </w:r>
            <w:r w:rsidRPr="008B4057">
              <w:rPr>
                <w:rFonts w:ascii="Calibri" w:hAnsi="Calibri" w:cstheme="minorHAnsi"/>
                <w:b/>
              </w:rPr>
              <w:t xml:space="preserve"> na realizáciu HAP 2 a HAP 3</w:t>
            </w:r>
            <w:r>
              <w:rPr>
                <w:rFonts w:ascii="Calibri" w:hAnsi="Calibri" w:cstheme="minorHAnsi"/>
                <w:b/>
              </w:rPr>
              <w:t>.</w:t>
            </w:r>
          </w:p>
          <w:p w14:paraId="203CBB00" w14:textId="697F2FA1" w:rsidR="00C40F43" w:rsidRPr="008B4057" w:rsidRDefault="00C40F43" w:rsidP="00C40F43">
            <w:pPr>
              <w:tabs>
                <w:tab w:val="left" w:pos="1695"/>
              </w:tabs>
              <w:jc w:val="both"/>
              <w:rPr>
                <w:rFonts w:ascii="Calibri" w:hAnsi="Calibri" w:cstheme="minorHAnsi"/>
              </w:rPr>
            </w:pPr>
            <w:r w:rsidRPr="008B4057">
              <w:rPr>
                <w:rFonts w:ascii="Calibri" w:hAnsi="Calibri" w:cstheme="minorHAnsi"/>
              </w:rPr>
              <w:t>Počas obdobia udržateľnosti bude prijímateľ realizovať opatrenia smerujúce k naplneniu účelu za ktorým boli jednoduché pozemkové úpravy realizované</w:t>
            </w:r>
            <w:r>
              <w:rPr>
                <w:rFonts w:ascii="Calibri" w:hAnsi="Calibri" w:cstheme="minorHAnsi"/>
              </w:rPr>
              <w:t xml:space="preserve">. t. j. opatrenia smerujúce k inklúzii MRK, výstavbu </w:t>
            </w:r>
            <w:r>
              <w:rPr>
                <w:rFonts w:ascii="Calibri" w:hAnsi="Calibri" w:cstheme="minorHAnsi"/>
              </w:rPr>
              <w:lastRenderedPageBreak/>
              <w:t>inžinierskych sietí, rozšírenie zástavby obydlí</w:t>
            </w:r>
            <w:r w:rsidR="002A49F0">
              <w:rPr>
                <w:rFonts w:ascii="Calibri" w:hAnsi="Calibri" w:cstheme="minorHAnsi"/>
              </w:rPr>
              <w:t>, legalizácie stavieb</w:t>
            </w:r>
            <w:r>
              <w:rPr>
                <w:rFonts w:ascii="Calibri" w:hAnsi="Calibri" w:cstheme="minorHAnsi"/>
              </w:rPr>
              <w:t xml:space="preserve"> a pod., v súlade so schválenou </w:t>
            </w:r>
            <w:proofErr w:type="spellStart"/>
            <w:r>
              <w:rPr>
                <w:rFonts w:ascii="Calibri" w:hAnsi="Calibri" w:cstheme="minorHAnsi"/>
              </w:rPr>
              <w:t>ŽoNFP</w:t>
            </w:r>
            <w:proofErr w:type="spellEnd"/>
            <w:r w:rsidRPr="008B4057">
              <w:rPr>
                <w:rFonts w:ascii="Calibri" w:hAnsi="Calibri" w:cstheme="minorHAnsi"/>
              </w:rPr>
              <w:t>.</w:t>
            </w:r>
          </w:p>
          <w:p w14:paraId="1A3D30DF" w14:textId="05E46599" w:rsidR="00C40F43" w:rsidRDefault="00C40F43" w:rsidP="00C40F43">
            <w:pPr>
              <w:tabs>
                <w:tab w:val="left" w:pos="1695"/>
              </w:tabs>
              <w:jc w:val="both"/>
              <w:rPr>
                <w:rFonts w:ascii="Calibri" w:hAnsi="Calibri" w:cstheme="minorHAnsi"/>
              </w:rPr>
            </w:pPr>
            <w:r w:rsidRPr="008B4057">
              <w:rPr>
                <w:rFonts w:ascii="Calibri" w:hAnsi="Calibri" w:cstheme="minorHAnsi"/>
              </w:rPr>
              <w:t xml:space="preserve">Poskytovateľ bude overovať plnenie </w:t>
            </w:r>
            <w:r>
              <w:rPr>
                <w:rFonts w:ascii="Calibri" w:hAnsi="Calibri" w:cstheme="minorHAnsi"/>
              </w:rPr>
              <w:t xml:space="preserve">týchto </w:t>
            </w:r>
            <w:r w:rsidRPr="008B4057">
              <w:rPr>
                <w:rFonts w:ascii="Calibri" w:hAnsi="Calibri" w:cstheme="minorHAnsi"/>
              </w:rPr>
              <w:t xml:space="preserve">podmienok </w:t>
            </w:r>
            <w:r>
              <w:rPr>
                <w:rFonts w:ascii="Calibri" w:hAnsi="Calibri" w:cstheme="minorHAnsi"/>
              </w:rPr>
              <w:t xml:space="preserve">pre HAP 2 a/alebo HAP 3 počas obdobia udržateľnosti projektu najmä </w:t>
            </w:r>
            <w:r w:rsidRPr="008B4057">
              <w:rPr>
                <w:rFonts w:ascii="Calibri" w:hAnsi="Calibri" w:cstheme="minorHAnsi"/>
              </w:rPr>
              <w:t>prostredníctvom monitorovacích správ</w:t>
            </w:r>
            <w:r>
              <w:rPr>
                <w:rFonts w:ascii="Calibri" w:hAnsi="Calibri" w:cstheme="minorHAnsi"/>
              </w:rPr>
              <w:t xml:space="preserve"> a</w:t>
            </w:r>
            <w:r w:rsidRPr="008B4057">
              <w:rPr>
                <w:rFonts w:ascii="Calibri" w:hAnsi="Calibri" w:cstheme="minorHAnsi"/>
              </w:rPr>
              <w:t xml:space="preserve"> kontrolou na mieste</w:t>
            </w:r>
            <w:r>
              <w:rPr>
                <w:rFonts w:ascii="Calibri" w:hAnsi="Calibri" w:cstheme="minorHAnsi"/>
              </w:rPr>
              <w:t xml:space="preserve">. </w:t>
            </w:r>
          </w:p>
        </w:tc>
      </w:tr>
      <w:tr w:rsidR="00770F71" w14:paraId="64720DA5" w14:textId="77777777" w:rsidTr="007479AD">
        <w:trPr>
          <w:jc w:val="center"/>
        </w:trPr>
        <w:tc>
          <w:tcPr>
            <w:tcW w:w="3230" w:type="dxa"/>
            <w:shd w:val="clear" w:color="auto" w:fill="E2EFD9" w:themeFill="accent6" w:themeFillTint="33"/>
          </w:tcPr>
          <w:p w14:paraId="313F7D65" w14:textId="7AC3612A" w:rsidR="00770F71" w:rsidRDefault="00770F71" w:rsidP="00C40F43">
            <w:pPr>
              <w:tabs>
                <w:tab w:val="left" w:pos="1695"/>
              </w:tabs>
              <w:rPr>
                <w:b/>
              </w:rPr>
            </w:pPr>
            <w:r>
              <w:rPr>
                <w:b/>
              </w:rPr>
              <w:lastRenderedPageBreak/>
              <w:t xml:space="preserve">5. </w:t>
            </w:r>
            <w:r w:rsidRPr="00770F71">
              <w:rPr>
                <w:b/>
              </w:rPr>
              <w:t>Súlad s horizontálnymi princípmi</w:t>
            </w:r>
          </w:p>
        </w:tc>
        <w:tc>
          <w:tcPr>
            <w:tcW w:w="6517" w:type="dxa"/>
          </w:tcPr>
          <w:p w14:paraId="675BD68B" w14:textId="116DDC90" w:rsidR="009C4646" w:rsidRPr="009C4646" w:rsidRDefault="009C4646" w:rsidP="009C4646">
            <w:pPr>
              <w:tabs>
                <w:tab w:val="left" w:pos="1695"/>
              </w:tabs>
              <w:jc w:val="both"/>
              <w:rPr>
                <w:rFonts w:ascii="Calibri" w:hAnsi="Calibri" w:cstheme="minorHAnsi"/>
              </w:rPr>
            </w:pPr>
            <w:r w:rsidRPr="009C4646">
              <w:rPr>
                <w:rFonts w:ascii="Calibri" w:hAnsi="Calibri" w:cstheme="minorHAnsi"/>
              </w:rPr>
              <w:t>Projekt musí byť v súlade s horizontálnymi princípmi, ktoré sú definované v čl. 9 nariadenia o spoločných ustanoveniach</w:t>
            </w:r>
            <w:r w:rsidR="002B6295">
              <w:rPr>
                <w:rStyle w:val="Odkaznapoznmkupodiarou"/>
                <w:rFonts w:ascii="Calibri" w:hAnsi="Calibri" w:cstheme="minorHAnsi"/>
              </w:rPr>
              <w:footnoteReference w:id="34"/>
            </w:r>
            <w:r w:rsidRPr="009C4646">
              <w:rPr>
                <w:rFonts w:ascii="Calibri" w:hAnsi="Calibri" w:cstheme="minorHAnsi"/>
              </w:rPr>
              <w:t xml:space="preserve">, s prihliadnutím na dodržiavanie zásady rovnakého zaobchádzania a aktívneho podporovania mužov a žien vo všetkých aktivitách a činnostiach, najmä ak ide o prístup k zamestnaniu, odmeňovanie a pracovný postup, odborné vzdelávanie a pracovné podmienky. </w:t>
            </w:r>
          </w:p>
          <w:p w14:paraId="49427481" w14:textId="034794FC" w:rsidR="009C4646" w:rsidRPr="009C4646" w:rsidRDefault="009C4646" w:rsidP="009C4646">
            <w:pPr>
              <w:tabs>
                <w:tab w:val="left" w:pos="1695"/>
              </w:tabs>
              <w:jc w:val="both"/>
              <w:rPr>
                <w:rFonts w:ascii="Calibri" w:hAnsi="Calibri" w:cstheme="minorHAnsi"/>
              </w:rPr>
            </w:pPr>
            <w:r w:rsidRPr="009C4646">
              <w:rPr>
                <w:rFonts w:ascii="Calibri" w:hAnsi="Calibri" w:cstheme="minorHAnsi"/>
              </w:rPr>
              <w:t>V projektoch je potrebné odstraňovať bariéry a zabraňovať všetkým formám diskriminácie, vytvárať podmienky, ktoré zohľadňujú špecifické potreby rozmanitých skupín obyvateľstva a zabezpečiť prístupnosť fyzického prostredia, dopravy, informácií a verejných služieb pre osoby so zdravotným postihnutím, v súlade s čl. 9 Dohovoru OSN o právach osôb so zdravotným postihnutím</w:t>
            </w:r>
            <w:r w:rsidR="002B6295">
              <w:rPr>
                <w:rStyle w:val="Odkaznapoznmkupodiarou"/>
                <w:rFonts w:ascii="Calibri" w:hAnsi="Calibri" w:cstheme="minorHAnsi"/>
              </w:rPr>
              <w:footnoteReference w:id="35"/>
            </w:r>
            <w:r w:rsidRPr="009C4646">
              <w:rPr>
                <w:rFonts w:ascii="Calibri" w:hAnsi="Calibri" w:cstheme="minorHAnsi"/>
              </w:rPr>
              <w:t>.</w:t>
            </w:r>
          </w:p>
          <w:p w14:paraId="157C42D2" w14:textId="77777777" w:rsidR="009C4646" w:rsidRPr="009C4646" w:rsidRDefault="009C4646" w:rsidP="009C4646">
            <w:pPr>
              <w:tabs>
                <w:tab w:val="left" w:pos="1695"/>
              </w:tabs>
              <w:jc w:val="both"/>
              <w:rPr>
                <w:rFonts w:ascii="Calibri" w:hAnsi="Calibri" w:cstheme="minorHAnsi"/>
              </w:rPr>
            </w:pPr>
            <w:r w:rsidRPr="009C4646">
              <w:rPr>
                <w:rFonts w:ascii="Calibri" w:hAnsi="Calibri" w:cstheme="minorHAnsi"/>
              </w:rPr>
              <w:t xml:space="preserve">Gestor HP upozorňuje žiadateľa, že plnenie súladu projektu s HP môže byť predmetom finančnej kontroly v implementácii projektu, ktorej právny základ vychádza z platnej a účinnej zmluvy o poskytnutí NFP. </w:t>
            </w:r>
          </w:p>
          <w:p w14:paraId="5B1C307A" w14:textId="77777777" w:rsidR="009C4646" w:rsidRPr="009C4646" w:rsidRDefault="009C4646" w:rsidP="009C4646">
            <w:pPr>
              <w:tabs>
                <w:tab w:val="left" w:pos="1695"/>
              </w:tabs>
              <w:jc w:val="both"/>
              <w:rPr>
                <w:rFonts w:ascii="Calibri" w:hAnsi="Calibri" w:cstheme="minorHAnsi"/>
              </w:rPr>
            </w:pPr>
            <w:r w:rsidRPr="009C4646">
              <w:rPr>
                <w:rFonts w:ascii="Calibri" w:hAnsi="Calibri" w:cstheme="minorHAnsi"/>
              </w:rPr>
              <w:t>Čas plnenia/overenia:</w:t>
            </w:r>
          </w:p>
          <w:p w14:paraId="6BBA483C" w14:textId="553A6FE4" w:rsidR="00770F71" w:rsidRDefault="009C4646" w:rsidP="009C4646">
            <w:pPr>
              <w:tabs>
                <w:tab w:val="left" w:pos="1695"/>
              </w:tabs>
              <w:jc w:val="both"/>
              <w:rPr>
                <w:rFonts w:ascii="Calibri" w:hAnsi="Calibri" w:cstheme="minorHAnsi"/>
              </w:rPr>
            </w:pPr>
            <w:r w:rsidRPr="009C4646">
              <w:rPr>
                <w:rFonts w:ascii="Calibri" w:hAnsi="Calibri" w:cstheme="minorHAnsi"/>
              </w:rPr>
              <w:t>V čase realizácie projektu na základe zmluvy o poskytnutí NFP až do skončenia doby udržateľnosti projektu (ak relevantné) v zmysle čl. 65 nariadenia o spoločných ustanoveniach.</w:t>
            </w:r>
          </w:p>
        </w:tc>
      </w:tr>
    </w:tbl>
    <w:p w14:paraId="46330D10" w14:textId="0E2B603B" w:rsidR="007F5A4C" w:rsidRDefault="007F5A4C" w:rsidP="009A3281">
      <w:pPr>
        <w:tabs>
          <w:tab w:val="left" w:pos="3225"/>
        </w:tabs>
        <w:contextualSpacing/>
        <w:rPr>
          <w:sz w:val="24"/>
          <w:szCs w:val="24"/>
        </w:rPr>
      </w:pPr>
    </w:p>
    <w:p w14:paraId="389863F2" w14:textId="2BC7EDE5" w:rsidR="00C72B3A" w:rsidRDefault="00C72B3A">
      <w:pPr>
        <w:rPr>
          <w:sz w:val="24"/>
          <w:szCs w:val="24"/>
        </w:rPr>
      </w:pPr>
      <w:r>
        <w:rPr>
          <w:sz w:val="24"/>
          <w:szCs w:val="24"/>
        </w:rPr>
        <w:br w:type="page"/>
      </w:r>
    </w:p>
    <w:p w14:paraId="2FFE2D54" w14:textId="77777777" w:rsidR="00F43B21" w:rsidRDefault="00F43B21" w:rsidP="009A3281">
      <w:pPr>
        <w:tabs>
          <w:tab w:val="left" w:pos="3225"/>
        </w:tabs>
        <w:contextualSpacing/>
        <w:rPr>
          <w:sz w:val="24"/>
          <w:szCs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75"/>
        <w:gridCol w:w="6701"/>
      </w:tblGrid>
      <w:tr w:rsidR="00D3383E" w:rsidRPr="00D3383E" w14:paraId="192FAC35" w14:textId="77777777" w:rsidTr="00154BD4">
        <w:trPr>
          <w:trHeight w:hRule="exact" w:val="340"/>
          <w:jc w:val="center"/>
        </w:trPr>
        <w:tc>
          <w:tcPr>
            <w:tcW w:w="977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734AD739" w14:textId="77777777" w:rsidR="00D3383E" w:rsidRPr="00D3383E" w:rsidRDefault="00D3383E" w:rsidP="000849D7">
            <w:pPr>
              <w:tabs>
                <w:tab w:val="left" w:pos="1695"/>
              </w:tabs>
              <w:jc w:val="center"/>
              <w:rPr>
                <w:b/>
              </w:rPr>
            </w:pPr>
            <w:r>
              <w:rPr>
                <w:b/>
              </w:rPr>
              <w:t>Informácie k spôsob</w:t>
            </w:r>
            <w:r w:rsidR="000849D7">
              <w:rPr>
                <w:b/>
              </w:rPr>
              <w:t>u</w:t>
            </w:r>
            <w:r>
              <w:rPr>
                <w:b/>
              </w:rPr>
              <w:t xml:space="preserve"> predloženia </w:t>
            </w:r>
            <w:proofErr w:type="spellStart"/>
            <w:r>
              <w:rPr>
                <w:b/>
              </w:rPr>
              <w:t>ŽoNFP</w:t>
            </w:r>
            <w:proofErr w:type="spellEnd"/>
            <w:r w:rsidR="00E942CB">
              <w:rPr>
                <w:b/>
              </w:rPr>
              <w:t xml:space="preserve"> </w:t>
            </w:r>
          </w:p>
        </w:tc>
      </w:tr>
      <w:tr w:rsidR="00CE5DD6" w14:paraId="3C153C13" w14:textId="77777777" w:rsidTr="00B82A4B">
        <w:trPr>
          <w:trHeight w:hRule="exact" w:val="12120"/>
          <w:jc w:val="center"/>
        </w:trPr>
        <w:tc>
          <w:tcPr>
            <w:tcW w:w="3075" w:type="dxa"/>
            <w:shd w:val="clear" w:color="auto" w:fill="E2EFD9" w:themeFill="accent6" w:themeFillTint="33"/>
          </w:tcPr>
          <w:p w14:paraId="54EE2287" w14:textId="4715B3BD" w:rsidR="00CE5DD6" w:rsidRPr="003D4BB1" w:rsidRDefault="00CE5DD6" w:rsidP="00CE5DD6">
            <w:pPr>
              <w:tabs>
                <w:tab w:val="left" w:pos="1695"/>
              </w:tabs>
              <w:rPr>
                <w:b/>
              </w:rPr>
            </w:pPr>
            <w:r w:rsidRPr="00D8619B">
              <w:rPr>
                <w:b/>
              </w:rPr>
              <w:t xml:space="preserve">Spôsob podania </w:t>
            </w:r>
            <w:proofErr w:type="spellStart"/>
            <w:r w:rsidRPr="00D8619B">
              <w:rPr>
                <w:b/>
              </w:rPr>
              <w:t>ŽoNFP</w:t>
            </w:r>
            <w:proofErr w:type="spellEnd"/>
          </w:p>
        </w:tc>
        <w:tc>
          <w:tcPr>
            <w:tcW w:w="6701" w:type="dxa"/>
          </w:tcPr>
          <w:p w14:paraId="32873A47" w14:textId="77777777" w:rsidR="00A9064A" w:rsidRPr="00A9064A" w:rsidRDefault="00A9064A" w:rsidP="00A9064A">
            <w:pPr>
              <w:tabs>
                <w:tab w:val="left" w:pos="1695"/>
              </w:tabs>
              <w:jc w:val="both"/>
              <w:rPr>
                <w:rFonts w:cstheme="minorHAnsi"/>
                <w:iCs/>
              </w:rPr>
            </w:pPr>
            <w:r w:rsidRPr="00A9064A">
              <w:rPr>
                <w:rFonts w:cstheme="minorHAnsi"/>
                <w:iCs/>
              </w:rPr>
              <w:t xml:space="preserve">Žiadateľ predkladá formulár </w:t>
            </w:r>
            <w:proofErr w:type="spellStart"/>
            <w:r w:rsidRPr="00A9064A">
              <w:rPr>
                <w:rFonts w:cstheme="minorHAnsi"/>
                <w:iCs/>
              </w:rPr>
              <w:t>ŽoNFP</w:t>
            </w:r>
            <w:proofErr w:type="spellEnd"/>
            <w:r w:rsidRPr="00A9064A">
              <w:rPr>
                <w:rFonts w:cstheme="minorHAnsi"/>
                <w:iCs/>
              </w:rPr>
              <w:t xml:space="preserve"> a všetky prílohy elektronicky prostredníctvom ITMS a zároveň predkladá formulár </w:t>
            </w:r>
            <w:proofErr w:type="spellStart"/>
            <w:r w:rsidRPr="00A9064A">
              <w:rPr>
                <w:rFonts w:cstheme="minorHAnsi"/>
                <w:iCs/>
              </w:rPr>
              <w:t>ŽoNFP</w:t>
            </w:r>
            <w:proofErr w:type="spellEnd"/>
            <w:r w:rsidRPr="00A9064A">
              <w:rPr>
                <w:rFonts w:cstheme="minorHAnsi"/>
                <w:iCs/>
              </w:rPr>
              <w:t xml:space="preserve"> (po jeho odoslaní spolu s prílohami prostredníctvom ITMS) </w:t>
            </w:r>
            <w:r w:rsidRPr="00A9064A">
              <w:rPr>
                <w:rFonts w:cstheme="minorHAnsi"/>
                <w:b/>
                <w:iCs/>
              </w:rPr>
              <w:t>písomne prostredníctvom e-schránky</w:t>
            </w:r>
            <w:r w:rsidRPr="00A9064A">
              <w:rPr>
                <w:rFonts w:cstheme="minorHAnsi"/>
                <w:iCs/>
                <w:vertAlign w:val="superscript"/>
              </w:rPr>
              <w:footnoteReference w:id="36"/>
            </w:r>
            <w:r w:rsidRPr="00A9064A">
              <w:rPr>
                <w:rFonts w:cstheme="minorHAnsi"/>
                <w:iCs/>
              </w:rPr>
              <w:t xml:space="preserve">, pričom formulár </w:t>
            </w:r>
            <w:proofErr w:type="spellStart"/>
            <w:r w:rsidRPr="00A9064A">
              <w:rPr>
                <w:rFonts w:cstheme="minorHAnsi"/>
                <w:iCs/>
              </w:rPr>
              <w:t>ŽoNFP</w:t>
            </w:r>
            <w:proofErr w:type="spellEnd"/>
            <w:r w:rsidRPr="00A9064A">
              <w:rPr>
                <w:rFonts w:cstheme="minorHAnsi"/>
                <w:iCs/>
              </w:rPr>
              <w:t xml:space="preserve"> musí byť podpísaný kvalifikovaným elektronickým podpisom alebo kvalifikovaným elektronickým podpisom s mandátnym certifikátom.</w:t>
            </w:r>
          </w:p>
          <w:p w14:paraId="08D38BD0" w14:textId="1226F6F4" w:rsidR="00A9064A" w:rsidRPr="00A9064A" w:rsidRDefault="00A9064A" w:rsidP="00A9064A">
            <w:pPr>
              <w:tabs>
                <w:tab w:val="left" w:pos="1695"/>
              </w:tabs>
              <w:jc w:val="both"/>
              <w:rPr>
                <w:rFonts w:cstheme="minorHAnsi"/>
                <w:iCs/>
              </w:rPr>
            </w:pPr>
            <w:r w:rsidRPr="00A9064A">
              <w:rPr>
                <w:rFonts w:cstheme="minorHAnsi"/>
                <w:iCs/>
              </w:rPr>
              <w:t xml:space="preserve">V prípade, ak z technických dôvodov nie je žiadateľ objektívne schopný predložiť formulár </w:t>
            </w:r>
            <w:proofErr w:type="spellStart"/>
            <w:r w:rsidRPr="00A9064A">
              <w:rPr>
                <w:rFonts w:cstheme="minorHAnsi"/>
                <w:iCs/>
              </w:rPr>
              <w:t>ŽoNFP</w:t>
            </w:r>
            <w:proofErr w:type="spellEnd"/>
            <w:r w:rsidRPr="00A9064A">
              <w:rPr>
                <w:rFonts w:cstheme="minorHAnsi"/>
                <w:iCs/>
              </w:rPr>
              <w:t xml:space="preserve"> prostredníctvom e-schránky a tieto technické dôvody trvajú po takú dobu, že by mohlo dôjsť k uplynutiu termínu uzavretia výzvy,  môže žiadateľ formulár </w:t>
            </w:r>
            <w:proofErr w:type="spellStart"/>
            <w:r w:rsidRPr="00A9064A">
              <w:rPr>
                <w:rFonts w:cstheme="minorHAnsi"/>
                <w:iCs/>
              </w:rPr>
              <w:t>ŽoNFP</w:t>
            </w:r>
            <w:proofErr w:type="spellEnd"/>
            <w:r w:rsidRPr="00A9064A">
              <w:rPr>
                <w:rFonts w:cstheme="minorHAnsi"/>
                <w:iCs/>
              </w:rPr>
              <w:t xml:space="preserve"> predložiť v listinnej podobe. Žiadateľ je povinný preukázať dôvody predloženia </w:t>
            </w:r>
            <w:proofErr w:type="spellStart"/>
            <w:r w:rsidRPr="00A9064A">
              <w:rPr>
                <w:rFonts w:cstheme="minorHAnsi"/>
                <w:iCs/>
              </w:rPr>
              <w:t>ŽoNFP</w:t>
            </w:r>
            <w:proofErr w:type="spellEnd"/>
            <w:r w:rsidRPr="00A9064A">
              <w:rPr>
                <w:rFonts w:cstheme="minorHAnsi"/>
                <w:iCs/>
              </w:rPr>
              <w:t xml:space="preserve"> </w:t>
            </w:r>
            <w:r w:rsidR="00BD36BC">
              <w:rPr>
                <w:rFonts w:cstheme="minorHAnsi"/>
                <w:iCs/>
              </w:rPr>
              <w:br/>
            </w:r>
            <w:r w:rsidRPr="00A9064A">
              <w:rPr>
                <w:rFonts w:cstheme="minorHAnsi"/>
                <w:iCs/>
              </w:rPr>
              <w:t xml:space="preserve">v listinnej podobe pri predložení </w:t>
            </w:r>
            <w:proofErr w:type="spellStart"/>
            <w:r w:rsidRPr="00A9064A">
              <w:rPr>
                <w:rFonts w:cstheme="minorHAnsi"/>
                <w:iCs/>
              </w:rPr>
              <w:t>ŽoNFP</w:t>
            </w:r>
            <w:proofErr w:type="spellEnd"/>
            <w:r w:rsidRPr="00A9064A">
              <w:rPr>
                <w:rFonts w:cstheme="minorHAnsi"/>
                <w:iCs/>
              </w:rPr>
              <w:t xml:space="preserve">. </w:t>
            </w:r>
          </w:p>
          <w:p w14:paraId="36A7721F" w14:textId="77777777" w:rsidR="00A9064A" w:rsidRPr="00A9064A" w:rsidRDefault="00A9064A" w:rsidP="00A9064A">
            <w:pPr>
              <w:tabs>
                <w:tab w:val="left" w:pos="1695"/>
              </w:tabs>
              <w:jc w:val="both"/>
              <w:rPr>
                <w:rFonts w:cstheme="minorHAnsi"/>
                <w:iCs/>
              </w:rPr>
            </w:pPr>
            <w:r w:rsidRPr="00A9064A">
              <w:rPr>
                <w:rFonts w:cstheme="minorHAnsi"/>
                <w:iCs/>
                <w:u w:val="single"/>
              </w:rPr>
              <w:t xml:space="preserve">Dokumentácia predkladaná v listinnej podobe sa predkladá </w:t>
            </w:r>
            <w:r w:rsidRPr="00B82A4B">
              <w:rPr>
                <w:rFonts w:cstheme="minorHAnsi"/>
                <w:b/>
                <w:iCs/>
                <w:u w:val="single"/>
              </w:rPr>
              <w:t>v</w:t>
            </w:r>
            <w:r w:rsidRPr="00A9064A">
              <w:rPr>
                <w:rFonts w:cstheme="minorHAnsi"/>
                <w:iCs/>
                <w:u w:val="single"/>
              </w:rPr>
              <w:t> </w:t>
            </w:r>
            <w:r w:rsidRPr="00A9064A">
              <w:rPr>
                <w:rFonts w:cstheme="minorHAnsi"/>
                <w:b/>
                <w:iCs/>
                <w:u w:val="single"/>
              </w:rPr>
              <w:t>jednom originálnom vyhotovení a jednej kópii.</w:t>
            </w:r>
          </w:p>
          <w:p w14:paraId="50D1D4A5" w14:textId="4A170149" w:rsidR="00A9064A" w:rsidRPr="00A9064A" w:rsidRDefault="00A9064A" w:rsidP="00A9064A">
            <w:pPr>
              <w:tabs>
                <w:tab w:val="left" w:pos="1695"/>
              </w:tabs>
              <w:jc w:val="both"/>
              <w:rPr>
                <w:rFonts w:cstheme="minorHAnsi"/>
                <w:iCs/>
                <w:u w:val="single"/>
              </w:rPr>
            </w:pPr>
            <w:r w:rsidRPr="00A9064A">
              <w:rPr>
                <w:rFonts w:cstheme="minorHAnsi"/>
                <w:iCs/>
              </w:rPr>
              <w:t xml:space="preserve">Informácie k vypracovaniu a predloženiu žiadosti a podmienky doručenia </w:t>
            </w:r>
            <w:proofErr w:type="spellStart"/>
            <w:r w:rsidRPr="00A9064A">
              <w:rPr>
                <w:rFonts w:cstheme="minorHAnsi"/>
                <w:iCs/>
              </w:rPr>
              <w:t>ŽoNFP</w:t>
            </w:r>
            <w:proofErr w:type="spellEnd"/>
            <w:r w:rsidRPr="00A9064A">
              <w:rPr>
                <w:rFonts w:cstheme="minorHAnsi"/>
                <w:iCs/>
              </w:rPr>
              <w:t xml:space="preserve"> sú uvedené v rámci  kapitoly 3.1 </w:t>
            </w:r>
            <w:r w:rsidRPr="00B82A4B">
              <w:rPr>
                <w:rFonts w:cstheme="minorHAnsi"/>
                <w:i/>
                <w:iCs/>
              </w:rPr>
              <w:t xml:space="preserve">Vypracovanie žiadosti </w:t>
            </w:r>
            <w:r w:rsidR="00BD36BC">
              <w:rPr>
                <w:rFonts w:cstheme="minorHAnsi"/>
                <w:i/>
                <w:iCs/>
              </w:rPr>
              <w:br/>
            </w:r>
            <w:r w:rsidRPr="00B82A4B">
              <w:rPr>
                <w:rFonts w:cstheme="minorHAnsi"/>
                <w:i/>
                <w:iCs/>
              </w:rPr>
              <w:t>o poskytnutie NFP</w:t>
            </w:r>
            <w:r w:rsidRPr="00A9064A">
              <w:rPr>
                <w:rFonts w:cstheme="minorHAnsi"/>
                <w:iCs/>
              </w:rPr>
              <w:t xml:space="preserve">, kapitoly 3.2 </w:t>
            </w:r>
            <w:r w:rsidRPr="00B82A4B">
              <w:rPr>
                <w:rFonts w:cstheme="minorHAnsi"/>
                <w:i/>
                <w:iCs/>
              </w:rPr>
              <w:t>Predloženie žiadosti o poskytnutie NFP</w:t>
            </w:r>
            <w:r w:rsidRPr="00A9064A">
              <w:rPr>
                <w:rFonts w:cstheme="minorHAnsi"/>
                <w:iCs/>
              </w:rPr>
              <w:t xml:space="preserve"> </w:t>
            </w:r>
            <w:r w:rsidR="00BD36BC">
              <w:rPr>
                <w:rFonts w:cstheme="minorHAnsi"/>
                <w:iCs/>
              </w:rPr>
              <w:br/>
            </w:r>
            <w:r w:rsidRPr="00A9064A">
              <w:rPr>
                <w:rFonts w:cstheme="minorHAnsi"/>
                <w:iCs/>
              </w:rPr>
              <w:t xml:space="preserve">a jej príloh a kapitoly 3.3 </w:t>
            </w:r>
            <w:r w:rsidRPr="00B82A4B">
              <w:rPr>
                <w:rFonts w:cstheme="minorHAnsi"/>
                <w:i/>
                <w:iCs/>
              </w:rPr>
              <w:t xml:space="preserve">Podmienky doručenia </w:t>
            </w:r>
            <w:proofErr w:type="spellStart"/>
            <w:r w:rsidRPr="00B82A4B">
              <w:rPr>
                <w:rFonts w:cstheme="minorHAnsi"/>
                <w:i/>
                <w:iCs/>
              </w:rPr>
              <w:t>ŽoNFP</w:t>
            </w:r>
            <w:proofErr w:type="spellEnd"/>
            <w:r w:rsidRPr="00A9064A">
              <w:rPr>
                <w:rFonts w:cstheme="minorHAnsi"/>
                <w:iCs/>
              </w:rPr>
              <w:t xml:space="preserve"> v rámci dokumentu s názvom </w:t>
            </w:r>
            <w:r w:rsidRPr="00B82A4B">
              <w:rPr>
                <w:rFonts w:cstheme="minorHAnsi"/>
                <w:b/>
                <w:iCs/>
              </w:rPr>
              <w:t xml:space="preserve">Všeobecná informácia k predkladaniu a schvaľovaniu </w:t>
            </w:r>
            <w:proofErr w:type="spellStart"/>
            <w:r w:rsidRPr="00B82A4B">
              <w:rPr>
                <w:rFonts w:cstheme="minorHAnsi"/>
                <w:b/>
                <w:iCs/>
              </w:rPr>
              <w:t>ŽoNFP</w:t>
            </w:r>
            <w:proofErr w:type="spellEnd"/>
            <w:r w:rsidRPr="00A9064A">
              <w:rPr>
                <w:rFonts w:cstheme="minorHAnsi"/>
                <w:iCs/>
              </w:rPr>
              <w:t xml:space="preserve">, ktorý je aj prílohou č. </w:t>
            </w:r>
            <w:r w:rsidR="00B02A27">
              <w:rPr>
                <w:rFonts w:cstheme="minorHAnsi"/>
                <w:iCs/>
              </w:rPr>
              <w:t>8</w:t>
            </w:r>
            <w:r w:rsidRPr="00A9064A">
              <w:rPr>
                <w:rFonts w:cstheme="minorHAnsi"/>
                <w:iCs/>
              </w:rPr>
              <w:t xml:space="preserve"> výzvy</w:t>
            </w:r>
            <w:r w:rsidR="0055581C" w:rsidRPr="00B82A4B">
              <w:rPr>
                <w:rFonts w:cstheme="minorHAnsi"/>
                <w:iCs/>
              </w:rPr>
              <w:t>.</w:t>
            </w:r>
          </w:p>
          <w:p w14:paraId="1CD79F6D" w14:textId="30200E1D" w:rsidR="00A9064A" w:rsidRPr="00A9064A" w:rsidRDefault="00A9064A" w:rsidP="00A9064A">
            <w:pPr>
              <w:tabs>
                <w:tab w:val="left" w:pos="1695"/>
              </w:tabs>
              <w:jc w:val="both"/>
              <w:rPr>
                <w:rFonts w:cstheme="minorHAnsi"/>
                <w:iCs/>
              </w:rPr>
            </w:pPr>
            <w:r w:rsidRPr="00A9064A">
              <w:rPr>
                <w:rFonts w:cstheme="minorHAnsi"/>
                <w:iCs/>
              </w:rPr>
              <w:t xml:space="preserve">V prípade doručenia listinnej podoby </w:t>
            </w:r>
            <w:proofErr w:type="spellStart"/>
            <w:r w:rsidRPr="00A9064A">
              <w:rPr>
                <w:rFonts w:cstheme="minorHAnsi"/>
                <w:iCs/>
              </w:rPr>
              <w:t>ŽoNFP</w:t>
            </w:r>
            <w:proofErr w:type="spellEnd"/>
            <w:r w:rsidRPr="00A9064A">
              <w:rPr>
                <w:rFonts w:cstheme="minorHAnsi"/>
                <w:iCs/>
              </w:rPr>
              <w:t xml:space="preserve"> osobne do podateľne, poverený zamestnanec poskytovateľa/podateľňa potvrdí žiadateľovi prijatie </w:t>
            </w:r>
            <w:proofErr w:type="spellStart"/>
            <w:r w:rsidRPr="00A9064A">
              <w:rPr>
                <w:rFonts w:cstheme="minorHAnsi"/>
                <w:iCs/>
              </w:rPr>
              <w:t>ŽoNFP</w:t>
            </w:r>
            <w:proofErr w:type="spellEnd"/>
            <w:r w:rsidRPr="00A9064A">
              <w:rPr>
                <w:rFonts w:cstheme="minorHAnsi"/>
                <w:iCs/>
              </w:rPr>
              <w:t xml:space="preserve"> prostredníctvom formulára „</w:t>
            </w:r>
            <w:r w:rsidRPr="00F06ED4">
              <w:rPr>
                <w:rFonts w:cstheme="minorHAnsi"/>
                <w:iCs/>
              </w:rPr>
              <w:t xml:space="preserve">Potvrdenie o prijatí </w:t>
            </w:r>
            <w:proofErr w:type="spellStart"/>
            <w:r w:rsidRPr="00F06ED4">
              <w:rPr>
                <w:rFonts w:cstheme="minorHAnsi"/>
                <w:iCs/>
              </w:rPr>
              <w:t>ŽoNFP</w:t>
            </w:r>
            <w:proofErr w:type="spellEnd"/>
            <w:r w:rsidRPr="00A9064A">
              <w:rPr>
                <w:rFonts w:cstheme="minorHAnsi"/>
                <w:iCs/>
              </w:rPr>
              <w:t xml:space="preserve">“. </w:t>
            </w:r>
            <w:r w:rsidR="00BD36BC">
              <w:rPr>
                <w:rFonts w:cstheme="minorHAnsi"/>
                <w:iCs/>
              </w:rPr>
              <w:br/>
            </w:r>
            <w:r w:rsidRPr="00A9064A">
              <w:rPr>
                <w:rFonts w:cstheme="minorHAnsi"/>
                <w:iCs/>
              </w:rPr>
              <w:t xml:space="preserve">V prípade doručenia </w:t>
            </w:r>
            <w:proofErr w:type="spellStart"/>
            <w:r w:rsidRPr="00A9064A">
              <w:rPr>
                <w:rFonts w:cstheme="minorHAnsi"/>
                <w:iCs/>
              </w:rPr>
              <w:t>ŽoNFP</w:t>
            </w:r>
            <w:proofErr w:type="spellEnd"/>
            <w:r w:rsidRPr="00A9064A">
              <w:rPr>
                <w:rFonts w:cstheme="minorHAnsi"/>
                <w:iCs/>
              </w:rPr>
              <w:t xml:space="preserve"> doporučenou poštou alebo kuriérskou službou poskytovateľ zašle žiadateľovi na kontaktný e-mail uvedený</w:t>
            </w:r>
            <w:r w:rsidR="00BD36BC">
              <w:rPr>
                <w:rFonts w:cstheme="minorHAnsi"/>
                <w:iCs/>
              </w:rPr>
              <w:br/>
            </w:r>
            <w:r w:rsidRPr="00A9064A">
              <w:rPr>
                <w:rFonts w:cstheme="minorHAnsi"/>
                <w:iCs/>
              </w:rPr>
              <w:t xml:space="preserve">v </w:t>
            </w:r>
            <w:proofErr w:type="spellStart"/>
            <w:r w:rsidRPr="00A9064A">
              <w:rPr>
                <w:rFonts w:cstheme="minorHAnsi"/>
                <w:iCs/>
              </w:rPr>
              <w:t>ŽoNFP</w:t>
            </w:r>
            <w:proofErr w:type="spellEnd"/>
            <w:r w:rsidRPr="00A9064A">
              <w:rPr>
                <w:rFonts w:cstheme="minorHAnsi"/>
                <w:iCs/>
              </w:rPr>
              <w:t xml:space="preserve"> informáciu o prijatí </w:t>
            </w:r>
            <w:proofErr w:type="spellStart"/>
            <w:r w:rsidRPr="00A9064A">
              <w:rPr>
                <w:rFonts w:cstheme="minorHAnsi"/>
                <w:iCs/>
              </w:rPr>
              <w:t>ŽoNFP</w:t>
            </w:r>
            <w:proofErr w:type="spellEnd"/>
            <w:r w:rsidRPr="00A9064A">
              <w:rPr>
                <w:rFonts w:cstheme="minorHAnsi"/>
                <w:iCs/>
              </w:rPr>
              <w:t xml:space="preserve"> najneskôr do 5 pracovných dní po prijatí </w:t>
            </w:r>
            <w:proofErr w:type="spellStart"/>
            <w:r w:rsidRPr="00A9064A">
              <w:rPr>
                <w:rFonts w:cstheme="minorHAnsi"/>
                <w:iCs/>
              </w:rPr>
              <w:t>ŽoNFP</w:t>
            </w:r>
            <w:proofErr w:type="spellEnd"/>
            <w:r w:rsidRPr="00A9064A">
              <w:rPr>
                <w:rFonts w:cstheme="minorHAnsi"/>
                <w:iCs/>
              </w:rPr>
              <w:t xml:space="preserve">. Poskytovateľ v prípade doručenia </w:t>
            </w:r>
            <w:proofErr w:type="spellStart"/>
            <w:r w:rsidRPr="00A9064A">
              <w:rPr>
                <w:rFonts w:cstheme="minorHAnsi"/>
                <w:iCs/>
              </w:rPr>
              <w:t>ŽoNFP</w:t>
            </w:r>
            <w:proofErr w:type="spellEnd"/>
            <w:r w:rsidRPr="00A9064A">
              <w:rPr>
                <w:rFonts w:cstheme="minorHAnsi"/>
                <w:iCs/>
              </w:rPr>
              <w:t xml:space="preserve"> do e-schránky potvrdenie o prijatí </w:t>
            </w:r>
            <w:proofErr w:type="spellStart"/>
            <w:r w:rsidRPr="00A9064A">
              <w:rPr>
                <w:rFonts w:cstheme="minorHAnsi"/>
                <w:iCs/>
              </w:rPr>
              <w:t>ŽoNFP</w:t>
            </w:r>
            <w:proofErr w:type="spellEnd"/>
            <w:r w:rsidRPr="00A9064A">
              <w:rPr>
                <w:rFonts w:cstheme="minorHAnsi"/>
                <w:iCs/>
              </w:rPr>
              <w:t xml:space="preserve"> nevydáva ani nezasiela informáciu o prijatí </w:t>
            </w:r>
            <w:proofErr w:type="spellStart"/>
            <w:r w:rsidRPr="00A9064A">
              <w:rPr>
                <w:rFonts w:cstheme="minorHAnsi"/>
                <w:iCs/>
              </w:rPr>
              <w:t>ŽoNFP</w:t>
            </w:r>
            <w:proofErr w:type="spellEnd"/>
            <w:r w:rsidRPr="00A9064A">
              <w:rPr>
                <w:rFonts w:cstheme="minorHAnsi"/>
                <w:iCs/>
              </w:rPr>
              <w:t>.</w:t>
            </w:r>
          </w:p>
          <w:p w14:paraId="170BD824" w14:textId="45B36599" w:rsidR="00A9064A" w:rsidRPr="00A9064A" w:rsidRDefault="00A9064A" w:rsidP="00A9064A">
            <w:pPr>
              <w:tabs>
                <w:tab w:val="left" w:pos="1695"/>
              </w:tabs>
              <w:jc w:val="both"/>
              <w:rPr>
                <w:rFonts w:cstheme="minorHAnsi"/>
                <w:iCs/>
              </w:rPr>
            </w:pPr>
            <w:proofErr w:type="spellStart"/>
            <w:r w:rsidRPr="00A9064A">
              <w:rPr>
                <w:rFonts w:cstheme="minorHAnsi"/>
                <w:iCs/>
              </w:rPr>
              <w:t>ŽoNFP</w:t>
            </w:r>
            <w:proofErr w:type="spellEnd"/>
            <w:r w:rsidRPr="00A9064A">
              <w:rPr>
                <w:rFonts w:cstheme="minorHAnsi"/>
                <w:iCs/>
              </w:rPr>
              <w:t xml:space="preserve"> musí byť, podľa § 16 ods. 4 zákona o príspevkoch z fondov EÚ, doručená riadne a včas. V prípade, ak na základe overenia splnenia podmienok doručenia </w:t>
            </w:r>
            <w:proofErr w:type="spellStart"/>
            <w:r w:rsidRPr="00A9064A">
              <w:rPr>
                <w:rFonts w:cstheme="minorHAnsi"/>
                <w:iCs/>
              </w:rPr>
              <w:t>ŽoNFP</w:t>
            </w:r>
            <w:proofErr w:type="spellEnd"/>
            <w:r w:rsidRPr="00A9064A">
              <w:rPr>
                <w:rFonts w:cstheme="minorHAnsi"/>
                <w:iCs/>
              </w:rPr>
              <w:t xml:space="preserve"> a jej príloh, vzniknú pochybnosti </w:t>
            </w:r>
            <w:r w:rsidR="00BD36BC">
              <w:rPr>
                <w:rFonts w:cstheme="minorHAnsi"/>
                <w:iCs/>
              </w:rPr>
              <w:br/>
            </w:r>
            <w:r w:rsidRPr="00A9064A">
              <w:rPr>
                <w:rFonts w:cstheme="minorHAnsi"/>
                <w:iCs/>
              </w:rPr>
              <w:t xml:space="preserve">o predložení </w:t>
            </w:r>
            <w:proofErr w:type="spellStart"/>
            <w:r w:rsidRPr="00A9064A">
              <w:rPr>
                <w:rFonts w:cstheme="minorHAnsi"/>
                <w:iCs/>
              </w:rPr>
              <w:t>ŽoNFP</w:t>
            </w:r>
            <w:proofErr w:type="spellEnd"/>
            <w:r w:rsidRPr="00A9064A">
              <w:rPr>
                <w:rFonts w:cstheme="minorHAnsi"/>
                <w:iCs/>
              </w:rPr>
              <w:t xml:space="preserve"> riadne a včas, poskytovateľ oznámi tieto pochybnosti žiadateľovi a vyzve ho, aby sa k nim v lehote  </w:t>
            </w:r>
            <w:r w:rsidRPr="00B82A4B">
              <w:rPr>
                <w:rFonts w:cstheme="minorHAnsi"/>
                <w:b/>
                <w:iCs/>
              </w:rPr>
              <w:t>min.</w:t>
            </w:r>
            <w:r w:rsidRPr="00A9064A">
              <w:rPr>
                <w:rFonts w:cstheme="minorHAnsi"/>
                <w:iCs/>
              </w:rPr>
              <w:t xml:space="preserve"> </w:t>
            </w:r>
            <w:r w:rsidRPr="00A9064A">
              <w:rPr>
                <w:rFonts w:cstheme="minorHAnsi"/>
                <w:b/>
                <w:iCs/>
              </w:rPr>
              <w:t>5 pracovných dní</w:t>
            </w:r>
            <w:r w:rsidRPr="00A9064A">
              <w:rPr>
                <w:rFonts w:cstheme="minorHAnsi"/>
                <w:iCs/>
              </w:rPr>
              <w:t xml:space="preserve"> vyjadril alebo pochybenia odstránil. </w:t>
            </w:r>
          </w:p>
          <w:p w14:paraId="4EAF7480" w14:textId="6F993238" w:rsidR="00CE5DD6" w:rsidRPr="00DA56F9" w:rsidRDefault="00A9064A" w:rsidP="00D8619B">
            <w:pPr>
              <w:tabs>
                <w:tab w:val="left" w:pos="1695"/>
              </w:tabs>
              <w:jc w:val="both"/>
              <w:rPr>
                <w:i/>
              </w:rPr>
            </w:pPr>
            <w:r w:rsidRPr="00A9064A">
              <w:rPr>
                <w:rFonts w:cstheme="minorHAnsi"/>
                <w:iCs/>
              </w:rPr>
              <w:t xml:space="preserve">Ďalej </w:t>
            </w:r>
            <w:r w:rsidR="003407D8">
              <w:rPr>
                <w:rFonts w:cstheme="minorHAnsi"/>
                <w:iCs/>
              </w:rPr>
              <w:t>poskytovateľ</w:t>
            </w:r>
            <w:r w:rsidR="003407D8" w:rsidRPr="00A9064A">
              <w:rPr>
                <w:rFonts w:cstheme="minorHAnsi"/>
                <w:iCs/>
              </w:rPr>
              <w:t xml:space="preserve"> </w:t>
            </w:r>
            <w:r w:rsidRPr="00A9064A">
              <w:rPr>
                <w:rFonts w:cstheme="minorHAnsi"/>
                <w:iCs/>
              </w:rPr>
              <w:t xml:space="preserve">postupuje podľa kapitoly 4. </w:t>
            </w:r>
            <w:r w:rsidRPr="00B82A4B">
              <w:rPr>
                <w:rFonts w:cstheme="minorHAnsi"/>
                <w:i/>
                <w:iCs/>
              </w:rPr>
              <w:t>Schvaľovanie žiadosti</w:t>
            </w:r>
            <w:r w:rsidRPr="00A9064A">
              <w:rPr>
                <w:rFonts w:cstheme="minorHAnsi"/>
                <w:iCs/>
              </w:rPr>
              <w:t xml:space="preserve"> dokumentu </w:t>
            </w:r>
            <w:r w:rsidRPr="00B82A4B">
              <w:rPr>
                <w:rFonts w:cstheme="minorHAnsi"/>
                <w:b/>
                <w:iCs/>
              </w:rPr>
              <w:t xml:space="preserve">Všeobecná informácia k predkladaniu a schvaľovaniu </w:t>
            </w:r>
            <w:proofErr w:type="spellStart"/>
            <w:r w:rsidRPr="00B82A4B">
              <w:rPr>
                <w:rFonts w:cstheme="minorHAnsi"/>
                <w:b/>
                <w:iCs/>
              </w:rPr>
              <w:t>ŽoNFP</w:t>
            </w:r>
            <w:proofErr w:type="spellEnd"/>
            <w:r w:rsidRPr="00A9064A">
              <w:rPr>
                <w:rFonts w:cstheme="minorHAnsi"/>
                <w:iCs/>
              </w:rPr>
              <w:t xml:space="preserve">, ktorý je prílohou č. </w:t>
            </w:r>
            <w:r w:rsidR="00B02A27">
              <w:rPr>
                <w:rFonts w:cstheme="minorHAnsi"/>
                <w:iCs/>
              </w:rPr>
              <w:t>8</w:t>
            </w:r>
            <w:r w:rsidRPr="00A9064A">
              <w:rPr>
                <w:rFonts w:cstheme="minorHAnsi"/>
                <w:iCs/>
              </w:rPr>
              <w:t xml:space="preserve"> výzvy.</w:t>
            </w:r>
          </w:p>
        </w:tc>
      </w:tr>
      <w:tr w:rsidR="00CE5DD6" w14:paraId="6189DBE1" w14:textId="77777777" w:rsidTr="00E81BC0">
        <w:trPr>
          <w:trHeight w:hRule="exact" w:val="6017"/>
          <w:jc w:val="center"/>
        </w:trPr>
        <w:tc>
          <w:tcPr>
            <w:tcW w:w="3075" w:type="dxa"/>
            <w:shd w:val="clear" w:color="auto" w:fill="E2EFD9" w:themeFill="accent6" w:themeFillTint="33"/>
          </w:tcPr>
          <w:p w14:paraId="15AE7C1F" w14:textId="4FEE7662" w:rsidR="00CE5DD6" w:rsidRDefault="00CE5DD6" w:rsidP="00CE5DD6">
            <w:pPr>
              <w:tabs>
                <w:tab w:val="left" w:pos="1695"/>
              </w:tabs>
              <w:rPr>
                <w:b/>
              </w:rPr>
            </w:pPr>
            <w:r w:rsidRPr="00C068F8">
              <w:rPr>
                <w:rFonts w:cstheme="minorHAnsi"/>
                <w:b/>
              </w:rPr>
              <w:lastRenderedPageBreak/>
              <w:t xml:space="preserve">Miesto pre podanie </w:t>
            </w:r>
            <w:proofErr w:type="spellStart"/>
            <w:r w:rsidRPr="00C068F8">
              <w:rPr>
                <w:rFonts w:cstheme="minorHAnsi"/>
                <w:b/>
              </w:rPr>
              <w:t>ŽoNFP</w:t>
            </w:r>
            <w:proofErr w:type="spellEnd"/>
          </w:p>
        </w:tc>
        <w:tc>
          <w:tcPr>
            <w:tcW w:w="6701" w:type="dxa"/>
          </w:tcPr>
          <w:p w14:paraId="545A1C75" w14:textId="77777777" w:rsidR="00E81BC0" w:rsidRDefault="00E81BC0" w:rsidP="00E81BC0">
            <w:pPr>
              <w:tabs>
                <w:tab w:val="left" w:pos="1695"/>
              </w:tabs>
              <w:jc w:val="both"/>
            </w:pPr>
            <w:r w:rsidRPr="00D10231">
              <w:t xml:space="preserve">Žiadateľ predkladá </w:t>
            </w:r>
            <w:proofErr w:type="spellStart"/>
            <w:r w:rsidRPr="00D10231">
              <w:t>ŽoNFP</w:t>
            </w:r>
            <w:proofErr w:type="spellEnd"/>
            <w:r w:rsidRPr="00D10231">
              <w:t xml:space="preserve"> </w:t>
            </w:r>
            <w:r w:rsidRPr="000E5FDE">
              <w:rPr>
                <w:u w:val="single"/>
              </w:rPr>
              <w:t xml:space="preserve">v </w:t>
            </w:r>
            <w:r w:rsidRPr="000E5FDE">
              <w:rPr>
                <w:rFonts w:cstheme="minorHAnsi"/>
                <w:u w:val="single"/>
              </w:rPr>
              <w:t>elektronickej podobe</w:t>
            </w:r>
            <w:r w:rsidRPr="00D10231">
              <w:rPr>
                <w:rFonts w:cstheme="minorHAnsi"/>
              </w:rPr>
              <w:t xml:space="preserve"> </w:t>
            </w:r>
            <w:r w:rsidRPr="00D10231">
              <w:t>prostredníctvom</w:t>
            </w:r>
            <w:r>
              <w:t>:</w:t>
            </w:r>
          </w:p>
          <w:p w14:paraId="20029D68" w14:textId="77777777" w:rsidR="00E81BC0" w:rsidRDefault="00E81BC0" w:rsidP="00E81BC0">
            <w:pPr>
              <w:pStyle w:val="Odsekzoznamu"/>
              <w:numPr>
                <w:ilvl w:val="0"/>
                <w:numId w:val="6"/>
              </w:numPr>
              <w:tabs>
                <w:tab w:val="left" w:pos="1695"/>
              </w:tabs>
              <w:jc w:val="both"/>
            </w:pPr>
            <w:r w:rsidRPr="000E5FDE">
              <w:rPr>
                <w:b/>
              </w:rPr>
              <w:t>elektronickej schránky ÚV SR</w:t>
            </w:r>
            <w:r w:rsidRPr="00D10231">
              <w:t xml:space="preserve"> zriadenej v rámci Ústredného portálu verejnej správy (ďalej len „ÚPVS“) na adrese </w:t>
            </w:r>
            <w:hyperlink r:id="rId23" w:history="1">
              <w:r w:rsidRPr="00D10231">
                <w:rPr>
                  <w:rStyle w:val="Hypertextovprepojenie"/>
                </w:rPr>
                <w:t>www.slovensko.sk</w:t>
              </w:r>
            </w:hyperlink>
            <w:r w:rsidRPr="00D10231">
              <w:t xml:space="preserve"> (identifikácia schránky: UV SR, IČO: 00151513, číslo schránky: E0000000005)</w:t>
            </w:r>
            <w:r>
              <w:t xml:space="preserve"> </w:t>
            </w:r>
            <w:r w:rsidRPr="000E5FDE">
              <w:t>alebo priamo z prostredia ITMS</w:t>
            </w:r>
            <w:r w:rsidRPr="00D10231">
              <w:t xml:space="preserve">. </w:t>
            </w:r>
          </w:p>
          <w:p w14:paraId="1F5D5DA6" w14:textId="77777777" w:rsidR="00E81BC0" w:rsidRPr="00D10231" w:rsidRDefault="00E81BC0" w:rsidP="00E81BC0">
            <w:pPr>
              <w:pStyle w:val="Odsekzoznamu"/>
              <w:tabs>
                <w:tab w:val="left" w:pos="1695"/>
              </w:tabs>
              <w:jc w:val="both"/>
            </w:pPr>
            <w:r w:rsidRPr="00D10231">
              <w:t>Za účelom upresnenia je potrebné na konci predmetu elektronickej správy doplniť pomlčku a výraz „SO MRK“ .</w:t>
            </w:r>
            <w:r>
              <w:t xml:space="preserve"> </w:t>
            </w:r>
          </w:p>
          <w:p w14:paraId="5BDE6BFD" w14:textId="1D592448" w:rsidR="00E81BC0" w:rsidRPr="00D10231" w:rsidRDefault="00E81BC0" w:rsidP="00E81BC0">
            <w:pPr>
              <w:tabs>
                <w:tab w:val="left" w:pos="1695"/>
              </w:tabs>
              <w:jc w:val="both"/>
            </w:pPr>
            <w:r w:rsidRPr="00D10231">
              <w:t xml:space="preserve">V prípade, ak žiadateľ predkladá formulár </w:t>
            </w:r>
            <w:proofErr w:type="spellStart"/>
            <w:r w:rsidRPr="00D10231">
              <w:t>ŽoNFP</w:t>
            </w:r>
            <w:proofErr w:type="spellEnd"/>
            <w:r w:rsidRPr="00D10231">
              <w:t xml:space="preserve"> </w:t>
            </w:r>
            <w:r w:rsidRPr="000E5FDE">
              <w:rPr>
                <w:u w:val="single"/>
              </w:rPr>
              <w:t>v listinnej podobe</w:t>
            </w:r>
            <w:r w:rsidRPr="00D10231">
              <w:t xml:space="preserve"> je možné doručiť formulár </w:t>
            </w:r>
            <w:proofErr w:type="spellStart"/>
            <w:r w:rsidRPr="00D10231">
              <w:t>ŽoNFP</w:t>
            </w:r>
            <w:proofErr w:type="spellEnd"/>
            <w:r w:rsidRPr="00D10231">
              <w:t xml:space="preserve"> na adresu </w:t>
            </w:r>
            <w:r w:rsidR="003407D8">
              <w:t>poskytovateľa</w:t>
            </w:r>
            <w:r w:rsidR="003407D8" w:rsidRPr="00D10231">
              <w:t xml:space="preserve"> </w:t>
            </w:r>
            <w:r w:rsidRPr="00D10231">
              <w:t xml:space="preserve">jedným z nasledovných spôsobov: </w:t>
            </w:r>
          </w:p>
          <w:p w14:paraId="7EE1BC12" w14:textId="77777777" w:rsidR="00E81BC0" w:rsidRDefault="00E81BC0" w:rsidP="00E81BC0">
            <w:pPr>
              <w:pStyle w:val="Odsekzoznamu"/>
              <w:numPr>
                <w:ilvl w:val="0"/>
                <w:numId w:val="20"/>
              </w:numPr>
              <w:tabs>
                <w:tab w:val="left" w:pos="1695"/>
              </w:tabs>
              <w:jc w:val="both"/>
            </w:pPr>
            <w:r w:rsidRPr="00D10231">
              <w:t xml:space="preserve">v listinnej podobe </w:t>
            </w:r>
            <w:r w:rsidRPr="000E5FDE">
              <w:rPr>
                <w:b/>
              </w:rPr>
              <w:t>poštou</w:t>
            </w:r>
            <w:r w:rsidRPr="00D10231">
              <w:t xml:space="preserve"> alebo </w:t>
            </w:r>
            <w:r w:rsidRPr="000E5FDE">
              <w:rPr>
                <w:b/>
              </w:rPr>
              <w:t>kuriérskou službou</w:t>
            </w:r>
            <w:r w:rsidRPr="00D10231">
              <w:t xml:space="preserve"> na adresu: </w:t>
            </w:r>
          </w:p>
          <w:p w14:paraId="34F905B6" w14:textId="77777777" w:rsidR="00E81BC0" w:rsidRPr="000E5FDE" w:rsidRDefault="00E81BC0" w:rsidP="00E81BC0">
            <w:pPr>
              <w:pStyle w:val="Odsekzoznamu"/>
              <w:tabs>
                <w:tab w:val="left" w:pos="1695"/>
              </w:tabs>
              <w:ind w:left="1440"/>
              <w:jc w:val="both"/>
            </w:pPr>
            <w:r w:rsidRPr="000E5FDE">
              <w:t>Úrad vlády SR</w:t>
            </w:r>
          </w:p>
          <w:p w14:paraId="505CE4AB" w14:textId="77777777" w:rsidR="00E81BC0" w:rsidRDefault="00E81BC0" w:rsidP="00E81BC0">
            <w:pPr>
              <w:pStyle w:val="Odsekzoznamu"/>
              <w:tabs>
                <w:tab w:val="left" w:pos="1695"/>
              </w:tabs>
              <w:ind w:left="1440"/>
              <w:jc w:val="both"/>
            </w:pPr>
            <w:r>
              <w:t>sekcia európskych programov</w:t>
            </w:r>
          </w:p>
          <w:p w14:paraId="16BD4DE3" w14:textId="77777777" w:rsidR="00E81BC0" w:rsidRDefault="00E81BC0" w:rsidP="00E81BC0">
            <w:pPr>
              <w:pStyle w:val="Odsekzoznamu"/>
              <w:tabs>
                <w:tab w:val="left" w:pos="1695"/>
              </w:tabs>
              <w:ind w:left="1440"/>
              <w:jc w:val="both"/>
            </w:pPr>
            <w:r w:rsidRPr="00D10231">
              <w:t>Nám</w:t>
            </w:r>
            <w:r>
              <w:t>estie slobody 1</w:t>
            </w:r>
          </w:p>
          <w:p w14:paraId="7761C82A" w14:textId="77777777" w:rsidR="00E81BC0" w:rsidRPr="00D10231" w:rsidRDefault="00E81BC0" w:rsidP="00E81BC0">
            <w:pPr>
              <w:pStyle w:val="Odsekzoznamu"/>
              <w:tabs>
                <w:tab w:val="left" w:pos="1695"/>
              </w:tabs>
              <w:ind w:left="1440"/>
              <w:jc w:val="both"/>
            </w:pPr>
            <w:r w:rsidRPr="00D10231">
              <w:t>813 70 Bratislava</w:t>
            </w:r>
          </w:p>
          <w:p w14:paraId="1AAE66CA" w14:textId="4AFE83FF" w:rsidR="00E81BC0" w:rsidRPr="00E81BC0" w:rsidRDefault="00E81BC0" w:rsidP="00E81BC0">
            <w:pPr>
              <w:pStyle w:val="Odsekzoznamu"/>
              <w:numPr>
                <w:ilvl w:val="0"/>
                <w:numId w:val="6"/>
              </w:numPr>
              <w:autoSpaceDE w:val="0"/>
              <w:autoSpaceDN w:val="0"/>
              <w:adjustRightInd w:val="0"/>
              <w:spacing w:after="0" w:line="240" w:lineRule="auto"/>
              <w:jc w:val="both"/>
              <w:rPr>
                <w:sz w:val="20"/>
                <w:szCs w:val="20"/>
              </w:rPr>
            </w:pPr>
            <w:r w:rsidRPr="00E81BC0">
              <w:rPr>
                <w:b/>
              </w:rPr>
              <w:t>osobne</w:t>
            </w:r>
            <w:r w:rsidRPr="00D10231">
              <w:t xml:space="preserve"> v pracovných dňoch Pondelok - Piatok: 8:00 - 15:00 (obedňajšia prestávka: 11:45 - 12:15) na podateľňu Úradu vlády SR, Námestie slobody 1, 813 70 Bratislava.</w:t>
            </w:r>
            <w:r w:rsidRPr="00E81BC0">
              <w:rPr>
                <w:sz w:val="20"/>
                <w:szCs w:val="20"/>
              </w:rPr>
              <w:t xml:space="preserve"> </w:t>
            </w:r>
          </w:p>
          <w:p w14:paraId="2A0989C2" w14:textId="77777777" w:rsidR="00E81BC0" w:rsidRDefault="00E81BC0" w:rsidP="00E81BC0">
            <w:pPr>
              <w:autoSpaceDE w:val="0"/>
              <w:autoSpaceDN w:val="0"/>
              <w:adjustRightInd w:val="0"/>
              <w:spacing w:after="0" w:line="240" w:lineRule="auto"/>
              <w:jc w:val="both"/>
              <w:rPr>
                <w:sz w:val="20"/>
                <w:szCs w:val="20"/>
              </w:rPr>
            </w:pPr>
          </w:p>
          <w:p w14:paraId="7214C397" w14:textId="77777777" w:rsidR="00E81BC0" w:rsidRDefault="00E81BC0" w:rsidP="00E81BC0">
            <w:pPr>
              <w:autoSpaceDE w:val="0"/>
              <w:autoSpaceDN w:val="0"/>
              <w:adjustRightInd w:val="0"/>
              <w:spacing w:after="0" w:line="240" w:lineRule="auto"/>
              <w:jc w:val="both"/>
              <w:rPr>
                <w:sz w:val="20"/>
                <w:szCs w:val="20"/>
              </w:rPr>
            </w:pPr>
          </w:p>
          <w:p w14:paraId="61DC7538" w14:textId="543B3847" w:rsidR="00CE5DD6" w:rsidRPr="00681C83" w:rsidRDefault="00CE5DD6" w:rsidP="00CE5DD6">
            <w:pPr>
              <w:tabs>
                <w:tab w:val="left" w:pos="1695"/>
              </w:tabs>
              <w:jc w:val="both"/>
              <w:rPr>
                <w:i/>
              </w:rPr>
            </w:pPr>
          </w:p>
        </w:tc>
      </w:tr>
    </w:tbl>
    <w:p w14:paraId="00C52E38" w14:textId="77777777" w:rsidR="00AE67C9" w:rsidRDefault="00AE67C9" w:rsidP="009A3281">
      <w:pPr>
        <w:tabs>
          <w:tab w:val="left" w:pos="3225"/>
        </w:tabs>
        <w:contextualSpacing/>
        <w:rPr>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072DD7" w14:paraId="1223AD2F" w14:textId="77777777" w:rsidTr="00993918">
        <w:trPr>
          <w:jc w:val="center"/>
        </w:trPr>
        <w:tc>
          <w:tcPr>
            <w:tcW w:w="0" w:type="auto"/>
            <w:shd w:val="clear" w:color="auto" w:fill="E2EFD9" w:themeFill="accent6" w:themeFillTint="33"/>
          </w:tcPr>
          <w:p w14:paraId="278AC7E7" w14:textId="77777777" w:rsidR="00072DD7" w:rsidRDefault="00072DD7" w:rsidP="007818DC">
            <w:pPr>
              <w:tabs>
                <w:tab w:val="left" w:pos="1695"/>
              </w:tabs>
              <w:jc w:val="center"/>
            </w:pPr>
            <w:r>
              <w:rPr>
                <w:b/>
              </w:rPr>
              <w:t>Predpokladaná lehota na vydanie rozhodnutia v konaní o </w:t>
            </w:r>
            <w:proofErr w:type="spellStart"/>
            <w:r>
              <w:rPr>
                <w:b/>
              </w:rPr>
              <w:t>ŽoNFP</w:t>
            </w:r>
            <w:proofErr w:type="spellEnd"/>
          </w:p>
        </w:tc>
      </w:tr>
      <w:tr w:rsidR="00072DD7" w14:paraId="05F1CCD6" w14:textId="77777777" w:rsidTr="00D76F2E">
        <w:trPr>
          <w:trHeight w:val="146"/>
          <w:jc w:val="center"/>
        </w:trPr>
        <w:tc>
          <w:tcPr>
            <w:tcW w:w="0" w:type="auto"/>
          </w:tcPr>
          <w:p w14:paraId="58D12559" w14:textId="7FD19526" w:rsidR="001334C4" w:rsidRPr="00B82A4B" w:rsidRDefault="001334C4" w:rsidP="001334C4">
            <w:pPr>
              <w:tabs>
                <w:tab w:val="left" w:pos="1695"/>
              </w:tabs>
              <w:jc w:val="both"/>
              <w:rPr>
                <w:rFonts w:cstheme="minorHAnsi"/>
              </w:rPr>
            </w:pPr>
            <w:r w:rsidRPr="00B82A4B">
              <w:rPr>
                <w:rFonts w:cstheme="minorHAnsi"/>
              </w:rPr>
              <w:t xml:space="preserve">Žiadateľ je o výsledku konania o   </w:t>
            </w:r>
            <w:proofErr w:type="spellStart"/>
            <w:r w:rsidRPr="00B82A4B">
              <w:rPr>
                <w:rFonts w:cstheme="minorHAnsi"/>
              </w:rPr>
              <w:t>ŽoNFP</w:t>
            </w:r>
            <w:proofErr w:type="spellEnd"/>
            <w:r w:rsidRPr="00B82A4B">
              <w:rPr>
                <w:rFonts w:cstheme="minorHAnsi"/>
              </w:rPr>
              <w:t xml:space="preserve"> informovaný rozhodnutím </w:t>
            </w:r>
            <w:r w:rsidR="00F16949">
              <w:rPr>
                <w:rFonts w:cstheme="minorHAnsi"/>
              </w:rPr>
              <w:t>poskytovateľa</w:t>
            </w:r>
            <w:r w:rsidR="00F16949" w:rsidRPr="00B82A4B">
              <w:rPr>
                <w:rFonts w:cstheme="minorHAnsi"/>
              </w:rPr>
              <w:t xml:space="preserve"> </w:t>
            </w:r>
            <w:r w:rsidRPr="00B82A4B">
              <w:rPr>
                <w:rFonts w:cstheme="minorHAnsi"/>
              </w:rPr>
              <w:t xml:space="preserve">o schválení žiadosti o NFP, </w:t>
            </w:r>
            <w:r w:rsidR="00BD36BC">
              <w:rPr>
                <w:rFonts w:cstheme="minorHAnsi"/>
              </w:rPr>
              <w:t xml:space="preserve">rozhodnutím </w:t>
            </w:r>
            <w:r w:rsidRPr="00B82A4B">
              <w:rPr>
                <w:rFonts w:cstheme="minorHAnsi"/>
              </w:rPr>
              <w:t>o neschválení žiadosti o NFP alebo rozhodnutím o zastavení konania o žiadosti o NFP.</w:t>
            </w:r>
          </w:p>
          <w:p w14:paraId="7A3454D8" w14:textId="4C89ACAA" w:rsidR="00CE5DD6" w:rsidRPr="00B82A4B" w:rsidRDefault="0055581C" w:rsidP="00CE5DD6">
            <w:pPr>
              <w:tabs>
                <w:tab w:val="left" w:pos="1695"/>
              </w:tabs>
              <w:jc w:val="both"/>
              <w:rPr>
                <w:rFonts w:cstheme="minorHAnsi"/>
              </w:rPr>
            </w:pPr>
            <w:r w:rsidRPr="00B82A4B">
              <w:rPr>
                <w:rFonts w:cstheme="minorHAnsi"/>
              </w:rPr>
              <w:t xml:space="preserve">Poskytovateľ </w:t>
            </w:r>
            <w:r w:rsidR="00CE5DD6" w:rsidRPr="00B82A4B">
              <w:rPr>
                <w:rFonts w:cstheme="minorHAnsi"/>
              </w:rPr>
              <w:t xml:space="preserve">zabezpečí vydanie </w:t>
            </w:r>
            <w:r w:rsidRPr="00B82A4B">
              <w:rPr>
                <w:rFonts w:cstheme="minorHAnsi"/>
              </w:rPr>
              <w:t>rozhodnutia o žiadosti</w:t>
            </w:r>
            <w:r w:rsidR="00CE5DD6" w:rsidRPr="00B82A4B">
              <w:rPr>
                <w:rFonts w:cstheme="minorHAnsi"/>
              </w:rPr>
              <w:t xml:space="preserve"> najneskôr v termíne </w:t>
            </w:r>
            <w:r w:rsidR="00CE5DD6" w:rsidRPr="00B82A4B">
              <w:rPr>
                <w:rFonts w:cstheme="minorHAnsi"/>
                <w:b/>
              </w:rPr>
              <w:t>do 70 pracovných dní</w:t>
            </w:r>
            <w:r w:rsidR="00CE5DD6" w:rsidRPr="00B82A4B">
              <w:rPr>
                <w:rFonts w:cstheme="minorHAnsi"/>
              </w:rPr>
              <w:t xml:space="preserve"> od</w:t>
            </w:r>
            <w:r w:rsidR="00C72EF3" w:rsidRPr="00B82A4B">
              <w:rPr>
                <w:rFonts w:cstheme="minorHAnsi"/>
              </w:rPr>
              <w:t>o dňa</w:t>
            </w:r>
            <w:r w:rsidR="00CE5DD6" w:rsidRPr="00B82A4B">
              <w:rPr>
                <w:rFonts w:cstheme="minorHAnsi"/>
              </w:rPr>
              <w:t xml:space="preserve"> </w:t>
            </w:r>
            <w:r w:rsidR="00FD5517">
              <w:rPr>
                <w:rFonts w:cstheme="minorHAnsi"/>
              </w:rPr>
              <w:t>uzavretia posudzovaného hodnotiaceho kola výzvy</w:t>
            </w:r>
            <w:r w:rsidR="00CE5DD6" w:rsidRPr="00B82A4B">
              <w:rPr>
                <w:rFonts w:cstheme="minorHAnsi"/>
              </w:rPr>
              <w:t>.</w:t>
            </w:r>
          </w:p>
          <w:p w14:paraId="44A7D27D" w14:textId="7FCA576E" w:rsidR="00CE5DD6" w:rsidRPr="00B82A4B" w:rsidRDefault="00CE5DD6" w:rsidP="00CE5DD6">
            <w:pPr>
              <w:spacing w:before="120" w:after="120" w:line="240" w:lineRule="auto"/>
              <w:jc w:val="both"/>
              <w:rPr>
                <w:rFonts w:cstheme="minorHAnsi"/>
              </w:rPr>
            </w:pPr>
            <w:r w:rsidRPr="00B82A4B">
              <w:rPr>
                <w:rFonts w:cstheme="minorHAnsi"/>
              </w:rPr>
              <w:t xml:space="preserve">Do lehoty na vydanie rozhodnutia sa nezapočítava lehota potrebná na predloženie chýbajúcich náležitostí zo strany žiadateľa (t. j. </w:t>
            </w:r>
            <w:r w:rsidR="0055581C" w:rsidRPr="00B82A4B">
              <w:rPr>
                <w:rFonts w:cstheme="minorHAnsi"/>
              </w:rPr>
              <w:t xml:space="preserve">lehota na vydanie rozhodnutia </w:t>
            </w:r>
            <w:r w:rsidR="001334C4" w:rsidRPr="00B82A4B">
              <w:rPr>
                <w:rFonts w:cstheme="minorHAnsi"/>
              </w:rPr>
              <w:t xml:space="preserve">sa </w:t>
            </w:r>
            <w:r w:rsidRPr="00B82A4B">
              <w:rPr>
                <w:rFonts w:cstheme="minorHAnsi"/>
              </w:rPr>
              <w:t xml:space="preserve">prerušuje dňom zaslania výzvy na doplnenie chýbajúcich náležitostí a začína plynúť dňom doručenia náležitostí </w:t>
            </w:r>
            <w:r w:rsidR="0055581C" w:rsidRPr="00B82A4B">
              <w:rPr>
                <w:rFonts w:cstheme="minorHAnsi"/>
              </w:rPr>
              <w:t>poskytovateľovi</w:t>
            </w:r>
            <w:r w:rsidRPr="00B82A4B">
              <w:rPr>
                <w:rFonts w:cstheme="minorHAnsi"/>
              </w:rPr>
              <w:t xml:space="preserve">). </w:t>
            </w:r>
          </w:p>
          <w:p w14:paraId="7542CE2A" w14:textId="01D43AAE" w:rsidR="00CE5DD6" w:rsidRPr="00B82A4B" w:rsidRDefault="00C72EF3" w:rsidP="00CE5DD6">
            <w:pPr>
              <w:tabs>
                <w:tab w:val="left" w:pos="1695"/>
              </w:tabs>
              <w:jc w:val="both"/>
              <w:rPr>
                <w:rFonts w:cstheme="minorHAnsi"/>
              </w:rPr>
            </w:pPr>
            <w:r w:rsidRPr="00B82A4B">
              <w:rPr>
                <w:rFonts w:cstheme="minorHAnsi"/>
              </w:rPr>
              <w:t xml:space="preserve">Poskytovateľ </w:t>
            </w:r>
            <w:r w:rsidR="00CE5DD6" w:rsidRPr="00B82A4B">
              <w:rPr>
                <w:rFonts w:cstheme="minorHAnsi"/>
              </w:rPr>
              <w:t>si vyhradzuje právo na predĺženie lehoty na vydanie rozhodnutia o žiadosti v</w:t>
            </w:r>
            <w:r w:rsidR="001334C4" w:rsidRPr="00B82A4B">
              <w:rPr>
                <w:rFonts w:cstheme="minorHAnsi"/>
              </w:rPr>
              <w:t> </w:t>
            </w:r>
            <w:r w:rsidR="00CE5DD6" w:rsidRPr="00B82A4B">
              <w:rPr>
                <w:rFonts w:cstheme="minorHAnsi"/>
              </w:rPr>
              <w:t>prípade</w:t>
            </w:r>
            <w:r w:rsidR="001334C4" w:rsidRPr="00B82A4B">
              <w:rPr>
                <w:rFonts w:cstheme="minorHAnsi"/>
              </w:rPr>
              <w:t xml:space="preserve"> nepredvídaných okolností</w:t>
            </w:r>
            <w:r w:rsidRPr="00B82A4B">
              <w:rPr>
                <w:rFonts w:cstheme="minorHAnsi"/>
              </w:rPr>
              <w:t xml:space="preserve"> </w:t>
            </w:r>
            <w:r w:rsidR="001334C4" w:rsidRPr="00B82A4B">
              <w:rPr>
                <w:rFonts w:cstheme="minorHAnsi"/>
              </w:rPr>
              <w:t>na strane poskytovateľa, prípadne iných okolností ovplyvnených externými faktormi, na</w:t>
            </w:r>
            <w:r w:rsidRPr="00B82A4B">
              <w:rPr>
                <w:rFonts w:cstheme="minorHAnsi"/>
              </w:rPr>
              <w:t xml:space="preserve"> </w:t>
            </w:r>
            <w:r w:rsidR="001334C4" w:rsidRPr="00B82A4B">
              <w:rPr>
                <w:rFonts w:cstheme="minorHAnsi"/>
              </w:rPr>
              <w:t xml:space="preserve">základe ktorých nie je možné ukončiť schvaľovanie </w:t>
            </w:r>
            <w:proofErr w:type="spellStart"/>
            <w:r w:rsidR="001334C4" w:rsidRPr="00B82A4B">
              <w:rPr>
                <w:rFonts w:cstheme="minorHAnsi"/>
              </w:rPr>
              <w:t>ŽoNFP</w:t>
            </w:r>
            <w:proofErr w:type="spellEnd"/>
            <w:r w:rsidR="001334C4" w:rsidRPr="00B82A4B">
              <w:rPr>
                <w:rFonts w:cstheme="minorHAnsi"/>
              </w:rPr>
              <w:t xml:space="preserve"> do 70 pracovných dní. </w:t>
            </w:r>
            <w:r w:rsidR="00CE5DD6" w:rsidRPr="00B82A4B">
              <w:rPr>
                <w:rFonts w:cstheme="minorHAnsi"/>
              </w:rPr>
              <w:t xml:space="preserve"> Informáciu </w:t>
            </w:r>
            <w:r w:rsidR="00BD36BC">
              <w:rPr>
                <w:rFonts w:cstheme="minorHAnsi"/>
              </w:rPr>
              <w:br/>
            </w:r>
            <w:r w:rsidR="00CE5DD6" w:rsidRPr="00B82A4B">
              <w:rPr>
                <w:rFonts w:cstheme="minorHAnsi"/>
              </w:rPr>
              <w:t xml:space="preserve">o predĺžení lehoty na vydanie rozhodnutia o žiadosti </w:t>
            </w:r>
            <w:r w:rsidRPr="00B82A4B">
              <w:rPr>
                <w:rFonts w:cstheme="minorHAnsi"/>
              </w:rPr>
              <w:t>poskytovateľ</w:t>
            </w:r>
            <w:r w:rsidR="00CE5DD6" w:rsidRPr="00B82A4B">
              <w:rPr>
                <w:rFonts w:cstheme="minorHAnsi"/>
              </w:rPr>
              <w:t xml:space="preserve"> zverejní na svojom webovom sídle a v ITMS. V prípade, ak </w:t>
            </w:r>
            <w:r w:rsidRPr="00B82A4B">
              <w:rPr>
                <w:rFonts w:cstheme="minorHAnsi"/>
              </w:rPr>
              <w:t>poskytovateľ</w:t>
            </w:r>
            <w:r w:rsidR="00CE5DD6" w:rsidRPr="00B82A4B">
              <w:rPr>
                <w:rFonts w:cstheme="minorHAnsi"/>
              </w:rPr>
              <w:t xml:space="preserve"> nevydá rozhodnuti</w:t>
            </w:r>
            <w:r w:rsidRPr="00B82A4B">
              <w:rPr>
                <w:rFonts w:cstheme="minorHAnsi"/>
              </w:rPr>
              <w:t>e</w:t>
            </w:r>
            <w:r w:rsidR="00CE5DD6" w:rsidRPr="00B82A4B">
              <w:rPr>
                <w:rFonts w:cstheme="minorHAnsi"/>
              </w:rPr>
              <w:t xml:space="preserve"> do tohto termínu, bude informovať žiadateľa </w:t>
            </w:r>
            <w:r w:rsidR="00BD36BC">
              <w:rPr>
                <w:rFonts w:cstheme="minorHAnsi"/>
              </w:rPr>
              <w:br/>
            </w:r>
            <w:r w:rsidR="00CE5DD6" w:rsidRPr="00B82A4B">
              <w:rPr>
                <w:rFonts w:cstheme="minorHAnsi"/>
              </w:rPr>
              <w:t xml:space="preserve">o dôvodoch nedodržania termínu, ako aj o novom predpokladanom termíne vydania rozhodnutia, prostredníctvom zverejnenia oznamu na webovom sídle </w:t>
            </w:r>
            <w:r w:rsidRPr="00B82A4B">
              <w:rPr>
                <w:rFonts w:cstheme="minorHAnsi"/>
              </w:rPr>
              <w:t>poskytovateľa</w:t>
            </w:r>
            <w:r w:rsidR="00CE5DD6" w:rsidRPr="00B82A4B">
              <w:rPr>
                <w:rFonts w:cstheme="minorHAnsi"/>
              </w:rPr>
              <w:t xml:space="preserve"> a v ITMS a zároveň zašle predmetnú informáciu na kontaktné e-mailové adresy uvedené v  </w:t>
            </w:r>
            <w:proofErr w:type="spellStart"/>
            <w:r w:rsidR="00CE5DD6" w:rsidRPr="00B82A4B">
              <w:rPr>
                <w:rFonts w:cstheme="minorHAnsi"/>
              </w:rPr>
              <w:t>ŽoNFP</w:t>
            </w:r>
            <w:proofErr w:type="spellEnd"/>
            <w:r w:rsidR="00CE5DD6" w:rsidRPr="00B82A4B">
              <w:rPr>
                <w:rFonts w:cstheme="minorHAnsi"/>
              </w:rPr>
              <w:t xml:space="preserve">. Pri nedodržaní oznámeného predpokladaného termínu </w:t>
            </w:r>
            <w:r w:rsidRPr="00B82A4B">
              <w:rPr>
                <w:rFonts w:cstheme="minorHAnsi"/>
              </w:rPr>
              <w:t>poskytovateľ</w:t>
            </w:r>
            <w:r w:rsidR="00CE5DD6" w:rsidRPr="00B82A4B">
              <w:rPr>
                <w:rFonts w:cstheme="minorHAnsi"/>
              </w:rPr>
              <w:t xml:space="preserve"> opakovane zabezpečí informovanie žiadateľov za rovnakých podmienok.</w:t>
            </w:r>
          </w:p>
          <w:p w14:paraId="7DB78EE4" w14:textId="49FB2DAB" w:rsidR="00072DD7" w:rsidRPr="00DA56F9" w:rsidRDefault="00CE5DD6" w:rsidP="00D8619B">
            <w:pPr>
              <w:tabs>
                <w:tab w:val="left" w:pos="1695"/>
              </w:tabs>
              <w:jc w:val="both"/>
              <w:rPr>
                <w:i/>
              </w:rPr>
            </w:pPr>
            <w:r w:rsidRPr="00B82A4B">
              <w:rPr>
                <w:rFonts w:cstheme="minorHAnsi"/>
              </w:rPr>
              <w:lastRenderedPageBreak/>
              <w:t xml:space="preserve">Informácie o postupe </w:t>
            </w:r>
            <w:r w:rsidR="00C72EF3" w:rsidRPr="00B82A4B">
              <w:rPr>
                <w:rFonts w:cstheme="minorHAnsi"/>
              </w:rPr>
              <w:t>poskytovateľa</w:t>
            </w:r>
            <w:r w:rsidRPr="00B82A4B">
              <w:rPr>
                <w:rFonts w:cstheme="minorHAnsi"/>
              </w:rPr>
              <w:t xml:space="preserve"> v procese schvaľovania žiadostí o NFP sú uvedené  v kapitole 4. Schvaľovanie žiadosti o NFP v dokumente </w:t>
            </w:r>
            <w:r w:rsidRPr="00D76F2E">
              <w:rPr>
                <w:rFonts w:cstheme="minorHAnsi"/>
                <w:b/>
              </w:rPr>
              <w:t xml:space="preserve">Všeobecná informácia k predkladaniu a schvaľovaniu </w:t>
            </w:r>
            <w:proofErr w:type="spellStart"/>
            <w:r w:rsidRPr="00D76F2E">
              <w:rPr>
                <w:rFonts w:cstheme="minorHAnsi"/>
                <w:b/>
              </w:rPr>
              <w:t>ŽoNFP</w:t>
            </w:r>
            <w:proofErr w:type="spellEnd"/>
            <w:r w:rsidRPr="00B82A4B">
              <w:rPr>
                <w:rFonts w:cstheme="minorHAnsi"/>
              </w:rPr>
              <w:t>, ktor</w:t>
            </w:r>
            <w:r w:rsidR="00FC6F82">
              <w:rPr>
                <w:rFonts w:cstheme="minorHAnsi"/>
              </w:rPr>
              <w:t xml:space="preserve">á je </w:t>
            </w:r>
            <w:r w:rsidR="0016790C">
              <w:rPr>
                <w:rFonts w:cstheme="minorHAnsi"/>
              </w:rPr>
              <w:t xml:space="preserve">prílohou č. </w:t>
            </w:r>
            <w:r w:rsidR="00B02A27">
              <w:rPr>
                <w:rFonts w:cstheme="minorHAnsi"/>
              </w:rPr>
              <w:t>8</w:t>
            </w:r>
            <w:r w:rsidR="0016790C">
              <w:rPr>
                <w:rFonts w:cstheme="minorHAnsi"/>
              </w:rPr>
              <w:t xml:space="preserve"> výzvy.</w:t>
            </w:r>
            <w:r w:rsidRPr="00B82A4B">
              <w:rPr>
                <w:rFonts w:cstheme="minorHAnsi"/>
              </w:rPr>
              <w:t xml:space="preserve"> </w:t>
            </w:r>
          </w:p>
        </w:tc>
      </w:tr>
    </w:tbl>
    <w:p w14:paraId="284BDD53" w14:textId="7FF6B2D0" w:rsidR="00072DD7" w:rsidRDefault="00072DD7" w:rsidP="009A3281">
      <w:pPr>
        <w:tabs>
          <w:tab w:val="left" w:pos="3225"/>
        </w:tabs>
        <w:contextualSpacing/>
        <w:rPr>
          <w:sz w:val="24"/>
          <w:szCs w:val="24"/>
        </w:rPr>
      </w:pPr>
    </w:p>
    <w:p w14:paraId="3636E25B" w14:textId="77777777" w:rsidR="00C72EF3" w:rsidRDefault="00C72EF3" w:rsidP="009A3281">
      <w:pPr>
        <w:tabs>
          <w:tab w:val="left" w:pos="3225"/>
        </w:tabs>
        <w:contextualSpacing/>
        <w:rPr>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633"/>
      </w:tblGrid>
      <w:tr w:rsidR="00154BD4" w:rsidRPr="00D3383E" w14:paraId="4A4F7120" w14:textId="77777777" w:rsidTr="0063677F">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49BDBE3" w14:textId="77777777" w:rsidR="00154BD4" w:rsidRPr="00D3383E" w:rsidRDefault="00154BD4" w:rsidP="0063677F">
            <w:pPr>
              <w:tabs>
                <w:tab w:val="left" w:pos="1695"/>
              </w:tabs>
              <w:jc w:val="center"/>
              <w:rPr>
                <w:b/>
              </w:rPr>
            </w:pPr>
            <w:r>
              <w:rPr>
                <w:b/>
              </w:rPr>
              <w:t>Ďalšie formálne náležitosti</w:t>
            </w:r>
          </w:p>
        </w:tc>
      </w:tr>
      <w:tr w:rsidR="00C05D93" w14:paraId="58DB1CA1" w14:textId="77777777" w:rsidTr="00154BD4">
        <w:trPr>
          <w:jc w:val="center"/>
        </w:trPr>
        <w:tc>
          <w:tcPr>
            <w:tcW w:w="3114" w:type="dxa"/>
            <w:shd w:val="clear" w:color="auto" w:fill="E2EFD9" w:themeFill="accent6" w:themeFillTint="33"/>
          </w:tcPr>
          <w:p w14:paraId="75B09102" w14:textId="619A9D9C" w:rsidR="00C05D93" w:rsidRPr="00346892" w:rsidRDefault="00C05D93" w:rsidP="00B82A4B">
            <w:pPr>
              <w:tabs>
                <w:tab w:val="left" w:pos="1695"/>
              </w:tabs>
              <w:rPr>
                <w:b/>
              </w:rPr>
            </w:pPr>
            <w:r>
              <w:rPr>
                <w:b/>
              </w:rPr>
              <w:t>Oprávnenosť výdavkov</w:t>
            </w:r>
          </w:p>
        </w:tc>
        <w:tc>
          <w:tcPr>
            <w:tcW w:w="6633" w:type="dxa"/>
          </w:tcPr>
          <w:p w14:paraId="6C823BEF" w14:textId="7FCC2491" w:rsidR="000D5D2B" w:rsidRDefault="00C05D93" w:rsidP="00745FCB">
            <w:pPr>
              <w:tabs>
                <w:tab w:val="left" w:pos="1695"/>
              </w:tabs>
              <w:jc w:val="both"/>
            </w:pPr>
            <w:r>
              <w:t xml:space="preserve">Výdavky projektu oprávnené na financovanie musia byť preukázateľne oprávnené na financovanie z Programu Slovensko 2021-2027, to znamená, že musia byť v súlade s podmienkami oprávnenosti podrobne definovanými v platnej verzii dokumentu </w:t>
            </w:r>
            <w:hyperlink r:id="rId24" w:history="1">
              <w:r w:rsidRPr="00D8619B">
                <w:rPr>
                  <w:rStyle w:val="Hypertextovprepojenie"/>
                  <w:b/>
                </w:rPr>
                <w:t>Príručka k oprávnenosti výdavkov</w:t>
              </w:r>
            </w:hyperlink>
            <w:r>
              <w:t>,</w:t>
            </w:r>
            <w:r w:rsidR="00C47D2A">
              <w:t xml:space="preserve"> </w:t>
            </w:r>
            <w:r>
              <w:t xml:space="preserve">ktorá je zverejnená na webovom sídle </w:t>
            </w:r>
            <w:hyperlink r:id="rId25" w:history="1">
              <w:r>
                <w:rPr>
                  <w:rStyle w:val="Hypertextovprepojenie"/>
                </w:rPr>
                <w:t>www.eurofondy.gov.sk</w:t>
              </w:r>
            </w:hyperlink>
            <w:r>
              <w:t xml:space="preserve"> v časti Dokumenty. </w:t>
            </w:r>
          </w:p>
          <w:p w14:paraId="36221C7F" w14:textId="50A6365B" w:rsidR="00C05D93" w:rsidRDefault="000D5D2B" w:rsidP="00745FCB">
            <w:pPr>
              <w:tabs>
                <w:tab w:val="left" w:pos="1695"/>
              </w:tabs>
              <w:jc w:val="both"/>
              <w:rPr>
                <w:b/>
                <w:bCs/>
              </w:rPr>
            </w:pPr>
            <w:r>
              <w:t xml:space="preserve">Prijímateľ vypracuje Rozpočet projektu </w:t>
            </w:r>
            <w:r w:rsidR="006939ED">
              <w:t xml:space="preserve">ako povinnú prílohu žiadosti o NFP </w:t>
            </w:r>
            <w:r>
              <w:t xml:space="preserve">na formulári v </w:t>
            </w:r>
            <w:r w:rsidRPr="008B4057">
              <w:rPr>
                <w:b/>
                <w:bCs/>
              </w:rPr>
              <w:t>Prílohe č. 1  výzvy</w:t>
            </w:r>
            <w:r w:rsidR="006939ED">
              <w:rPr>
                <w:b/>
                <w:bCs/>
              </w:rPr>
              <w:t>,</w:t>
            </w:r>
            <w:r>
              <w:t xml:space="preserve"> pričom postupuje v súlade s inštrukciami v rozpočte ako aj v súlade s </w:t>
            </w:r>
            <w:r w:rsidRPr="008B4057">
              <w:rPr>
                <w:b/>
                <w:bCs/>
              </w:rPr>
              <w:t xml:space="preserve">Prílohou č. 4 výzvy </w:t>
            </w:r>
            <w:r w:rsidR="00C05D93" w:rsidRPr="008B4057">
              <w:rPr>
                <w:b/>
                <w:bCs/>
              </w:rPr>
              <w:t>-</w:t>
            </w:r>
            <w:r w:rsidR="00C05D93">
              <w:t xml:space="preserve"> </w:t>
            </w:r>
            <w:r w:rsidR="00C05D93" w:rsidRPr="00CB7B34">
              <w:rPr>
                <w:b/>
                <w:bCs/>
              </w:rPr>
              <w:t>Zoznam oprávnených výdavkov</w:t>
            </w:r>
            <w:r>
              <w:rPr>
                <w:b/>
                <w:bCs/>
              </w:rPr>
              <w:t xml:space="preserve"> </w:t>
            </w:r>
            <w:r w:rsidR="003127F4">
              <w:rPr>
                <w:b/>
                <w:bCs/>
              </w:rPr>
              <w:t xml:space="preserve">Prijímateľ v Rozpočte </w:t>
            </w:r>
            <w:r w:rsidR="00BB65D6">
              <w:rPr>
                <w:b/>
                <w:bCs/>
              </w:rPr>
              <w:t>š</w:t>
            </w:r>
            <w:r w:rsidR="003127F4" w:rsidRPr="003127F4">
              <w:rPr>
                <w:b/>
                <w:bCs/>
              </w:rPr>
              <w:t>pecifik</w:t>
            </w:r>
            <w:r w:rsidR="00BB65D6">
              <w:rPr>
                <w:b/>
                <w:bCs/>
              </w:rPr>
              <w:t>uje</w:t>
            </w:r>
            <w:r w:rsidR="003127F4" w:rsidRPr="003127F4">
              <w:rPr>
                <w:b/>
                <w:bCs/>
              </w:rPr>
              <w:t xml:space="preserve"> oprávnen</w:t>
            </w:r>
            <w:r w:rsidR="00BB65D6">
              <w:rPr>
                <w:b/>
                <w:bCs/>
              </w:rPr>
              <w:t>é</w:t>
            </w:r>
            <w:r w:rsidR="003127F4" w:rsidRPr="003127F4">
              <w:rPr>
                <w:b/>
                <w:bCs/>
              </w:rPr>
              <w:t xml:space="preserve"> výdavk</w:t>
            </w:r>
            <w:r w:rsidR="00BB65D6">
              <w:rPr>
                <w:b/>
                <w:bCs/>
              </w:rPr>
              <w:t>y a popíše</w:t>
            </w:r>
            <w:r w:rsidR="003127F4" w:rsidRPr="003127F4">
              <w:rPr>
                <w:b/>
                <w:bCs/>
              </w:rPr>
              <w:t xml:space="preserve"> spôsob ich stanovenia</w:t>
            </w:r>
            <w:r w:rsidR="00BB65D6">
              <w:rPr>
                <w:b/>
                <w:bCs/>
              </w:rPr>
              <w:t>.</w:t>
            </w:r>
            <w:r w:rsidR="006939ED">
              <w:rPr>
                <w:b/>
                <w:bCs/>
              </w:rPr>
              <w:t xml:space="preserve"> </w:t>
            </w:r>
            <w:r w:rsidR="006939ED" w:rsidRPr="006939ED">
              <w:rPr>
                <w:b/>
                <w:bCs/>
              </w:rPr>
              <w:t xml:space="preserve">Žiadateľ v rámci </w:t>
            </w:r>
            <w:r w:rsidR="006939ED">
              <w:rPr>
                <w:b/>
                <w:bCs/>
              </w:rPr>
              <w:t>Rozpočtu projektu</w:t>
            </w:r>
            <w:r w:rsidR="006939ED" w:rsidRPr="006939ED">
              <w:rPr>
                <w:b/>
                <w:bCs/>
              </w:rPr>
              <w:t xml:space="preserve"> predkladá </w:t>
            </w:r>
            <w:r w:rsidR="006939ED">
              <w:rPr>
                <w:b/>
                <w:bCs/>
              </w:rPr>
              <w:t xml:space="preserve">aj </w:t>
            </w:r>
            <w:r w:rsidR="006939ED" w:rsidRPr="006939ED">
              <w:rPr>
                <w:b/>
                <w:bCs/>
              </w:rPr>
              <w:t xml:space="preserve">dokumenty/podklady preukazujúce spôsob stanovenia výšky jednotlivých oprávnených výdavkov </w:t>
            </w:r>
            <w:r w:rsidR="006939ED">
              <w:rPr>
                <w:b/>
                <w:bCs/>
              </w:rPr>
              <w:t>v súlade s Prílohou č.</w:t>
            </w:r>
            <w:r w:rsidR="00366546">
              <w:rPr>
                <w:b/>
                <w:bCs/>
              </w:rPr>
              <w:t>2</w:t>
            </w:r>
            <w:r w:rsidR="006939ED">
              <w:rPr>
                <w:b/>
                <w:bCs/>
              </w:rPr>
              <w:t xml:space="preserve"> výzvy </w:t>
            </w:r>
            <w:r w:rsidR="006939ED" w:rsidRPr="001864D5">
              <w:rPr>
                <w:b/>
                <w:i/>
              </w:rPr>
              <w:t xml:space="preserve">Zoznam a popis povinných príloh </w:t>
            </w:r>
            <w:proofErr w:type="spellStart"/>
            <w:r w:rsidR="006939ED" w:rsidRPr="001864D5">
              <w:rPr>
                <w:b/>
                <w:i/>
              </w:rPr>
              <w:t>ŽoNFP</w:t>
            </w:r>
            <w:proofErr w:type="spellEnd"/>
            <w:r w:rsidR="00366546" w:rsidRPr="001864D5">
              <w:rPr>
                <w:b/>
              </w:rPr>
              <w:t>.</w:t>
            </w:r>
          </w:p>
          <w:p w14:paraId="55AC0BCD" w14:textId="228FDAEF" w:rsidR="00C05D93" w:rsidRPr="006966EC" w:rsidRDefault="00C05D93" w:rsidP="00745FCB">
            <w:pPr>
              <w:tabs>
                <w:tab w:val="left" w:pos="1695"/>
              </w:tabs>
              <w:jc w:val="both"/>
            </w:pPr>
            <w:r>
              <w:t xml:space="preserve">Vo výzve sa aplikuje </w:t>
            </w:r>
            <w:r w:rsidRPr="00D8619B">
              <w:rPr>
                <w:b/>
              </w:rPr>
              <w:t>reálne vykazovanie priamych výdavkov</w:t>
            </w:r>
            <w:r>
              <w:t xml:space="preserve"> a </w:t>
            </w:r>
            <w:r w:rsidRPr="00D8619B">
              <w:rPr>
                <w:b/>
              </w:rPr>
              <w:t>zjednodušené vykazovanie nepriamych výdavkov</w:t>
            </w:r>
            <w:r>
              <w:t xml:space="preserve"> formou</w:t>
            </w:r>
            <w:r w:rsidRPr="006966EC">
              <w:t xml:space="preserve"> paušáln</w:t>
            </w:r>
            <w:r>
              <w:t>ej</w:t>
            </w:r>
            <w:r w:rsidRPr="006966EC">
              <w:t xml:space="preserve"> sadzb</w:t>
            </w:r>
            <w:r>
              <w:t>y</w:t>
            </w:r>
            <w:r w:rsidRPr="006966EC">
              <w:t xml:space="preserve"> podľa článku 5</w:t>
            </w:r>
            <w:r>
              <w:t>4 písm. a)</w:t>
            </w:r>
            <w:r w:rsidRPr="006966EC">
              <w:t xml:space="preserve"> NSU</w:t>
            </w:r>
            <w:r>
              <w:t xml:space="preserve">. Paušálna sadzba je na nepriame výdavky stanovená </w:t>
            </w:r>
            <w:r w:rsidRPr="007B31F6">
              <w:t xml:space="preserve">vo výške </w:t>
            </w:r>
            <w:r w:rsidRPr="00D8619B">
              <w:rPr>
                <w:b/>
                <w:bCs/>
              </w:rPr>
              <w:t>7</w:t>
            </w:r>
            <w:r w:rsidRPr="007B31F6">
              <w:rPr>
                <w:b/>
                <w:bCs/>
              </w:rPr>
              <w:t xml:space="preserve"> %</w:t>
            </w:r>
            <w:r w:rsidRPr="007B31F6">
              <w:t xml:space="preserve"> </w:t>
            </w:r>
            <w:r>
              <w:t xml:space="preserve">podľa výšky </w:t>
            </w:r>
            <w:r w:rsidRPr="007B31F6">
              <w:t>oprávnených</w:t>
            </w:r>
            <w:r w:rsidRPr="006966EC">
              <w:t xml:space="preserve"> priamych </w:t>
            </w:r>
            <w:r>
              <w:t>výdavkov</w:t>
            </w:r>
            <w:r w:rsidR="003F54D6">
              <w:t>.</w:t>
            </w:r>
            <w:r>
              <w:t xml:space="preserve"> </w:t>
            </w:r>
          </w:p>
          <w:p w14:paraId="444DA53E" w14:textId="77777777" w:rsidR="00C05D93" w:rsidRDefault="00C05D93" w:rsidP="00745FCB">
            <w:pPr>
              <w:tabs>
                <w:tab w:val="left" w:pos="1695"/>
              </w:tabs>
              <w:jc w:val="both"/>
            </w:pPr>
            <w:r w:rsidRPr="00895F03">
              <w:t>Pre účely tejto výzvy je používaná terminológia „výdavky“, a to aj pre „náklady“ v zmysle zákona č. 431/2002 Z. z. o účtovníc</w:t>
            </w:r>
            <w:r>
              <w:t>tve v znení neskorších predpisov (ďalej aj „zákon o účtovníctve“).</w:t>
            </w:r>
          </w:p>
          <w:p w14:paraId="4A94DA5E" w14:textId="48ABA9CA" w:rsidR="00AD2DD4" w:rsidRPr="00C05D93" w:rsidRDefault="00C05D93" w:rsidP="001864D5">
            <w:pPr>
              <w:jc w:val="both"/>
              <w:rPr>
                <w:rFonts w:cstheme="minorHAnsi"/>
              </w:rPr>
            </w:pPr>
            <w:r w:rsidRPr="00436B2A">
              <w:t xml:space="preserve">V rámci výzvy </w:t>
            </w:r>
            <w:r w:rsidRPr="00D8619B">
              <w:rPr>
                <w:b/>
              </w:rPr>
              <w:t>nie je stanovená minimálna ani maximálna dĺžka realizácie projektu</w:t>
            </w:r>
            <w:r w:rsidRPr="00436B2A">
              <w:t>. Časová oprávnenosť výdavkov</w:t>
            </w:r>
            <w:r>
              <w:t xml:space="preserve"> je uvedená </w:t>
            </w:r>
            <w:r w:rsidRPr="00436B2A">
              <w:t xml:space="preserve">v </w:t>
            </w:r>
            <w:hyperlink r:id="rId26" w:history="1">
              <w:r w:rsidRPr="00D8619B">
                <w:rPr>
                  <w:rStyle w:val="Hypertextovprepojenie"/>
                  <w:b/>
                  <w:color w:val="auto"/>
                </w:rPr>
                <w:t>Príručke k oprávnenosti výdavkov</w:t>
              </w:r>
            </w:hyperlink>
            <w:r w:rsidRPr="00346892">
              <w:t xml:space="preserve"> </w:t>
            </w:r>
            <w:r>
              <w:rPr>
                <w:i/>
              </w:rPr>
              <w:t>a</w:t>
            </w:r>
            <w:r w:rsidR="00AD2DD4">
              <w:rPr>
                <w:i/>
              </w:rPr>
              <w:t> </w:t>
            </w:r>
            <w:r>
              <w:rPr>
                <w:i/>
              </w:rPr>
              <w:t>vzniká</w:t>
            </w:r>
            <w:r w:rsidR="00AD2DD4">
              <w:rPr>
                <w:i/>
              </w:rPr>
              <w:t xml:space="preserve"> </w:t>
            </w:r>
            <w:r w:rsidRPr="000A1D4C">
              <w:rPr>
                <w:b/>
              </w:rPr>
              <w:t>najskôr od 01.01.2021</w:t>
            </w:r>
            <w:r w:rsidR="00AD2DD4">
              <w:rPr>
                <w:i/>
              </w:rPr>
              <w:t>.</w:t>
            </w:r>
          </w:p>
          <w:p w14:paraId="3E4E588D" w14:textId="7A28E639" w:rsidR="00C05D93" w:rsidRPr="000A1D4C" w:rsidRDefault="0003232A" w:rsidP="001864D5">
            <w:pPr>
              <w:jc w:val="both"/>
              <w:rPr>
                <w:rFonts w:cstheme="minorHAnsi"/>
              </w:rPr>
            </w:pPr>
            <w:r>
              <w:rPr>
                <w:rFonts w:cstheme="minorHAnsi"/>
              </w:rPr>
              <w:t>O</w:t>
            </w:r>
            <w:r w:rsidRPr="00B97BA6">
              <w:rPr>
                <w:rFonts w:cstheme="minorHAnsi"/>
              </w:rPr>
              <w:t>právnenosť výdavkov sa zisťuje pre účely stanovenia oprávnenej výšky príspevku do výroku rozhodnutia</w:t>
            </w:r>
            <w:r>
              <w:rPr>
                <w:rFonts w:cstheme="minorHAnsi"/>
              </w:rPr>
              <w:t>. P</w:t>
            </w:r>
            <w:r w:rsidR="00C05D93" w:rsidRPr="000A1D4C">
              <w:rPr>
                <w:rFonts w:cstheme="minorHAnsi"/>
              </w:rPr>
              <w:t xml:space="preserve">oskytovateľ overuje formálny súlad rozpočtu projektu s Prílohou č. 4 výzvy  a v rámci odborného hodnotenia posudzuje </w:t>
            </w:r>
            <w:r w:rsidR="000D5D2B" w:rsidRPr="000A1D4C">
              <w:rPr>
                <w:rFonts w:cstheme="minorHAnsi"/>
              </w:rPr>
              <w:t>hospodárnosť a efektívnosť</w:t>
            </w:r>
            <w:r w:rsidR="00C05D93" w:rsidRPr="000A1D4C">
              <w:rPr>
                <w:rFonts w:cstheme="minorHAnsi"/>
              </w:rPr>
              <w:t xml:space="preserve"> výdavkov projektu.</w:t>
            </w:r>
          </w:p>
          <w:p w14:paraId="11B7F267" w14:textId="7C9D97C6" w:rsidR="00C05D93" w:rsidRPr="00C05D93" w:rsidRDefault="00C05D93" w:rsidP="00745FCB">
            <w:pPr>
              <w:tabs>
                <w:tab w:val="left" w:pos="1695"/>
              </w:tabs>
              <w:jc w:val="both"/>
              <w:rPr>
                <w:rFonts w:cstheme="minorHAnsi"/>
              </w:rPr>
            </w:pPr>
            <w:r w:rsidRPr="00D8619B">
              <w:rPr>
                <w:rFonts w:cstheme="minorHAnsi"/>
                <w:shd w:val="clear" w:color="auto" w:fill="FFFFFF" w:themeFill="background1"/>
              </w:rPr>
              <w:t>Počas</w:t>
            </w:r>
            <w:r w:rsidR="00745FCB">
              <w:rPr>
                <w:rFonts w:cstheme="minorHAnsi"/>
              </w:rPr>
              <w:t xml:space="preserve"> </w:t>
            </w:r>
            <w:r w:rsidRPr="00C068F8">
              <w:rPr>
                <w:rFonts w:cstheme="minorHAnsi"/>
              </w:rPr>
              <w:t>realizácie</w:t>
            </w:r>
            <w:r>
              <w:rPr>
                <w:rFonts w:cstheme="minorHAnsi"/>
              </w:rPr>
              <w:t>/udržateľnosti</w:t>
            </w:r>
            <w:r w:rsidRPr="00C068F8">
              <w:rPr>
                <w:rFonts w:cstheme="minorHAnsi"/>
              </w:rPr>
              <w:t xml:space="preserve"> projektu sa </w:t>
            </w:r>
            <w:r w:rsidR="000D5D2B">
              <w:rPr>
                <w:rFonts w:cstheme="minorHAnsi"/>
              </w:rPr>
              <w:t xml:space="preserve">oprávnenosť výdavkov </w:t>
            </w:r>
            <w:r w:rsidRPr="00C068F8">
              <w:rPr>
                <w:rFonts w:cstheme="minorHAnsi"/>
              </w:rPr>
              <w:t>overuje v zmysle práv a povinností vyplývajúcich z</w:t>
            </w:r>
            <w:r>
              <w:rPr>
                <w:rFonts w:cstheme="minorHAnsi"/>
              </w:rPr>
              <w:t>o Zmluvy o poskytnutí NFP.</w:t>
            </w:r>
          </w:p>
        </w:tc>
      </w:tr>
      <w:tr w:rsidR="006F0C40" w14:paraId="0D951F2C" w14:textId="77777777" w:rsidTr="00154BD4">
        <w:trPr>
          <w:jc w:val="center"/>
        </w:trPr>
        <w:tc>
          <w:tcPr>
            <w:tcW w:w="3114" w:type="dxa"/>
            <w:shd w:val="clear" w:color="auto" w:fill="E2EFD9" w:themeFill="accent6" w:themeFillTint="33"/>
          </w:tcPr>
          <w:p w14:paraId="7BAA89DE" w14:textId="61D54CFC" w:rsidR="006F0C40" w:rsidRPr="00346892" w:rsidRDefault="006F0C40" w:rsidP="00B82A4B">
            <w:pPr>
              <w:tabs>
                <w:tab w:val="left" w:pos="1695"/>
              </w:tabs>
              <w:rPr>
                <w:b/>
                <w:highlight w:val="yellow"/>
              </w:rPr>
            </w:pPr>
            <w:r w:rsidRPr="00D8619B">
              <w:rPr>
                <w:b/>
              </w:rPr>
              <w:t>Uzavretie Zmluvy o poskytnutí NFP</w:t>
            </w:r>
          </w:p>
        </w:tc>
        <w:tc>
          <w:tcPr>
            <w:tcW w:w="6633" w:type="dxa"/>
          </w:tcPr>
          <w:p w14:paraId="4FF016A5" w14:textId="77777777" w:rsidR="006F0C40" w:rsidRPr="0023736C" w:rsidRDefault="006F0C40" w:rsidP="006F0C40">
            <w:pPr>
              <w:tabs>
                <w:tab w:val="left" w:pos="1695"/>
              </w:tabs>
              <w:jc w:val="both"/>
              <w:rPr>
                <w:rFonts w:ascii="Calibri" w:hAnsi="Calibri" w:cstheme="minorHAnsi"/>
              </w:rPr>
            </w:pPr>
            <w:r w:rsidRPr="0023736C">
              <w:rPr>
                <w:rFonts w:ascii="Calibri" w:hAnsi="Calibri" w:cstheme="minorHAnsi"/>
              </w:rPr>
              <w:t>Poskytovateľ zašle písomný návrh na uzavretie Zmluvy o poskytnutí NFP žiadateľovi:</w:t>
            </w:r>
          </w:p>
          <w:p w14:paraId="48A19D05" w14:textId="3E58C73B" w:rsidR="006F0C40" w:rsidRPr="00D766CC" w:rsidRDefault="006F0C40" w:rsidP="006F0C40">
            <w:pPr>
              <w:numPr>
                <w:ilvl w:val="0"/>
                <w:numId w:val="48"/>
              </w:numPr>
              <w:tabs>
                <w:tab w:val="left" w:pos="1695"/>
              </w:tabs>
              <w:contextualSpacing/>
              <w:jc w:val="both"/>
              <w:rPr>
                <w:rFonts w:ascii="Calibri" w:hAnsi="Calibri" w:cstheme="minorHAnsi"/>
              </w:rPr>
            </w:pPr>
            <w:r w:rsidRPr="00D766CC">
              <w:rPr>
                <w:rFonts w:ascii="Calibri" w:hAnsi="Calibri" w:cstheme="minorHAnsi"/>
              </w:rPr>
              <w:t xml:space="preserve">ktorému rozhodnutie o schválení </w:t>
            </w:r>
            <w:proofErr w:type="spellStart"/>
            <w:r w:rsidRPr="00D766CC">
              <w:rPr>
                <w:rFonts w:ascii="Calibri" w:hAnsi="Calibri" w:cstheme="minorHAnsi"/>
              </w:rPr>
              <w:t>ŽoNFP</w:t>
            </w:r>
            <w:proofErr w:type="spellEnd"/>
            <w:r w:rsidRPr="00D766CC">
              <w:rPr>
                <w:rFonts w:ascii="Calibri" w:hAnsi="Calibri" w:cstheme="minorHAnsi"/>
              </w:rPr>
              <w:t xml:space="preserve"> nadobudlo právoplatnosť</w:t>
            </w:r>
            <w:r w:rsidR="005345B0">
              <w:rPr>
                <w:rFonts w:ascii="Calibri" w:hAnsi="Calibri" w:cstheme="minorHAnsi"/>
              </w:rPr>
              <w:t>,</w:t>
            </w:r>
          </w:p>
          <w:p w14:paraId="7B11A3ED" w14:textId="0B21851A" w:rsidR="006F0C40" w:rsidRPr="00D766CC" w:rsidRDefault="006F0C40" w:rsidP="006F0C40">
            <w:pPr>
              <w:numPr>
                <w:ilvl w:val="0"/>
                <w:numId w:val="48"/>
              </w:numPr>
              <w:tabs>
                <w:tab w:val="left" w:pos="1695"/>
              </w:tabs>
              <w:contextualSpacing/>
              <w:jc w:val="both"/>
              <w:rPr>
                <w:rFonts w:ascii="Calibri" w:hAnsi="Calibri" w:cstheme="minorHAnsi"/>
              </w:rPr>
            </w:pPr>
            <w:r w:rsidRPr="00D766CC">
              <w:rPr>
                <w:rFonts w:ascii="Calibri" w:hAnsi="Calibri" w:cstheme="minorHAnsi"/>
              </w:rPr>
              <w:lastRenderedPageBreak/>
              <w:t xml:space="preserve">ktorý splnil podmienky určené vo výroku rozhodnutia o schválení </w:t>
            </w:r>
            <w:proofErr w:type="spellStart"/>
            <w:r w:rsidRPr="00D766CC">
              <w:rPr>
                <w:rFonts w:ascii="Calibri" w:hAnsi="Calibri" w:cstheme="minorHAnsi"/>
              </w:rPr>
              <w:t>ŽoNFP</w:t>
            </w:r>
            <w:proofErr w:type="spellEnd"/>
            <w:r w:rsidRPr="00D766CC">
              <w:rPr>
                <w:rFonts w:ascii="Calibri" w:hAnsi="Calibri" w:cstheme="minorHAnsi"/>
              </w:rPr>
              <w:t>, ak boli podmienky vo výroku rozhodnutia určené</w:t>
            </w:r>
            <w:r w:rsidR="005345B0">
              <w:rPr>
                <w:rFonts w:ascii="Calibri" w:hAnsi="Calibri" w:cstheme="minorHAnsi"/>
              </w:rPr>
              <w:t>,</w:t>
            </w:r>
          </w:p>
          <w:p w14:paraId="6ECAB681" w14:textId="06C620A4" w:rsidR="006F0C40" w:rsidRDefault="006F0C40" w:rsidP="006F0C40">
            <w:pPr>
              <w:numPr>
                <w:ilvl w:val="0"/>
                <w:numId w:val="48"/>
              </w:numPr>
              <w:tabs>
                <w:tab w:val="left" w:pos="1695"/>
              </w:tabs>
              <w:contextualSpacing/>
              <w:jc w:val="both"/>
              <w:rPr>
                <w:rFonts w:ascii="Calibri" w:hAnsi="Calibri" w:cstheme="minorHAnsi"/>
              </w:rPr>
            </w:pPr>
            <w:r w:rsidRPr="00D766CC">
              <w:rPr>
                <w:rFonts w:ascii="Calibri" w:hAnsi="Calibri" w:cstheme="minorHAnsi"/>
              </w:rPr>
              <w:t>ktorý poskytol potrebnú súčinnosť</w:t>
            </w:r>
            <w:r w:rsidR="005345B0">
              <w:rPr>
                <w:rFonts w:ascii="Calibri" w:hAnsi="Calibri" w:cstheme="minorHAnsi"/>
              </w:rPr>
              <w:t>,</w:t>
            </w:r>
          </w:p>
          <w:p w14:paraId="79DEEB52" w14:textId="09019241" w:rsidR="005345B0" w:rsidRPr="00D766CC" w:rsidRDefault="005345B0" w:rsidP="006F0C40">
            <w:pPr>
              <w:numPr>
                <w:ilvl w:val="0"/>
                <w:numId w:val="48"/>
              </w:numPr>
              <w:tabs>
                <w:tab w:val="left" w:pos="1695"/>
              </w:tabs>
              <w:contextualSpacing/>
              <w:jc w:val="both"/>
              <w:rPr>
                <w:rFonts w:ascii="Calibri" w:hAnsi="Calibri" w:cstheme="minorHAnsi"/>
              </w:rPr>
            </w:pPr>
            <w:r>
              <w:rPr>
                <w:rFonts w:ascii="Calibri" w:hAnsi="Calibri" w:cstheme="minorHAnsi"/>
              </w:rPr>
              <w:t>ktorý má finančne vys</w:t>
            </w:r>
            <w:r w:rsidR="00426F71">
              <w:rPr>
                <w:rFonts w:ascii="Calibri" w:hAnsi="Calibri" w:cstheme="minorHAnsi"/>
              </w:rPr>
              <w:t>poriadané záväzky vyplývajúce z predchádzajúcej</w:t>
            </w:r>
            <w:r>
              <w:rPr>
                <w:rFonts w:ascii="Calibri" w:hAnsi="Calibri" w:cstheme="minorHAnsi"/>
              </w:rPr>
              <w:t xml:space="preserve"> zmluvy o poskytnutí NFP</w:t>
            </w:r>
            <w:r w:rsidR="000C4BB9">
              <w:rPr>
                <w:rFonts w:ascii="Calibri" w:hAnsi="Calibri" w:cstheme="minorHAnsi"/>
              </w:rPr>
              <w:t xml:space="preserve">, ak žiadateľ mal/má uzatvorenú zmluvu o poskytnutí NFP na rovnaké aktivity, resp. rovnaké oprávnené výdavky,  </w:t>
            </w:r>
            <w:r w:rsidR="00426F71">
              <w:rPr>
                <w:rFonts w:ascii="Calibri" w:hAnsi="Calibri" w:cstheme="minorHAnsi"/>
              </w:rPr>
              <w:t>t.</w:t>
            </w:r>
            <w:r w:rsidR="000C4BB9">
              <w:rPr>
                <w:rFonts w:ascii="Calibri" w:hAnsi="Calibri" w:cstheme="minorHAnsi"/>
              </w:rPr>
              <w:t xml:space="preserve"> </w:t>
            </w:r>
            <w:r w:rsidR="00426F71">
              <w:rPr>
                <w:rFonts w:ascii="Calibri" w:hAnsi="Calibri" w:cstheme="minorHAnsi"/>
              </w:rPr>
              <w:t>j. žiadateľ vrátil poskytnutý NFP</w:t>
            </w:r>
            <w:r>
              <w:rPr>
                <w:rFonts w:ascii="Calibri" w:hAnsi="Calibri" w:cstheme="minorHAnsi"/>
              </w:rPr>
              <w:t xml:space="preserve"> </w:t>
            </w:r>
            <w:r w:rsidR="00426F71">
              <w:rPr>
                <w:rFonts w:ascii="Calibri" w:hAnsi="Calibri" w:cstheme="minorHAnsi"/>
              </w:rPr>
              <w:t>z dôvodu zamedzenia duplicity financovania a zmluvný vzťah z predchádzajúcej zmluvy o poskytnutí NFP bol ukončený</w:t>
            </w:r>
            <w:r w:rsidR="000C4BB9">
              <w:rPr>
                <w:rFonts w:ascii="Calibri" w:hAnsi="Calibri" w:cstheme="minorHAnsi"/>
              </w:rPr>
              <w:t>,</w:t>
            </w:r>
          </w:p>
          <w:p w14:paraId="3F35E3D4" w14:textId="77777777" w:rsidR="0023736C" w:rsidRPr="001864D5" w:rsidRDefault="006F0C40" w:rsidP="001864D5">
            <w:pPr>
              <w:pStyle w:val="Odsekzoznamu"/>
              <w:numPr>
                <w:ilvl w:val="0"/>
                <w:numId w:val="48"/>
              </w:numPr>
              <w:tabs>
                <w:tab w:val="left" w:pos="1695"/>
              </w:tabs>
              <w:jc w:val="both"/>
              <w:rPr>
                <w:rFonts w:cstheme="minorHAnsi"/>
              </w:rPr>
            </w:pPr>
            <w:r w:rsidRPr="00D766CC">
              <w:rPr>
                <w:rFonts w:ascii="Calibri" w:hAnsi="Calibri" w:cstheme="minorHAnsi"/>
              </w:rPr>
              <w:t>ktorý splnil zákonné predpoklady na uzavretie Zmluvy o poskytnutí NFP</w:t>
            </w:r>
            <w:r w:rsidR="0023736C">
              <w:rPr>
                <w:rFonts w:ascii="Calibri" w:hAnsi="Calibri" w:cstheme="minorHAnsi"/>
              </w:rPr>
              <w:t>.</w:t>
            </w:r>
          </w:p>
          <w:p w14:paraId="0BBA281A" w14:textId="388E1C46" w:rsidR="006F0C40" w:rsidRDefault="0023736C" w:rsidP="0023736C">
            <w:pPr>
              <w:tabs>
                <w:tab w:val="left" w:pos="1695"/>
              </w:tabs>
              <w:jc w:val="both"/>
              <w:rPr>
                <w:rFonts w:cstheme="minorHAnsi"/>
                <w:iCs/>
              </w:rPr>
            </w:pPr>
            <w:r>
              <w:rPr>
                <w:rFonts w:ascii="Calibri" w:hAnsi="Calibri" w:cstheme="minorHAnsi"/>
              </w:rPr>
              <w:t xml:space="preserve">Splnenie podmienok pre uzatvorenie Zmluvy o poskytnutí NFP </w:t>
            </w:r>
            <w:r w:rsidR="005345B0">
              <w:rPr>
                <w:rFonts w:ascii="Calibri" w:hAnsi="Calibri" w:cstheme="minorHAnsi"/>
              </w:rPr>
              <w:t xml:space="preserve">vrátane zákonných predpokladov na uzavretie Zmluvy o poskytnutí NFP </w:t>
            </w:r>
            <w:r>
              <w:rPr>
                <w:rFonts w:ascii="Calibri" w:hAnsi="Calibri" w:cstheme="minorHAnsi"/>
              </w:rPr>
              <w:t xml:space="preserve">a </w:t>
            </w:r>
            <w:r>
              <w:rPr>
                <w:rFonts w:cstheme="minorHAnsi"/>
              </w:rPr>
              <w:t>p</w:t>
            </w:r>
            <w:r w:rsidR="006F0C40" w:rsidRPr="0023736C">
              <w:rPr>
                <w:rFonts w:cstheme="minorHAnsi"/>
              </w:rPr>
              <w:t>roces uzavretia Zmluvy o poskytnutí NFP je bližšie uvedený v kapitole 5</w:t>
            </w:r>
            <w:r w:rsidR="006F0C40" w:rsidRPr="006A7209">
              <w:rPr>
                <w:rFonts w:cstheme="minorHAnsi"/>
              </w:rPr>
              <w:t xml:space="preserve"> </w:t>
            </w:r>
            <w:r w:rsidR="005C56DB" w:rsidRPr="00E23CFF">
              <w:rPr>
                <w:rFonts w:cstheme="minorHAnsi"/>
                <w:iCs/>
              </w:rPr>
              <w:t xml:space="preserve">dokumentu </w:t>
            </w:r>
            <w:r w:rsidR="005C56DB" w:rsidRPr="00E23CFF">
              <w:rPr>
                <w:rFonts w:cstheme="minorHAnsi"/>
                <w:b/>
                <w:iCs/>
              </w:rPr>
              <w:t xml:space="preserve">Všeobecná informácia k predkladaniu a schvaľovaniu </w:t>
            </w:r>
            <w:proofErr w:type="spellStart"/>
            <w:r w:rsidR="005C56DB" w:rsidRPr="00E23CFF">
              <w:rPr>
                <w:rFonts w:cstheme="minorHAnsi"/>
                <w:b/>
                <w:iCs/>
              </w:rPr>
              <w:t>ŽoNFP</w:t>
            </w:r>
            <w:proofErr w:type="spellEnd"/>
            <w:r w:rsidR="005C56DB" w:rsidRPr="00E23CFF">
              <w:rPr>
                <w:rFonts w:cstheme="minorHAnsi"/>
                <w:iCs/>
              </w:rPr>
              <w:t xml:space="preserve">, ktorý je prílohou č. </w:t>
            </w:r>
            <w:r w:rsidR="00B02A27" w:rsidRPr="00E23CFF">
              <w:rPr>
                <w:rFonts w:cstheme="minorHAnsi"/>
                <w:iCs/>
              </w:rPr>
              <w:t>8</w:t>
            </w:r>
            <w:r w:rsidR="005C56DB" w:rsidRPr="00E23CFF">
              <w:rPr>
                <w:rFonts w:cstheme="minorHAnsi"/>
                <w:iCs/>
              </w:rPr>
              <w:t xml:space="preserve"> výzvy.</w:t>
            </w:r>
          </w:p>
          <w:p w14:paraId="5877F8EA" w14:textId="0CD81038" w:rsidR="0023736C" w:rsidRPr="001864D5" w:rsidRDefault="0023736C" w:rsidP="0023736C">
            <w:pPr>
              <w:tabs>
                <w:tab w:val="left" w:pos="1695"/>
              </w:tabs>
              <w:jc w:val="both"/>
              <w:rPr>
                <w:rFonts w:cstheme="minorHAnsi"/>
              </w:rPr>
            </w:pPr>
            <w:r>
              <w:rPr>
                <w:rFonts w:cstheme="minorHAnsi"/>
                <w:iCs/>
              </w:rPr>
              <w:t>Vzor Zmluvy o poskytnutí NFP je zverejnený spolu s výzvou v ITMS.</w:t>
            </w:r>
          </w:p>
        </w:tc>
      </w:tr>
      <w:tr w:rsidR="00CE5DD6" w14:paraId="04162945" w14:textId="77777777" w:rsidTr="006966EC">
        <w:trPr>
          <w:trHeight w:val="1054"/>
          <w:jc w:val="center"/>
        </w:trPr>
        <w:tc>
          <w:tcPr>
            <w:tcW w:w="3114" w:type="dxa"/>
            <w:shd w:val="clear" w:color="auto" w:fill="E2EFD9" w:themeFill="accent6" w:themeFillTint="33"/>
          </w:tcPr>
          <w:p w14:paraId="32F1D533" w14:textId="77777777" w:rsidR="00CE5DD6" w:rsidRPr="003D4BB1" w:rsidRDefault="00CE5DD6" w:rsidP="00CE5DD6">
            <w:pPr>
              <w:tabs>
                <w:tab w:val="left" w:pos="1695"/>
              </w:tabs>
              <w:rPr>
                <w:b/>
              </w:rPr>
            </w:pPr>
            <w:r>
              <w:rPr>
                <w:b/>
              </w:rPr>
              <w:lastRenderedPageBreak/>
              <w:t>Spôsob financovania</w:t>
            </w:r>
          </w:p>
        </w:tc>
        <w:tc>
          <w:tcPr>
            <w:tcW w:w="6633" w:type="dxa"/>
          </w:tcPr>
          <w:p w14:paraId="4FFF7684" w14:textId="7800405B" w:rsidR="00CE5DD6" w:rsidRPr="00C068F8" w:rsidRDefault="00CE5DD6" w:rsidP="00B82A4B">
            <w:pPr>
              <w:tabs>
                <w:tab w:val="left" w:pos="1695"/>
              </w:tabs>
              <w:jc w:val="both"/>
              <w:rPr>
                <w:rFonts w:cstheme="minorHAnsi"/>
              </w:rPr>
            </w:pPr>
            <w:r w:rsidRPr="00C068F8">
              <w:rPr>
                <w:rFonts w:cstheme="minorHAnsi"/>
              </w:rPr>
              <w:t>Spôsob financovania sa stanovuje v súlade s</w:t>
            </w:r>
            <w:r w:rsidR="005C56DB">
              <w:t xml:space="preserve">  </w:t>
            </w:r>
            <w:hyperlink r:id="rId27" w:history="1">
              <w:r w:rsidR="005C56DB" w:rsidRPr="005C56DB">
                <w:rPr>
                  <w:rStyle w:val="Hypertextovprepojenie"/>
                </w:rPr>
                <w:t>Príručkou finančného riadenia na programové obdobie 2021-2027</w:t>
              </w:r>
            </w:hyperlink>
            <w:r w:rsidRPr="00C068F8">
              <w:rPr>
                <w:rFonts w:cstheme="minorHAnsi"/>
              </w:rPr>
              <w:t xml:space="preserve">, ktorá je zverejnená na </w:t>
            </w:r>
            <w:hyperlink r:id="rId28" w:history="1">
              <w:r w:rsidRPr="00C068F8">
                <w:rPr>
                  <w:rStyle w:val="Hypertextovprepojenie"/>
                  <w:rFonts w:cstheme="minorHAnsi"/>
                </w:rPr>
                <w:t>www.finance.gov.sk</w:t>
              </w:r>
            </w:hyperlink>
            <w:r w:rsidRPr="00C068F8">
              <w:rPr>
                <w:rFonts w:cstheme="minorHAnsi"/>
              </w:rPr>
              <w:t xml:space="preserve"> v časti </w:t>
            </w:r>
            <w:proofErr w:type="spellStart"/>
            <w:r w:rsidRPr="00B82A4B">
              <w:rPr>
                <w:rFonts w:cstheme="minorHAnsi"/>
                <w:i/>
              </w:rPr>
              <w:t>Povstupové</w:t>
            </w:r>
            <w:proofErr w:type="spellEnd"/>
            <w:r w:rsidRPr="00B82A4B">
              <w:rPr>
                <w:rFonts w:cstheme="minorHAnsi"/>
                <w:i/>
              </w:rPr>
              <w:t xml:space="preserve"> fondy</w:t>
            </w:r>
            <w:r w:rsidR="00BA4282" w:rsidRPr="00B82A4B">
              <w:rPr>
                <w:rFonts w:cstheme="minorHAnsi"/>
                <w:i/>
              </w:rPr>
              <w:t xml:space="preserve"> </w:t>
            </w:r>
            <w:r w:rsidRPr="00B82A4B">
              <w:rPr>
                <w:rFonts w:cstheme="minorHAnsi"/>
                <w:i/>
              </w:rPr>
              <w:t xml:space="preserve">- Programové obdobie 2021-2027 </w:t>
            </w:r>
            <w:r w:rsidRPr="00C068F8">
              <w:rPr>
                <w:rFonts w:cstheme="minorHAnsi"/>
              </w:rPr>
              <w:t>nasledovne:</w:t>
            </w:r>
          </w:p>
          <w:p w14:paraId="167293CD" w14:textId="570E4480" w:rsidR="00CE5DD6" w:rsidRPr="00C068F8" w:rsidRDefault="00FC6F82" w:rsidP="00B82A4B">
            <w:pPr>
              <w:pStyle w:val="Odsekzoznamu"/>
              <w:numPr>
                <w:ilvl w:val="0"/>
                <w:numId w:val="25"/>
              </w:numPr>
              <w:tabs>
                <w:tab w:val="left" w:pos="1695"/>
              </w:tabs>
              <w:spacing w:line="256" w:lineRule="auto"/>
              <w:jc w:val="both"/>
              <w:rPr>
                <w:rFonts w:cstheme="minorHAnsi"/>
              </w:rPr>
            </w:pPr>
            <w:proofErr w:type="spellStart"/>
            <w:r>
              <w:rPr>
                <w:rFonts w:cstheme="minorHAnsi"/>
              </w:rPr>
              <w:t>predfinacovanie</w:t>
            </w:r>
            <w:proofErr w:type="spellEnd"/>
            <w:r w:rsidR="00CE5DD6" w:rsidRPr="00C068F8">
              <w:rPr>
                <w:rFonts w:cstheme="minorHAnsi"/>
              </w:rPr>
              <w:t>,</w:t>
            </w:r>
          </w:p>
          <w:p w14:paraId="449CDDE3" w14:textId="59052D24" w:rsidR="00CE5DD6" w:rsidRDefault="00FC6F82" w:rsidP="00B82A4B">
            <w:pPr>
              <w:pStyle w:val="Odsekzoznamu"/>
              <w:numPr>
                <w:ilvl w:val="0"/>
                <w:numId w:val="25"/>
              </w:numPr>
              <w:tabs>
                <w:tab w:val="left" w:pos="1695"/>
              </w:tabs>
              <w:spacing w:line="256" w:lineRule="auto"/>
              <w:jc w:val="both"/>
              <w:rPr>
                <w:rFonts w:cstheme="minorHAnsi"/>
              </w:rPr>
            </w:pPr>
            <w:r>
              <w:rPr>
                <w:rFonts w:cstheme="minorHAnsi"/>
              </w:rPr>
              <w:t>refundácia</w:t>
            </w:r>
            <w:r w:rsidR="00CE5DD6" w:rsidRPr="00C068F8">
              <w:rPr>
                <w:rFonts w:cstheme="minorHAnsi"/>
              </w:rPr>
              <w:t>,</w:t>
            </w:r>
          </w:p>
          <w:p w14:paraId="36A198D1" w14:textId="13D7A31C" w:rsidR="00366546" w:rsidRPr="00C068F8" w:rsidRDefault="00366546" w:rsidP="00B82A4B">
            <w:pPr>
              <w:pStyle w:val="Odsekzoznamu"/>
              <w:numPr>
                <w:ilvl w:val="0"/>
                <w:numId w:val="25"/>
              </w:numPr>
              <w:tabs>
                <w:tab w:val="left" w:pos="1695"/>
              </w:tabs>
              <w:spacing w:line="256" w:lineRule="auto"/>
              <w:jc w:val="both"/>
              <w:rPr>
                <w:rFonts w:cstheme="minorHAnsi"/>
              </w:rPr>
            </w:pPr>
            <w:r>
              <w:rPr>
                <w:rFonts w:cstheme="minorHAnsi"/>
              </w:rPr>
              <w:t>zálohové platby,</w:t>
            </w:r>
          </w:p>
          <w:p w14:paraId="50F93311" w14:textId="3B8B2CEB" w:rsidR="00CE5DD6" w:rsidRPr="00C068F8" w:rsidRDefault="00CE5DD6" w:rsidP="00B82A4B">
            <w:pPr>
              <w:pStyle w:val="Odsekzoznamu"/>
              <w:numPr>
                <w:ilvl w:val="0"/>
                <w:numId w:val="25"/>
              </w:numPr>
              <w:tabs>
                <w:tab w:val="left" w:pos="1695"/>
              </w:tabs>
              <w:spacing w:line="256" w:lineRule="auto"/>
              <w:jc w:val="both"/>
              <w:rPr>
                <w:rFonts w:cstheme="minorHAnsi"/>
              </w:rPr>
            </w:pPr>
            <w:r w:rsidRPr="00C068F8">
              <w:rPr>
                <w:rFonts w:cstheme="minorHAnsi"/>
              </w:rPr>
              <w:t xml:space="preserve">kombinácia </w:t>
            </w:r>
            <w:r w:rsidR="00366546">
              <w:rPr>
                <w:rFonts w:cstheme="minorHAnsi"/>
              </w:rPr>
              <w:t> spôsobov financovania</w:t>
            </w:r>
            <w:r w:rsidRPr="00C068F8">
              <w:rPr>
                <w:rFonts w:cstheme="minorHAnsi"/>
              </w:rPr>
              <w:t>.</w:t>
            </w:r>
          </w:p>
          <w:p w14:paraId="0328F8B5" w14:textId="68CCBBE2" w:rsidR="00CE5DD6" w:rsidRPr="00C068F8" w:rsidRDefault="00CE5DD6" w:rsidP="00B82A4B">
            <w:pPr>
              <w:tabs>
                <w:tab w:val="left" w:pos="1695"/>
              </w:tabs>
              <w:jc w:val="both"/>
              <w:rPr>
                <w:rFonts w:cstheme="minorHAnsi"/>
                <w:b/>
              </w:rPr>
            </w:pPr>
            <w:r w:rsidRPr="00C068F8">
              <w:rPr>
                <w:rFonts w:cstheme="minorHAnsi"/>
                <w:b/>
              </w:rPr>
              <w:t>Forma financovania: 01 nenávratný grant (nenávratný finančný príspevok)</w:t>
            </w:r>
          </w:p>
          <w:p w14:paraId="55D9EFF3" w14:textId="303EF3CB" w:rsidR="00CE5DD6" w:rsidRPr="00C068F8" w:rsidRDefault="00CE5DD6" w:rsidP="00B82A4B">
            <w:pPr>
              <w:tabs>
                <w:tab w:val="left" w:pos="1695"/>
              </w:tabs>
              <w:jc w:val="both"/>
              <w:rPr>
                <w:rFonts w:cstheme="minorHAnsi"/>
              </w:rPr>
            </w:pPr>
            <w:r w:rsidRPr="00C068F8">
              <w:rPr>
                <w:rFonts w:cstheme="minorHAnsi"/>
              </w:rPr>
              <w:t xml:space="preserve">Táto skutočnosť nie je predmetom preukázania splnenia zo strany žiadateľa pri predložení </w:t>
            </w:r>
            <w:proofErr w:type="spellStart"/>
            <w:r w:rsidR="00BA4282">
              <w:rPr>
                <w:rFonts w:cstheme="minorHAnsi"/>
              </w:rPr>
              <w:t>ŽoNFP</w:t>
            </w:r>
            <w:proofErr w:type="spellEnd"/>
            <w:r w:rsidRPr="00C068F8">
              <w:rPr>
                <w:rFonts w:cstheme="minorHAnsi"/>
              </w:rPr>
              <w:t>.</w:t>
            </w:r>
          </w:p>
          <w:p w14:paraId="055E0C9A" w14:textId="3CB1CF8E" w:rsidR="00CE5DD6" w:rsidRDefault="00CE5DD6" w:rsidP="00FC6F82">
            <w:pPr>
              <w:tabs>
                <w:tab w:val="left" w:pos="1695"/>
              </w:tabs>
              <w:jc w:val="both"/>
            </w:pPr>
            <w:r w:rsidRPr="00C068F8">
              <w:rPr>
                <w:rFonts w:cstheme="minorHAnsi"/>
              </w:rPr>
              <w:t>Konkrétny spôsob financovania projektu bude upravený v</w:t>
            </w:r>
            <w:r w:rsidR="00FC6F82">
              <w:rPr>
                <w:rFonts w:cstheme="minorHAnsi"/>
              </w:rPr>
              <w:t> Zmluve o poskytnutí NFP</w:t>
            </w:r>
            <w:r w:rsidRPr="00C068F8">
              <w:rPr>
                <w:rFonts w:cstheme="minorHAnsi"/>
              </w:rPr>
              <w:t>.</w:t>
            </w:r>
          </w:p>
        </w:tc>
      </w:tr>
      <w:tr w:rsidR="00CE5DD6" w14:paraId="716AC92B" w14:textId="77777777" w:rsidTr="00154BD4">
        <w:trPr>
          <w:jc w:val="center"/>
        </w:trPr>
        <w:tc>
          <w:tcPr>
            <w:tcW w:w="3114" w:type="dxa"/>
            <w:shd w:val="clear" w:color="auto" w:fill="E2EFD9" w:themeFill="accent6" w:themeFillTint="33"/>
          </w:tcPr>
          <w:p w14:paraId="6139EDD1" w14:textId="77777777" w:rsidR="00CE5DD6" w:rsidRPr="003D4BB1" w:rsidRDefault="00CE5DD6" w:rsidP="00CE5DD6">
            <w:pPr>
              <w:tabs>
                <w:tab w:val="left" w:pos="1695"/>
              </w:tabs>
              <w:rPr>
                <w:b/>
              </w:rPr>
            </w:pPr>
            <w:r>
              <w:rPr>
                <w:b/>
              </w:rPr>
              <w:t>Zverejňovanie informácií</w:t>
            </w:r>
          </w:p>
        </w:tc>
        <w:tc>
          <w:tcPr>
            <w:tcW w:w="6633" w:type="dxa"/>
          </w:tcPr>
          <w:p w14:paraId="3211C74B" w14:textId="3C88B5F1" w:rsidR="0000579A" w:rsidRPr="0000579A" w:rsidRDefault="00456526" w:rsidP="0000579A">
            <w:pPr>
              <w:tabs>
                <w:tab w:val="left" w:pos="1695"/>
              </w:tabs>
              <w:jc w:val="both"/>
            </w:pPr>
            <w:r>
              <w:t>Poskytovateľ</w:t>
            </w:r>
            <w:r w:rsidRPr="0000579A">
              <w:t xml:space="preserve"> </w:t>
            </w:r>
            <w:r w:rsidR="0000579A" w:rsidRPr="0000579A">
              <w:t xml:space="preserve">zverejní prostredníctvom ITMS, na svojom webovom sídle </w:t>
            </w:r>
            <w:hyperlink r:id="rId29" w:history="1">
              <w:r w:rsidR="0000579A" w:rsidRPr="0000579A">
                <w:rPr>
                  <w:rStyle w:val="Hypertextovprepojenie"/>
                </w:rPr>
                <w:t>www.romovia.vlada.gov.sk</w:t>
              </w:r>
            </w:hyperlink>
            <w:r w:rsidR="0000579A" w:rsidRPr="0000579A">
              <w:t xml:space="preserve">  a na stránke </w:t>
            </w:r>
            <w:hyperlink r:id="rId30" w:history="1">
              <w:r w:rsidR="0000579A" w:rsidRPr="0000579A">
                <w:rPr>
                  <w:rStyle w:val="Hypertextovprepojenie"/>
                </w:rPr>
                <w:t>www.eurofondy.gov.sk</w:t>
              </w:r>
            </w:hyperlink>
          </w:p>
          <w:p w14:paraId="18FAF127" w14:textId="77777777" w:rsidR="002A106F" w:rsidRDefault="0000579A" w:rsidP="00F06ED4">
            <w:pPr>
              <w:tabs>
                <w:tab w:val="left" w:pos="1695"/>
              </w:tabs>
              <w:jc w:val="both"/>
            </w:pPr>
            <w:r w:rsidRPr="0000579A">
              <w:t xml:space="preserve">do 60 dní od skončenia </w:t>
            </w:r>
            <w:r w:rsidR="00456526">
              <w:t>konania o</w:t>
            </w:r>
            <w:r w:rsidR="00456526" w:rsidRPr="0000579A">
              <w:t xml:space="preserve"> </w:t>
            </w:r>
            <w:proofErr w:type="spellStart"/>
            <w:r w:rsidRPr="0000579A">
              <w:t>ŽoNFP</w:t>
            </w:r>
            <w:proofErr w:type="spellEnd"/>
            <w:r w:rsidRPr="0000579A">
              <w:t xml:space="preserve"> zoznam schválených </w:t>
            </w:r>
            <w:proofErr w:type="spellStart"/>
            <w:r w:rsidRPr="0000579A">
              <w:t>ŽoNFP</w:t>
            </w:r>
            <w:proofErr w:type="spellEnd"/>
            <w:r w:rsidRPr="0000579A">
              <w:t xml:space="preserve"> a neschválených žiadostí o NFP.  </w:t>
            </w:r>
          </w:p>
          <w:p w14:paraId="6F1759B1" w14:textId="5F0A12BF" w:rsidR="0000579A" w:rsidRPr="0000579A" w:rsidRDefault="002A106F" w:rsidP="00F06ED4">
            <w:pPr>
              <w:tabs>
                <w:tab w:val="left" w:pos="1695"/>
              </w:tabs>
              <w:jc w:val="both"/>
            </w:pPr>
            <w:r>
              <w:t xml:space="preserve">Informácie o </w:t>
            </w:r>
            <w:r w:rsidR="0000579A" w:rsidRPr="0000579A">
              <w:t xml:space="preserve">schválených </w:t>
            </w:r>
            <w:proofErr w:type="spellStart"/>
            <w:r w:rsidR="0000579A" w:rsidRPr="0000579A">
              <w:t>ŽoNFP</w:t>
            </w:r>
            <w:proofErr w:type="spellEnd"/>
            <w:r w:rsidR="0000579A" w:rsidRPr="0000579A">
              <w:t xml:space="preserve"> </w:t>
            </w:r>
            <w:r>
              <w:t xml:space="preserve">v rozsahu </w:t>
            </w:r>
            <w:r w:rsidRPr="0000579A">
              <w:t xml:space="preserve">čl. 49 </w:t>
            </w:r>
            <w:r w:rsidR="000C4BB9">
              <w:t>NSU</w:t>
            </w:r>
            <w:r w:rsidRPr="0000579A">
              <w:t xml:space="preserve">: </w:t>
            </w:r>
            <w:r>
              <w:t xml:space="preserve">sú zverejnené vo verejnej časti ITMS </w:t>
            </w:r>
            <w:r w:rsidR="00520BC8">
              <w:t xml:space="preserve">a </w:t>
            </w:r>
            <w:r w:rsidR="00520BC8" w:rsidRPr="0000579A">
              <w:t>obsahuj</w:t>
            </w:r>
            <w:r w:rsidR="00520BC8">
              <w:t>ú</w:t>
            </w:r>
            <w:r w:rsidR="00520BC8" w:rsidRPr="0000579A">
              <w:t xml:space="preserve"> </w:t>
            </w:r>
            <w:r w:rsidR="00520BC8">
              <w:t xml:space="preserve">nasledujúce </w:t>
            </w:r>
            <w:r w:rsidR="0000579A" w:rsidRPr="0000579A">
              <w:t xml:space="preserve">údaje </w:t>
            </w:r>
          </w:p>
          <w:p w14:paraId="798CBC86" w14:textId="1098D23D" w:rsidR="00CE5DD6" w:rsidRDefault="00CE5DD6" w:rsidP="006C194B">
            <w:pPr>
              <w:pStyle w:val="Odsekzoznamu"/>
              <w:numPr>
                <w:ilvl w:val="0"/>
                <w:numId w:val="32"/>
              </w:numPr>
              <w:tabs>
                <w:tab w:val="left" w:pos="1695"/>
              </w:tabs>
              <w:jc w:val="both"/>
            </w:pPr>
            <w:r>
              <w:t xml:space="preserve">názov prijímateľa; </w:t>
            </w:r>
          </w:p>
          <w:p w14:paraId="27294CA7" w14:textId="51C638B7" w:rsidR="00CE5DD6" w:rsidRDefault="00CE5DD6" w:rsidP="006C194B">
            <w:pPr>
              <w:pStyle w:val="Odsekzoznamu"/>
              <w:numPr>
                <w:ilvl w:val="0"/>
                <w:numId w:val="32"/>
              </w:numPr>
              <w:tabs>
                <w:tab w:val="left" w:pos="1695"/>
              </w:tabs>
              <w:jc w:val="both"/>
            </w:pPr>
            <w:r>
              <w:t xml:space="preserve">názov projektu; </w:t>
            </w:r>
          </w:p>
          <w:p w14:paraId="766E72C3" w14:textId="3C7A940E" w:rsidR="00CE5DD6" w:rsidRDefault="00CE5DD6" w:rsidP="006C194B">
            <w:pPr>
              <w:pStyle w:val="Odsekzoznamu"/>
              <w:numPr>
                <w:ilvl w:val="0"/>
                <w:numId w:val="32"/>
              </w:numPr>
              <w:tabs>
                <w:tab w:val="left" w:pos="1695"/>
              </w:tabs>
              <w:jc w:val="both"/>
            </w:pPr>
            <w:r>
              <w:lastRenderedPageBreak/>
              <w:t xml:space="preserve">účel operácie a jej očakávané alebo skutočné dosiahnuté výsledky; </w:t>
            </w:r>
          </w:p>
          <w:p w14:paraId="0635A9B7" w14:textId="6201776C" w:rsidR="00CE5DD6" w:rsidRDefault="00CE5DD6" w:rsidP="006C194B">
            <w:pPr>
              <w:pStyle w:val="Odsekzoznamu"/>
              <w:numPr>
                <w:ilvl w:val="0"/>
                <w:numId w:val="32"/>
              </w:numPr>
              <w:tabs>
                <w:tab w:val="left" w:pos="1695"/>
              </w:tabs>
              <w:jc w:val="both"/>
            </w:pPr>
            <w:r>
              <w:t>dátum začatia realizácie</w:t>
            </w:r>
            <w:r w:rsidR="00456526">
              <w:t xml:space="preserve"> projektu</w:t>
            </w:r>
            <w:r>
              <w:t xml:space="preserve">; </w:t>
            </w:r>
          </w:p>
          <w:p w14:paraId="53BC8328" w14:textId="6D4F4C17" w:rsidR="00CE5DD6" w:rsidRDefault="00CE5DD6" w:rsidP="006C194B">
            <w:pPr>
              <w:pStyle w:val="Odsekzoznamu"/>
              <w:numPr>
                <w:ilvl w:val="0"/>
                <w:numId w:val="32"/>
              </w:numPr>
              <w:tabs>
                <w:tab w:val="left" w:pos="1695"/>
              </w:tabs>
              <w:jc w:val="both"/>
            </w:pPr>
            <w:r>
              <w:t xml:space="preserve">očakávaný alebo skutočný dátum ukončenia projektu; </w:t>
            </w:r>
          </w:p>
          <w:p w14:paraId="02007FC9" w14:textId="1626F0BD" w:rsidR="00CE5DD6" w:rsidRDefault="00CE5DD6" w:rsidP="006C194B">
            <w:pPr>
              <w:pStyle w:val="Odsekzoznamu"/>
              <w:numPr>
                <w:ilvl w:val="0"/>
                <w:numId w:val="32"/>
              </w:numPr>
              <w:tabs>
                <w:tab w:val="left" w:pos="1695"/>
              </w:tabs>
              <w:jc w:val="both"/>
            </w:pPr>
            <w:r>
              <w:t xml:space="preserve">výšku schváleného príspevku; </w:t>
            </w:r>
          </w:p>
          <w:p w14:paraId="6832E4DC" w14:textId="4679CD8A" w:rsidR="00CE5DD6" w:rsidRDefault="00CE5DD6" w:rsidP="006C194B">
            <w:pPr>
              <w:pStyle w:val="Odsekzoznamu"/>
              <w:numPr>
                <w:ilvl w:val="0"/>
                <w:numId w:val="32"/>
              </w:numPr>
              <w:tabs>
                <w:tab w:val="left" w:pos="1695"/>
              </w:tabs>
              <w:jc w:val="both"/>
            </w:pPr>
            <w:r>
              <w:t xml:space="preserve">príslušný fond; </w:t>
            </w:r>
          </w:p>
          <w:p w14:paraId="46A842A0" w14:textId="23B035CA" w:rsidR="00ED7D04" w:rsidRDefault="00CE5DD6" w:rsidP="006C194B">
            <w:pPr>
              <w:pStyle w:val="Odsekzoznamu"/>
              <w:numPr>
                <w:ilvl w:val="0"/>
                <w:numId w:val="32"/>
              </w:numPr>
              <w:tabs>
                <w:tab w:val="left" w:pos="1695"/>
              </w:tabs>
              <w:jc w:val="both"/>
            </w:pPr>
            <w:r>
              <w:t xml:space="preserve">príslušný špecifický cieľ; </w:t>
            </w:r>
          </w:p>
          <w:p w14:paraId="1474D73C" w14:textId="3A0C45FF" w:rsidR="00456526" w:rsidRDefault="00456526" w:rsidP="006C194B">
            <w:pPr>
              <w:pStyle w:val="Odsekzoznamu"/>
              <w:numPr>
                <w:ilvl w:val="0"/>
                <w:numId w:val="32"/>
              </w:numPr>
              <w:tabs>
                <w:tab w:val="left" w:pos="1695"/>
              </w:tabs>
              <w:jc w:val="both"/>
            </w:pPr>
            <w:r>
              <w:t>typ akcie;</w:t>
            </w:r>
          </w:p>
          <w:p w14:paraId="48C753DD" w14:textId="6ADF5915" w:rsidR="00CE5DD6" w:rsidRDefault="00ED7D04" w:rsidP="006C194B">
            <w:pPr>
              <w:pStyle w:val="Odsekzoznamu"/>
              <w:numPr>
                <w:ilvl w:val="0"/>
                <w:numId w:val="32"/>
              </w:numPr>
              <w:tabs>
                <w:tab w:val="left" w:pos="1695"/>
              </w:tabs>
              <w:jc w:val="both"/>
            </w:pPr>
            <w:r>
              <w:t xml:space="preserve">miera spolufinancovania </w:t>
            </w:r>
            <w:r w:rsidR="00456526">
              <w:t>z EÚ zdrojov</w:t>
            </w:r>
            <w:r>
              <w:t xml:space="preserve">; </w:t>
            </w:r>
            <w:r w:rsidR="00CE5DD6">
              <w:t xml:space="preserve"> </w:t>
            </w:r>
          </w:p>
          <w:p w14:paraId="21E92A5E" w14:textId="15696C86" w:rsidR="00CE5DD6" w:rsidRDefault="00CE5DD6" w:rsidP="006C194B">
            <w:pPr>
              <w:pStyle w:val="Odsekzoznamu"/>
              <w:numPr>
                <w:ilvl w:val="0"/>
                <w:numId w:val="32"/>
              </w:numPr>
              <w:tabs>
                <w:tab w:val="left" w:pos="1695"/>
              </w:tabs>
              <w:jc w:val="both"/>
            </w:pPr>
            <w:r>
              <w:t xml:space="preserve">miesto realizácie projektu; </w:t>
            </w:r>
          </w:p>
          <w:p w14:paraId="090B0CE7" w14:textId="2A591444" w:rsidR="00CE5DD6" w:rsidRDefault="00456526" w:rsidP="006C194B">
            <w:pPr>
              <w:pStyle w:val="Odsekzoznamu"/>
              <w:numPr>
                <w:ilvl w:val="0"/>
                <w:numId w:val="32"/>
              </w:numPr>
              <w:tabs>
                <w:tab w:val="left" w:pos="1695"/>
              </w:tabs>
              <w:jc w:val="both"/>
            </w:pPr>
            <w:r>
              <w:t>v prípade mobilných operácií alebo operácií zahŕňajúcich viaceré lokality aj lokalitu prijímateľa, kde je vedený ako právny subjekt</w:t>
            </w:r>
            <w:r w:rsidR="00CE5DD6">
              <w:t>.</w:t>
            </w:r>
          </w:p>
          <w:p w14:paraId="07FAA89A" w14:textId="23898559" w:rsidR="00CE5DD6" w:rsidRDefault="00CE5DD6" w:rsidP="00B82A4B">
            <w:pPr>
              <w:tabs>
                <w:tab w:val="left" w:pos="1695"/>
              </w:tabs>
              <w:jc w:val="both"/>
            </w:pPr>
            <w:r>
              <w:t>Centrálny koordinačný orgán zverejňuje informácie v zmysle §</w:t>
            </w:r>
            <w:r w:rsidR="0000579A">
              <w:t xml:space="preserve"> </w:t>
            </w:r>
            <w:r>
              <w:t>47 ods.</w:t>
            </w:r>
            <w:r w:rsidR="0000579A">
              <w:t xml:space="preserve"> </w:t>
            </w:r>
            <w:r>
              <w:t xml:space="preserve">2 zákona o príspevkoch z fondov EÚ. </w:t>
            </w:r>
          </w:p>
          <w:p w14:paraId="3622D5A4" w14:textId="6CA74039" w:rsidR="00CE5DD6" w:rsidRDefault="00CE5DD6" w:rsidP="008E307F">
            <w:pPr>
              <w:tabs>
                <w:tab w:val="left" w:pos="1695"/>
              </w:tabs>
              <w:jc w:val="both"/>
            </w:pPr>
            <w:r>
              <w:t>Žiadateľ berie na vedomie, že spracovanie osobných údajov sa uskutočňuje v zmysle §</w:t>
            </w:r>
            <w:r w:rsidR="0000579A">
              <w:t xml:space="preserve"> </w:t>
            </w:r>
            <w:r>
              <w:t>46 zákona o príspevkoch z fondov EÚ.</w:t>
            </w:r>
          </w:p>
        </w:tc>
      </w:tr>
      <w:tr w:rsidR="00ED38AC" w14:paraId="4AD7D3DE" w14:textId="77777777" w:rsidTr="00154BD4">
        <w:trPr>
          <w:jc w:val="center"/>
        </w:trPr>
        <w:tc>
          <w:tcPr>
            <w:tcW w:w="3114" w:type="dxa"/>
            <w:shd w:val="clear" w:color="auto" w:fill="E2EFD9" w:themeFill="accent6" w:themeFillTint="33"/>
          </w:tcPr>
          <w:p w14:paraId="34F48375" w14:textId="5D4DB54C" w:rsidR="00ED38AC" w:rsidRDefault="00ED38AC" w:rsidP="00CE5DD6">
            <w:pPr>
              <w:tabs>
                <w:tab w:val="left" w:pos="1695"/>
              </w:tabs>
              <w:rPr>
                <w:b/>
              </w:rPr>
            </w:pPr>
            <w:r>
              <w:rPr>
                <w:b/>
              </w:rPr>
              <w:lastRenderedPageBreak/>
              <w:t>Využitie zásobníka projektov</w:t>
            </w:r>
          </w:p>
        </w:tc>
        <w:tc>
          <w:tcPr>
            <w:tcW w:w="6633" w:type="dxa"/>
          </w:tcPr>
          <w:p w14:paraId="47A876FA" w14:textId="4E0F6BF6" w:rsidR="00ED38AC" w:rsidRDefault="00C457C8" w:rsidP="00346892">
            <w:pPr>
              <w:tabs>
                <w:tab w:val="left" w:pos="1695"/>
              </w:tabs>
              <w:jc w:val="both"/>
            </w:pPr>
            <w:r>
              <w:t>Poskytovateľ</w:t>
            </w:r>
            <w:r w:rsidR="00483EDF">
              <w:t xml:space="preserve"> je oprávnený využiť zásobník projektov, t. j. zmeniť rozhodnutie o neschválení </w:t>
            </w:r>
            <w:proofErr w:type="spellStart"/>
            <w:r w:rsidR="00483EDF">
              <w:t>ŽoNFP</w:t>
            </w:r>
            <w:proofErr w:type="spellEnd"/>
            <w:r w:rsidR="00483EDF">
              <w:t xml:space="preserve"> a rozhodnúť o schválení </w:t>
            </w:r>
            <w:proofErr w:type="spellStart"/>
            <w:r w:rsidR="00483EDF">
              <w:t>ŽoNFP</w:t>
            </w:r>
            <w:proofErr w:type="spellEnd"/>
            <w:r w:rsidR="00483EDF">
              <w:t xml:space="preserve"> </w:t>
            </w:r>
            <w:r w:rsidR="00231A30">
              <w:br/>
            </w:r>
            <w:r w:rsidR="00483EDF">
              <w:t>v súlade s § 18 zákona</w:t>
            </w:r>
            <w:r w:rsidR="00864184">
              <w:t xml:space="preserve"> </w:t>
            </w:r>
            <w:r w:rsidR="00483EDF">
              <w:t>o príspevkoch z fondov EÚ za predpokladu, že budú splnené všetky nasledovné podmienky:</w:t>
            </w:r>
          </w:p>
          <w:p w14:paraId="6AD0B7FF" w14:textId="1F706B4F" w:rsidR="00864184" w:rsidRDefault="00864184" w:rsidP="00D8619B">
            <w:pPr>
              <w:pStyle w:val="Odsekzoznamu"/>
              <w:numPr>
                <w:ilvl w:val="0"/>
                <w:numId w:val="66"/>
              </w:numPr>
              <w:tabs>
                <w:tab w:val="left" w:pos="1695"/>
              </w:tabs>
              <w:jc w:val="both"/>
            </w:pPr>
            <w:r w:rsidRPr="00864184">
              <w:t xml:space="preserve">rozhodnutie o neschválení </w:t>
            </w:r>
            <w:proofErr w:type="spellStart"/>
            <w:r w:rsidRPr="00864184">
              <w:t>ŽoNFP</w:t>
            </w:r>
            <w:proofErr w:type="spellEnd"/>
            <w:r w:rsidRPr="00864184">
              <w:t xml:space="preserve"> bolo vydané len z dôvodu nedostatku finančných prostriedkov určených na vyčerpanie vo výzve;</w:t>
            </w:r>
          </w:p>
          <w:p w14:paraId="1D6A8F55" w14:textId="53D2696A" w:rsidR="00864184" w:rsidRDefault="00864184" w:rsidP="00D8619B">
            <w:pPr>
              <w:pStyle w:val="Odsekzoznamu"/>
              <w:numPr>
                <w:ilvl w:val="0"/>
                <w:numId w:val="66"/>
              </w:numPr>
              <w:tabs>
                <w:tab w:val="left" w:pos="1695"/>
              </w:tabs>
              <w:jc w:val="both"/>
            </w:pPr>
            <w:r w:rsidRPr="00864184">
              <w:t xml:space="preserve">poskytovateľ disponuje dostatočnými finančnými prostriedkami určenými na zabezpečenie financovania projektu, ktorý je predmetom </w:t>
            </w:r>
            <w:proofErr w:type="spellStart"/>
            <w:r w:rsidRPr="00864184">
              <w:t>ŽoNFP</w:t>
            </w:r>
            <w:proofErr w:type="spellEnd"/>
            <w:r w:rsidRPr="00864184">
              <w:t>;</w:t>
            </w:r>
          </w:p>
          <w:p w14:paraId="4758809C" w14:textId="49B28DB5" w:rsidR="00864184" w:rsidRDefault="00864184" w:rsidP="00D8619B">
            <w:pPr>
              <w:pStyle w:val="Odsekzoznamu"/>
              <w:numPr>
                <w:ilvl w:val="0"/>
                <w:numId w:val="66"/>
              </w:numPr>
              <w:tabs>
                <w:tab w:val="left" w:pos="1695"/>
              </w:tabs>
              <w:jc w:val="both"/>
            </w:pPr>
            <w:r w:rsidRPr="00864184">
              <w:t>žiadateľ</w:t>
            </w:r>
            <w:r w:rsidR="004F4509">
              <w:t xml:space="preserve"> </w:t>
            </w:r>
            <w:r w:rsidR="00366546">
              <w:t xml:space="preserve">(a </w:t>
            </w:r>
            <w:r w:rsidR="000D2A6D">
              <w:t>partner</w:t>
            </w:r>
            <w:r w:rsidR="00366546">
              <w:t>, ak relevantné)</w:t>
            </w:r>
            <w:r w:rsidRPr="00864184">
              <w:t xml:space="preserve"> preukázateľne spĺňa PPP určené vo výzve;</w:t>
            </w:r>
          </w:p>
          <w:p w14:paraId="79610301" w14:textId="71E9A140" w:rsidR="00864184" w:rsidRDefault="00864184" w:rsidP="00D8619B">
            <w:pPr>
              <w:pStyle w:val="Odsekzoznamu"/>
              <w:numPr>
                <w:ilvl w:val="0"/>
                <w:numId w:val="66"/>
              </w:numPr>
              <w:tabs>
                <w:tab w:val="left" w:pos="1695"/>
              </w:tabs>
              <w:jc w:val="both"/>
            </w:pPr>
            <w:r w:rsidRPr="00864184">
              <w:t>žiadateľ</w:t>
            </w:r>
            <w:r w:rsidR="008626C6">
              <w:t xml:space="preserve"> (a partner, ak relevantné)</w:t>
            </w:r>
            <w:r w:rsidRPr="00864184">
              <w:t xml:space="preserve"> so zmenou rozhodnutia súhlasí.</w:t>
            </w:r>
          </w:p>
          <w:p w14:paraId="4C3F72FD" w14:textId="093FE48C" w:rsidR="00864184" w:rsidRDefault="00864184" w:rsidP="00346892">
            <w:pPr>
              <w:tabs>
                <w:tab w:val="left" w:pos="1695"/>
              </w:tabs>
              <w:jc w:val="both"/>
            </w:pPr>
            <w:r w:rsidRPr="00864184">
              <w:t xml:space="preserve">Konanie o zmene rozhodnutia o neschválení </w:t>
            </w:r>
            <w:proofErr w:type="spellStart"/>
            <w:r w:rsidRPr="00864184">
              <w:t>ŽoNFP</w:t>
            </w:r>
            <w:proofErr w:type="spellEnd"/>
            <w:r w:rsidRPr="00864184">
              <w:t xml:space="preserve"> začína z vlastného podnetu </w:t>
            </w:r>
            <w:r>
              <w:t>poskytovateľa</w:t>
            </w:r>
            <w:r w:rsidRPr="00864184">
              <w:t xml:space="preserve"> a písomne o tom informuje žiadateľa. Pred zmenou rozhodnutia o neschválení </w:t>
            </w:r>
            <w:proofErr w:type="spellStart"/>
            <w:r w:rsidRPr="00864184">
              <w:t>ŽoNFP</w:t>
            </w:r>
            <w:proofErr w:type="spellEnd"/>
            <w:r w:rsidRPr="00864184">
              <w:t xml:space="preserve">, v rozsahu v akom je to potrebné na účel overenia skutočností podľa písm. c) a d), požiada </w:t>
            </w:r>
            <w:r>
              <w:t>poskytovateľ</w:t>
            </w:r>
            <w:r w:rsidRPr="00864184">
              <w:t xml:space="preserve"> žiadateľa o ich preukázanie, určí žiadateľovi primeranú lehotu a poučí ho o zastavení konania, ak nepreukáže, že naďalej spĺňa PPP, nesúhlasí so zmenou rozhodnutia alebo nedodrží určenú lehotu</w:t>
            </w:r>
            <w:r w:rsidR="008626C6">
              <w:rPr>
                <w:rStyle w:val="Odkaznapoznmkupodiarou"/>
              </w:rPr>
              <w:footnoteReference w:id="37"/>
            </w:r>
            <w:r w:rsidRPr="00864184">
              <w:t>.</w:t>
            </w:r>
          </w:p>
          <w:p w14:paraId="5A8C088B" w14:textId="68B4A581" w:rsidR="00864184" w:rsidRDefault="00864184">
            <w:pPr>
              <w:tabs>
                <w:tab w:val="left" w:pos="1695"/>
              </w:tabs>
              <w:jc w:val="both"/>
            </w:pPr>
            <w:r>
              <w:t>Poskytovateľ</w:t>
            </w:r>
            <w:r w:rsidRPr="00864184">
              <w:t xml:space="preserve"> postupuje pri aplikácii zásobníka projektov postupne, a to od najstaršieho posudzovaného časového obdobia výzvy, v ktorom došlo k nechváleniu </w:t>
            </w:r>
            <w:proofErr w:type="spellStart"/>
            <w:r w:rsidRPr="00864184">
              <w:t>ŽoNFP</w:t>
            </w:r>
            <w:proofErr w:type="spellEnd"/>
            <w:r w:rsidRPr="00864184">
              <w:t xml:space="preserve"> z dôvodu vyčerpania finančných prostriedkov určených na vyčerpanie vo výzve.</w:t>
            </w:r>
          </w:p>
          <w:p w14:paraId="5D7A37BD" w14:textId="0876A975" w:rsidR="00864184" w:rsidRDefault="00864184">
            <w:pPr>
              <w:tabs>
                <w:tab w:val="left" w:pos="1695"/>
              </w:tabs>
              <w:jc w:val="both"/>
            </w:pPr>
            <w:r>
              <w:lastRenderedPageBreak/>
              <w:t>Poskytovateľ</w:t>
            </w:r>
            <w:r w:rsidRPr="00864184">
              <w:t xml:space="preserve"> je pri rozhodovaní o zmene rozhodnutia o neschválení </w:t>
            </w:r>
            <w:proofErr w:type="spellStart"/>
            <w:r w:rsidRPr="00864184">
              <w:t>ŽoNFP</w:t>
            </w:r>
            <w:proofErr w:type="spellEnd"/>
            <w:r w:rsidRPr="00864184">
              <w:t xml:space="preserve"> viazaný poradím </w:t>
            </w:r>
            <w:proofErr w:type="spellStart"/>
            <w:r w:rsidRPr="00864184">
              <w:t>ŽoNFP</w:t>
            </w:r>
            <w:proofErr w:type="spellEnd"/>
            <w:r w:rsidRPr="00864184">
              <w:t xml:space="preserve">, ktoré bolo určené na základe aplikácie kritérií pre výber projektov v konaní o </w:t>
            </w:r>
            <w:proofErr w:type="spellStart"/>
            <w:r w:rsidRPr="00864184">
              <w:t>ŽoNFP</w:t>
            </w:r>
            <w:proofErr w:type="spellEnd"/>
            <w:r w:rsidRPr="00864184">
              <w:t xml:space="preserve">, pričom najprv koná o </w:t>
            </w:r>
            <w:proofErr w:type="spellStart"/>
            <w:r w:rsidRPr="00864184">
              <w:t>ŽoNFP</w:t>
            </w:r>
            <w:proofErr w:type="spellEnd"/>
            <w:r w:rsidRPr="00864184">
              <w:t xml:space="preserve">, ktorá dosiahla najvyššie umiestnenie spomedzi </w:t>
            </w:r>
            <w:proofErr w:type="spellStart"/>
            <w:r w:rsidRPr="00864184">
              <w:t>ŽoNFP</w:t>
            </w:r>
            <w:proofErr w:type="spellEnd"/>
            <w:r w:rsidRPr="00864184">
              <w:t>, ktoré nebolo možné schváliť z dôvodu nedostatku finančných prostriedkov určených na vyčerpanie vo výzve.</w:t>
            </w:r>
          </w:p>
          <w:p w14:paraId="7512FDBF" w14:textId="6A202D03" w:rsidR="00864184" w:rsidRDefault="00864184">
            <w:pPr>
              <w:tabs>
                <w:tab w:val="left" w:pos="1695"/>
              </w:tabs>
              <w:jc w:val="both"/>
            </w:pPr>
            <w:r w:rsidRPr="00864184">
              <w:t xml:space="preserve">V prípade, ak pri niektorých </w:t>
            </w:r>
            <w:proofErr w:type="spellStart"/>
            <w:r w:rsidRPr="00864184">
              <w:t>ŽoNFP</w:t>
            </w:r>
            <w:proofErr w:type="spellEnd"/>
            <w:r w:rsidRPr="00864184">
              <w:t xml:space="preserve"> zo skupiny neboli preukázané dôvody na zmenu rozhodnutia o neschválení a konanie bolo zastavené, v prípade následného rozhodnutia </w:t>
            </w:r>
            <w:r>
              <w:t>poskytovateľa</w:t>
            </w:r>
            <w:r w:rsidRPr="00864184">
              <w:t xml:space="preserve"> pri využití ďalších finančných prostriedkov na rovnakú skupinu už nebudú </w:t>
            </w:r>
            <w:proofErr w:type="spellStart"/>
            <w:r w:rsidRPr="00864184">
              <w:t>ŽoNFP</w:t>
            </w:r>
            <w:proofErr w:type="spellEnd"/>
            <w:r w:rsidRPr="00864184">
              <w:t xml:space="preserve">, pri ktorých bolo zastavené konanie, opätovne podliehať možnosti preskúmania podľa § 18 zákona o príspevkoch z EÚ ale predmetom posúdenia budú </w:t>
            </w:r>
            <w:proofErr w:type="spellStart"/>
            <w:r w:rsidRPr="00864184">
              <w:t>ŽoNFP</w:t>
            </w:r>
            <w:proofErr w:type="spellEnd"/>
            <w:r w:rsidRPr="00864184">
              <w:t>, ktoré sú ďalšie v poradí.</w:t>
            </w:r>
          </w:p>
          <w:p w14:paraId="2DB349A8" w14:textId="77777777" w:rsidR="00864184" w:rsidRPr="00D8619B" w:rsidRDefault="00864184" w:rsidP="00D8619B">
            <w:pPr>
              <w:tabs>
                <w:tab w:val="left" w:pos="1695"/>
              </w:tabs>
              <w:spacing w:after="0"/>
              <w:jc w:val="both"/>
              <w:rPr>
                <w:b/>
              </w:rPr>
            </w:pPr>
            <w:r w:rsidRPr="00D8619B">
              <w:rPr>
                <w:b/>
              </w:rPr>
              <w:t>Upozornenie</w:t>
            </w:r>
          </w:p>
          <w:p w14:paraId="2363E869" w14:textId="11525D4C" w:rsidR="00864184" w:rsidRDefault="00864184" w:rsidP="00346892">
            <w:pPr>
              <w:tabs>
                <w:tab w:val="left" w:pos="1695"/>
              </w:tabs>
              <w:jc w:val="both"/>
            </w:pPr>
            <w:r w:rsidRPr="00864184">
              <w:t xml:space="preserve">V prípade uvoľnenia dostatočných finančných prostriedkov </w:t>
            </w:r>
            <w:r>
              <w:t>poskytovateľ</w:t>
            </w:r>
            <w:r w:rsidRPr="00864184">
              <w:t xml:space="preserve"> nie je povinný využiť zásobník projektov ale môže rozhodnúť o využití disponibilných finančných prostriedkov iným spôsobom (napr. vyhlásiť novú výzvu). Využitie zásobníka projektov je na výlučnom rozhodnutí </w:t>
            </w:r>
            <w:r>
              <w:t>poskytovateľa</w:t>
            </w:r>
            <w:r w:rsidRPr="00864184">
              <w:t>.</w:t>
            </w:r>
          </w:p>
        </w:tc>
      </w:tr>
    </w:tbl>
    <w:p w14:paraId="45267C22" w14:textId="6F2FE7BD" w:rsidR="00D769BD" w:rsidRDefault="00D769BD" w:rsidP="009A3281">
      <w:pPr>
        <w:tabs>
          <w:tab w:val="left" w:pos="3225"/>
        </w:tabs>
        <w:contextualSpacing/>
        <w:rPr>
          <w:sz w:val="24"/>
          <w:szCs w:val="24"/>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7791"/>
      </w:tblGrid>
      <w:tr w:rsidR="00257898" w:rsidRPr="00D3383E" w14:paraId="31686094" w14:textId="77777777" w:rsidTr="00B82A4B">
        <w:trPr>
          <w:jc w:val="center"/>
        </w:trPr>
        <w:tc>
          <w:tcPr>
            <w:tcW w:w="9776"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13CCC32D" w14:textId="77777777" w:rsidR="00257898" w:rsidRPr="00D3383E" w:rsidRDefault="00257898" w:rsidP="007818DC">
            <w:pPr>
              <w:tabs>
                <w:tab w:val="left" w:pos="1695"/>
              </w:tabs>
              <w:jc w:val="center"/>
              <w:rPr>
                <w:b/>
              </w:rPr>
            </w:pPr>
            <w:r>
              <w:rPr>
                <w:b/>
              </w:rPr>
              <w:t xml:space="preserve">Poskytovanie informácií k príprave </w:t>
            </w:r>
            <w:proofErr w:type="spellStart"/>
            <w:r>
              <w:rPr>
                <w:b/>
              </w:rPr>
              <w:t>ŽoNFP</w:t>
            </w:r>
            <w:proofErr w:type="spellEnd"/>
          </w:p>
        </w:tc>
      </w:tr>
      <w:tr w:rsidR="00CE5DD6" w14:paraId="4583D000" w14:textId="77777777" w:rsidTr="00B82A4B">
        <w:trPr>
          <w:jc w:val="center"/>
        </w:trPr>
        <w:tc>
          <w:tcPr>
            <w:tcW w:w="0" w:type="auto"/>
            <w:shd w:val="clear" w:color="auto" w:fill="E2EFD9" w:themeFill="accent6" w:themeFillTint="33"/>
          </w:tcPr>
          <w:p w14:paraId="0C4DCF55" w14:textId="77777777" w:rsidR="00CE5DD6" w:rsidRPr="003D4BB1" w:rsidRDefault="00CE5DD6" w:rsidP="00CE5DD6">
            <w:pPr>
              <w:tabs>
                <w:tab w:val="left" w:pos="1695"/>
              </w:tabs>
              <w:rPr>
                <w:b/>
              </w:rPr>
            </w:pPr>
            <w:r>
              <w:rPr>
                <w:b/>
              </w:rPr>
              <w:t>Kontaktné údaje poskytovateľa a spôsob komunikácie s poskytovateľom</w:t>
            </w:r>
          </w:p>
        </w:tc>
        <w:tc>
          <w:tcPr>
            <w:tcW w:w="7791" w:type="dxa"/>
          </w:tcPr>
          <w:p w14:paraId="29B12A9C" w14:textId="63110937" w:rsidR="00CE5DD6" w:rsidRDefault="00CE5DD6" w:rsidP="00CE5DD6">
            <w:pPr>
              <w:spacing w:before="120" w:after="120" w:line="240" w:lineRule="auto"/>
              <w:jc w:val="both"/>
              <w:rPr>
                <w:rFonts w:cstheme="minorHAnsi"/>
              </w:rPr>
            </w:pPr>
            <w:r w:rsidRPr="00C068F8">
              <w:rPr>
                <w:rFonts w:cstheme="minorHAnsi"/>
              </w:rPr>
              <w:t xml:space="preserve">Všeobecné informácie o Programe Slovensko </w:t>
            </w:r>
            <w:r w:rsidR="00F1581F">
              <w:rPr>
                <w:rFonts w:cstheme="minorHAnsi"/>
              </w:rPr>
              <w:t xml:space="preserve">2021-2027 </w:t>
            </w:r>
            <w:r w:rsidRPr="00C068F8">
              <w:rPr>
                <w:rFonts w:cstheme="minorHAnsi"/>
              </w:rPr>
              <w:t xml:space="preserve">a podporné dokumenty sú zverejnené na webovom sídle </w:t>
            </w:r>
            <w:hyperlink r:id="rId31" w:history="1">
              <w:r w:rsidR="000A09B1">
                <w:rPr>
                  <w:rStyle w:val="Hypertextovprepojenie"/>
                  <w:rFonts w:cstheme="minorHAnsi"/>
                </w:rPr>
                <w:t>https://eurofondy.gov.sk/</w:t>
              </w:r>
            </w:hyperlink>
            <w:r w:rsidRPr="00C068F8">
              <w:rPr>
                <w:rFonts w:cstheme="minorHAnsi"/>
              </w:rPr>
              <w:t>.</w:t>
            </w:r>
          </w:p>
          <w:p w14:paraId="35279489" w14:textId="4A7A15A6" w:rsidR="00C72EF3" w:rsidRPr="00C068F8" w:rsidRDefault="00C72EF3" w:rsidP="00CE5DD6">
            <w:pPr>
              <w:spacing w:before="120" w:after="120" w:line="240" w:lineRule="auto"/>
              <w:jc w:val="both"/>
              <w:rPr>
                <w:rFonts w:cstheme="minorHAnsi"/>
              </w:rPr>
            </w:pPr>
            <w:r w:rsidRPr="00C72EF3">
              <w:rPr>
                <w:rFonts w:cstheme="minorHAnsi"/>
              </w:rPr>
              <w:t>Za záväzné znenie výzvy sa považuje také, ktoré je vyhlásené prostredníctvom ITMS.</w:t>
            </w:r>
          </w:p>
          <w:p w14:paraId="049D4BB9" w14:textId="77777777" w:rsidR="008D6B60" w:rsidRPr="00C068F8" w:rsidRDefault="008D6B60" w:rsidP="008D6B60">
            <w:pPr>
              <w:spacing w:before="120" w:after="120" w:line="240" w:lineRule="auto"/>
              <w:jc w:val="both"/>
              <w:rPr>
                <w:rFonts w:cstheme="minorHAnsi"/>
              </w:rPr>
            </w:pPr>
            <w:r w:rsidRPr="00C068F8">
              <w:rPr>
                <w:rFonts w:cstheme="minorHAnsi"/>
              </w:rPr>
              <w:t>Bližšie informácie týkajúce sa výzvy a prípravy žiadosti o NFP je možné získať:</w:t>
            </w:r>
          </w:p>
          <w:p w14:paraId="216EB247" w14:textId="77777777" w:rsidR="008D6B60" w:rsidRPr="00CD6E50" w:rsidRDefault="008D6B60" w:rsidP="008D6B60">
            <w:pPr>
              <w:pStyle w:val="Odsekzoznamu"/>
              <w:numPr>
                <w:ilvl w:val="0"/>
                <w:numId w:val="29"/>
              </w:numPr>
              <w:spacing w:before="120" w:after="120" w:line="240" w:lineRule="auto"/>
              <w:rPr>
                <w:rStyle w:val="Hypertextovprepojenie"/>
                <w:rFonts w:cstheme="minorHAnsi"/>
                <w:color w:val="auto"/>
                <w:u w:val="none"/>
              </w:rPr>
            </w:pPr>
            <w:r w:rsidRPr="00C068F8">
              <w:rPr>
                <w:rFonts w:cstheme="minorHAnsi"/>
              </w:rPr>
              <w:t xml:space="preserve">e-mailom na adrese: </w:t>
            </w:r>
            <w:hyperlink r:id="rId32" w:history="1">
              <w:r w:rsidRPr="003F6DA5">
                <w:rPr>
                  <w:rStyle w:val="Hypertextovprepojenie"/>
                </w:rPr>
                <w:t>vyzvy.mrk</w:t>
              </w:r>
              <w:r w:rsidRPr="003F6DA5">
                <w:rPr>
                  <w:rStyle w:val="Hypertextovprepojenie"/>
                  <w:rFonts w:cstheme="minorHAnsi"/>
                </w:rPr>
                <w:t>@vlada.gov.sk</w:t>
              </w:r>
            </w:hyperlink>
          </w:p>
          <w:p w14:paraId="2EBA1EDE" w14:textId="77777777" w:rsidR="008D6B60" w:rsidRDefault="008D6B60" w:rsidP="008D6B60">
            <w:pPr>
              <w:pStyle w:val="Odsekzoznamu"/>
              <w:spacing w:before="120" w:after="120" w:line="240" w:lineRule="auto"/>
              <w:rPr>
                <w:rFonts w:cstheme="minorHAnsi"/>
              </w:rPr>
            </w:pPr>
          </w:p>
          <w:p w14:paraId="353EF2A8" w14:textId="77777777" w:rsidR="008D6B60" w:rsidRDefault="008D6B60" w:rsidP="008D6B60">
            <w:pPr>
              <w:pStyle w:val="Odsekzoznamu"/>
              <w:spacing w:before="120" w:after="120" w:line="240" w:lineRule="auto"/>
              <w:rPr>
                <w:rFonts w:cstheme="minorHAnsi"/>
              </w:rPr>
            </w:pPr>
            <w:r>
              <w:rPr>
                <w:rFonts w:cstheme="minorHAnsi"/>
              </w:rPr>
              <w:t>prostredníctvom regionálnych kancelárií (RK):</w:t>
            </w:r>
          </w:p>
          <w:p w14:paraId="4AEFDFDC" w14:textId="77777777" w:rsidR="008D6B60" w:rsidRDefault="008D6B60" w:rsidP="008D6B60">
            <w:pPr>
              <w:pStyle w:val="Odsekzoznamu"/>
              <w:spacing w:before="120" w:after="120" w:line="240" w:lineRule="auto"/>
              <w:rPr>
                <w:rFonts w:cstheme="minorHAnsi"/>
              </w:rPr>
            </w:pPr>
          </w:p>
          <w:tbl>
            <w:tblPr>
              <w:tblStyle w:val="Mriekatabuky"/>
              <w:tblW w:w="0" w:type="auto"/>
              <w:tblInd w:w="720" w:type="dxa"/>
              <w:tblLook w:val="04A0" w:firstRow="1" w:lastRow="0" w:firstColumn="1" w:lastColumn="0" w:noHBand="0" w:noVBand="1"/>
            </w:tblPr>
            <w:tblGrid>
              <w:gridCol w:w="2845"/>
              <w:gridCol w:w="3119"/>
            </w:tblGrid>
            <w:tr w:rsidR="008D6B60" w14:paraId="502D0A14" w14:textId="77777777" w:rsidTr="00953A27">
              <w:tc>
                <w:tcPr>
                  <w:tcW w:w="2845" w:type="dxa"/>
                </w:tcPr>
                <w:p w14:paraId="6F6BEA0A" w14:textId="77777777" w:rsidR="008D6B60" w:rsidRDefault="008D6B60" w:rsidP="008D6B60">
                  <w:pPr>
                    <w:pStyle w:val="Odsekzoznamu"/>
                    <w:spacing w:before="120" w:after="120"/>
                    <w:ind w:left="0"/>
                    <w:rPr>
                      <w:rFonts w:cstheme="minorHAnsi"/>
                    </w:rPr>
                  </w:pPr>
                  <w:r>
                    <w:rPr>
                      <w:rFonts w:cstheme="minorHAnsi"/>
                    </w:rPr>
                    <w:t>RK Košice</w:t>
                  </w:r>
                </w:p>
              </w:tc>
              <w:tc>
                <w:tcPr>
                  <w:tcW w:w="3119" w:type="dxa"/>
                </w:tcPr>
                <w:p w14:paraId="19FE69C9" w14:textId="77777777" w:rsidR="008D6B60" w:rsidRDefault="008D6B60" w:rsidP="008D6B60">
                  <w:pPr>
                    <w:pStyle w:val="Odsekzoznamu"/>
                    <w:spacing w:before="120" w:after="120"/>
                    <w:ind w:left="0"/>
                    <w:rPr>
                      <w:rFonts w:cstheme="minorHAnsi"/>
                    </w:rPr>
                  </w:pPr>
                  <w:hyperlink r:id="rId33" w:history="1">
                    <w:r>
                      <w:rPr>
                        <w:rStyle w:val="Hypertextovprepojenie"/>
                      </w:rPr>
                      <w:t>rcrk.ke@vlada.gov.sk</w:t>
                    </w:r>
                  </w:hyperlink>
                </w:p>
              </w:tc>
            </w:tr>
            <w:tr w:rsidR="008D6B60" w14:paraId="2C03FB71" w14:textId="77777777" w:rsidTr="00953A27">
              <w:tc>
                <w:tcPr>
                  <w:tcW w:w="2845" w:type="dxa"/>
                </w:tcPr>
                <w:p w14:paraId="6AE874BC" w14:textId="47E9C2E0" w:rsidR="008D6B60" w:rsidRDefault="008D6B60" w:rsidP="008D6B60">
                  <w:pPr>
                    <w:pStyle w:val="Odsekzoznamu"/>
                    <w:spacing w:before="120" w:after="120"/>
                    <w:ind w:left="0"/>
                    <w:rPr>
                      <w:rFonts w:cstheme="minorHAnsi"/>
                    </w:rPr>
                  </w:pPr>
                  <w:r>
                    <w:rPr>
                      <w:rFonts w:cstheme="minorHAnsi"/>
                    </w:rPr>
                    <w:t>RK P</w:t>
                  </w:r>
                  <w:r w:rsidR="006714D9">
                    <w:rPr>
                      <w:rFonts w:cstheme="minorHAnsi"/>
                    </w:rPr>
                    <w:t>rešov</w:t>
                  </w:r>
                </w:p>
              </w:tc>
              <w:tc>
                <w:tcPr>
                  <w:tcW w:w="3119" w:type="dxa"/>
                </w:tcPr>
                <w:p w14:paraId="72D33778" w14:textId="77777777" w:rsidR="008D6B60" w:rsidRDefault="008D6B60" w:rsidP="008D6B60">
                  <w:pPr>
                    <w:pStyle w:val="Odsekzoznamu"/>
                    <w:spacing w:before="120" w:after="120"/>
                    <w:ind w:left="0"/>
                    <w:rPr>
                      <w:rFonts w:cstheme="minorHAnsi"/>
                    </w:rPr>
                  </w:pPr>
                  <w:hyperlink r:id="rId34" w:history="1">
                    <w:r>
                      <w:rPr>
                        <w:rStyle w:val="Hypertextovprepojenie"/>
                      </w:rPr>
                      <w:t>rcrk.po@vlada.gov.sk</w:t>
                    </w:r>
                  </w:hyperlink>
                </w:p>
              </w:tc>
            </w:tr>
            <w:tr w:rsidR="008D6B60" w14:paraId="7FF6440B" w14:textId="77777777" w:rsidTr="00953A27">
              <w:tc>
                <w:tcPr>
                  <w:tcW w:w="2845" w:type="dxa"/>
                </w:tcPr>
                <w:p w14:paraId="2FD1F9D7" w14:textId="77777777" w:rsidR="008D6B60" w:rsidRDefault="008D6B60" w:rsidP="008D6B60">
                  <w:pPr>
                    <w:pStyle w:val="Odsekzoznamu"/>
                    <w:spacing w:before="120" w:after="120"/>
                    <w:ind w:left="0"/>
                    <w:rPr>
                      <w:rFonts w:cstheme="minorHAnsi"/>
                    </w:rPr>
                  </w:pPr>
                  <w:r>
                    <w:rPr>
                      <w:rFonts w:cstheme="minorHAnsi"/>
                    </w:rPr>
                    <w:t>RK Spišská Nová Ves</w:t>
                  </w:r>
                </w:p>
              </w:tc>
              <w:tc>
                <w:tcPr>
                  <w:tcW w:w="3119" w:type="dxa"/>
                </w:tcPr>
                <w:p w14:paraId="256A7424" w14:textId="77777777" w:rsidR="008D6B60" w:rsidRDefault="008D6B60" w:rsidP="008D6B60">
                  <w:pPr>
                    <w:pStyle w:val="Odsekzoznamu"/>
                    <w:spacing w:before="120" w:after="120"/>
                    <w:ind w:left="0"/>
                    <w:rPr>
                      <w:rFonts w:cstheme="minorHAnsi"/>
                    </w:rPr>
                  </w:pPr>
                  <w:hyperlink r:id="rId35" w:history="1">
                    <w:r>
                      <w:rPr>
                        <w:rStyle w:val="Hypertextovprepojenie"/>
                      </w:rPr>
                      <w:t>rcrk.snv@vlada.gov.sk</w:t>
                    </w:r>
                  </w:hyperlink>
                </w:p>
              </w:tc>
            </w:tr>
            <w:tr w:rsidR="008D6B60" w14:paraId="102A6E65" w14:textId="77777777" w:rsidTr="00953A27">
              <w:tc>
                <w:tcPr>
                  <w:tcW w:w="2845" w:type="dxa"/>
                </w:tcPr>
                <w:p w14:paraId="259D5854" w14:textId="77777777" w:rsidR="008D6B60" w:rsidRDefault="008D6B60" w:rsidP="008D6B60">
                  <w:pPr>
                    <w:pStyle w:val="Odsekzoznamu"/>
                    <w:spacing w:before="120" w:after="120"/>
                    <w:ind w:left="0"/>
                    <w:rPr>
                      <w:rFonts w:cstheme="minorHAnsi"/>
                    </w:rPr>
                  </w:pPr>
                  <w:r>
                    <w:rPr>
                      <w:rFonts w:cstheme="minorHAnsi"/>
                    </w:rPr>
                    <w:t>RK Banská Bystrica</w:t>
                  </w:r>
                </w:p>
              </w:tc>
              <w:tc>
                <w:tcPr>
                  <w:tcW w:w="3119" w:type="dxa"/>
                </w:tcPr>
                <w:p w14:paraId="20524B96" w14:textId="77777777" w:rsidR="008D6B60" w:rsidRDefault="008D6B60" w:rsidP="008D6B60">
                  <w:pPr>
                    <w:pStyle w:val="Odsekzoznamu"/>
                    <w:spacing w:before="120" w:after="120"/>
                    <w:ind w:left="0"/>
                    <w:rPr>
                      <w:rFonts w:cstheme="minorHAnsi"/>
                    </w:rPr>
                  </w:pPr>
                  <w:hyperlink r:id="rId36" w:history="1">
                    <w:r>
                      <w:rPr>
                        <w:rStyle w:val="Hypertextovprepojenie"/>
                      </w:rPr>
                      <w:t>rcrk.bb@vlada.gov.sk</w:t>
                    </w:r>
                  </w:hyperlink>
                </w:p>
              </w:tc>
            </w:tr>
            <w:tr w:rsidR="008D6B60" w14:paraId="7B35104B" w14:textId="77777777" w:rsidTr="00953A27">
              <w:tc>
                <w:tcPr>
                  <w:tcW w:w="2845" w:type="dxa"/>
                </w:tcPr>
                <w:p w14:paraId="46D9D54F" w14:textId="77777777" w:rsidR="008D6B60" w:rsidRDefault="008D6B60" w:rsidP="008D6B60">
                  <w:pPr>
                    <w:pStyle w:val="Odsekzoznamu"/>
                    <w:spacing w:before="120" w:after="120"/>
                    <w:ind w:left="0"/>
                    <w:rPr>
                      <w:rFonts w:cstheme="minorHAnsi"/>
                    </w:rPr>
                  </w:pPr>
                  <w:r>
                    <w:rPr>
                      <w:rFonts w:cstheme="minorHAnsi"/>
                    </w:rPr>
                    <w:t>RK Rimavská Sobota</w:t>
                  </w:r>
                </w:p>
              </w:tc>
              <w:tc>
                <w:tcPr>
                  <w:tcW w:w="3119" w:type="dxa"/>
                </w:tcPr>
                <w:p w14:paraId="2DD90F84" w14:textId="77777777" w:rsidR="008D6B60" w:rsidRPr="00CA7321" w:rsidRDefault="008D6B60" w:rsidP="008D6B60">
                  <w:hyperlink r:id="rId37" w:history="1">
                    <w:r>
                      <w:rPr>
                        <w:rStyle w:val="Hypertextovprepojenie"/>
                      </w:rPr>
                      <w:t>rcrk.rs@vlada.gov.sk</w:t>
                    </w:r>
                  </w:hyperlink>
                  <w:r>
                    <w:t xml:space="preserve"> </w:t>
                  </w:r>
                </w:p>
              </w:tc>
            </w:tr>
            <w:tr w:rsidR="008D6B60" w14:paraId="17E92F25" w14:textId="77777777" w:rsidTr="00953A27">
              <w:tc>
                <w:tcPr>
                  <w:tcW w:w="2845" w:type="dxa"/>
                </w:tcPr>
                <w:p w14:paraId="3DBF092E" w14:textId="77777777" w:rsidR="008D6B60" w:rsidRDefault="008D6B60" w:rsidP="008D6B60">
                  <w:pPr>
                    <w:pStyle w:val="Odsekzoznamu"/>
                    <w:spacing w:before="120" w:after="120"/>
                    <w:ind w:left="0"/>
                    <w:rPr>
                      <w:rFonts w:cstheme="minorHAnsi"/>
                    </w:rPr>
                  </w:pPr>
                  <w:r>
                    <w:rPr>
                      <w:rFonts w:cstheme="minorHAnsi"/>
                    </w:rPr>
                    <w:t>RK Nitra</w:t>
                  </w:r>
                </w:p>
              </w:tc>
              <w:tc>
                <w:tcPr>
                  <w:tcW w:w="3119" w:type="dxa"/>
                </w:tcPr>
                <w:p w14:paraId="64CFEDF8" w14:textId="77777777" w:rsidR="008D6B60" w:rsidRPr="00121ACA" w:rsidRDefault="008D6B60" w:rsidP="008D6B60">
                  <w:hyperlink r:id="rId38" w:history="1">
                    <w:r>
                      <w:rPr>
                        <w:rStyle w:val="Hypertextovprepojenie"/>
                      </w:rPr>
                      <w:t>rcrk.nr@vlada.gov.sk</w:t>
                    </w:r>
                  </w:hyperlink>
                  <w:r>
                    <w:t xml:space="preserve"> </w:t>
                  </w:r>
                </w:p>
              </w:tc>
            </w:tr>
          </w:tbl>
          <w:p w14:paraId="67C24F11" w14:textId="77777777" w:rsidR="008D6B60" w:rsidRPr="00126E73" w:rsidRDefault="008D6B60" w:rsidP="008D6B60">
            <w:pPr>
              <w:spacing w:before="120" w:after="120" w:line="240" w:lineRule="auto"/>
              <w:rPr>
                <w:rFonts w:cstheme="minorHAnsi"/>
              </w:rPr>
            </w:pPr>
          </w:p>
          <w:p w14:paraId="4D41138E" w14:textId="7FEAD717" w:rsidR="00CE5DD6" w:rsidRPr="00C068F8" w:rsidRDefault="00CE5DD6" w:rsidP="00956FE0">
            <w:pPr>
              <w:pStyle w:val="Odsekzoznamu"/>
              <w:spacing w:before="120" w:after="120" w:line="240" w:lineRule="auto"/>
              <w:rPr>
                <w:rFonts w:cstheme="minorHAnsi"/>
              </w:rPr>
            </w:pPr>
          </w:p>
          <w:p w14:paraId="5497FE15" w14:textId="7C40D06D" w:rsidR="00CE5DD6" w:rsidRPr="00C068F8" w:rsidRDefault="00CE5DD6" w:rsidP="00B82A4B">
            <w:pPr>
              <w:pStyle w:val="Default"/>
              <w:numPr>
                <w:ilvl w:val="0"/>
                <w:numId w:val="29"/>
              </w:numPr>
              <w:spacing w:before="120" w:after="120"/>
              <w:jc w:val="both"/>
              <w:rPr>
                <w:rFonts w:asciiTheme="minorHAnsi" w:eastAsiaTheme="minorHAnsi" w:hAnsiTheme="minorHAnsi" w:cstheme="minorHAnsi"/>
                <w:color w:val="auto"/>
                <w:sz w:val="22"/>
                <w:szCs w:val="22"/>
              </w:rPr>
            </w:pPr>
            <w:r w:rsidRPr="00C068F8">
              <w:rPr>
                <w:rFonts w:asciiTheme="minorHAnsi" w:eastAsiaTheme="minorHAnsi" w:hAnsiTheme="minorHAnsi" w:cstheme="minorHAnsi"/>
                <w:color w:val="auto"/>
                <w:sz w:val="22"/>
                <w:szCs w:val="22"/>
              </w:rPr>
              <w:t xml:space="preserve">písomne na kontaktnej adrese </w:t>
            </w:r>
            <w:r w:rsidR="005B72A8">
              <w:rPr>
                <w:rFonts w:asciiTheme="minorHAnsi" w:eastAsiaTheme="minorHAnsi" w:hAnsiTheme="minorHAnsi" w:cstheme="minorHAnsi"/>
                <w:color w:val="auto"/>
                <w:sz w:val="22"/>
                <w:szCs w:val="22"/>
              </w:rPr>
              <w:t>poskytovateľa</w:t>
            </w:r>
            <w:r w:rsidRPr="00C068F8">
              <w:rPr>
                <w:rFonts w:asciiTheme="minorHAnsi" w:eastAsiaTheme="minorHAnsi" w:hAnsiTheme="minorHAnsi" w:cstheme="minorHAnsi"/>
                <w:color w:val="auto"/>
                <w:sz w:val="22"/>
                <w:szCs w:val="22"/>
              </w:rPr>
              <w:t xml:space="preserve">: </w:t>
            </w:r>
          </w:p>
          <w:p w14:paraId="65FB611D" w14:textId="77777777" w:rsidR="00CE5DD6" w:rsidRPr="00C068F8" w:rsidRDefault="00CE5DD6" w:rsidP="00B82A4B">
            <w:pPr>
              <w:pStyle w:val="Default"/>
              <w:ind w:left="720"/>
              <w:contextualSpacing/>
              <w:rPr>
                <w:rFonts w:asciiTheme="minorHAnsi" w:eastAsiaTheme="minorHAnsi" w:hAnsiTheme="minorHAnsi" w:cstheme="minorHAnsi"/>
                <w:color w:val="auto"/>
                <w:sz w:val="22"/>
                <w:szCs w:val="22"/>
              </w:rPr>
            </w:pPr>
            <w:r w:rsidRPr="00C068F8">
              <w:rPr>
                <w:rFonts w:asciiTheme="minorHAnsi" w:eastAsiaTheme="minorHAnsi" w:hAnsiTheme="minorHAnsi" w:cstheme="minorHAnsi"/>
                <w:color w:val="auto"/>
                <w:sz w:val="22"/>
                <w:szCs w:val="22"/>
              </w:rPr>
              <w:t>Úrad vlády SR</w:t>
            </w:r>
          </w:p>
          <w:p w14:paraId="77C98E8B" w14:textId="77777777" w:rsidR="00CE5DD6" w:rsidRPr="00C068F8" w:rsidRDefault="00CE5DD6" w:rsidP="00B82A4B">
            <w:pPr>
              <w:pStyle w:val="Default"/>
              <w:ind w:left="720"/>
              <w:contextualSpacing/>
              <w:rPr>
                <w:rFonts w:asciiTheme="minorHAnsi" w:eastAsiaTheme="minorHAnsi" w:hAnsiTheme="minorHAnsi" w:cstheme="minorHAnsi"/>
                <w:color w:val="auto"/>
                <w:sz w:val="22"/>
                <w:szCs w:val="22"/>
              </w:rPr>
            </w:pPr>
            <w:r w:rsidRPr="00C068F8">
              <w:rPr>
                <w:rFonts w:asciiTheme="minorHAnsi" w:eastAsiaTheme="minorHAnsi" w:hAnsiTheme="minorHAnsi" w:cstheme="minorHAnsi"/>
                <w:color w:val="auto"/>
                <w:sz w:val="22"/>
                <w:szCs w:val="22"/>
              </w:rPr>
              <w:t>sekcia európskych programov</w:t>
            </w:r>
          </w:p>
          <w:p w14:paraId="0A6E51C0" w14:textId="77777777" w:rsidR="00CE5DD6" w:rsidRDefault="00CE5DD6" w:rsidP="00B82A4B">
            <w:pPr>
              <w:pStyle w:val="Default"/>
              <w:ind w:left="720"/>
              <w:contextualSpacing/>
              <w:rPr>
                <w:rFonts w:asciiTheme="minorHAnsi" w:eastAsiaTheme="minorHAnsi" w:hAnsiTheme="minorHAnsi" w:cstheme="minorHAnsi"/>
                <w:color w:val="auto"/>
                <w:sz w:val="22"/>
                <w:szCs w:val="22"/>
              </w:rPr>
            </w:pPr>
            <w:r w:rsidRPr="00C068F8">
              <w:rPr>
                <w:rFonts w:asciiTheme="minorHAnsi" w:eastAsiaTheme="minorHAnsi" w:hAnsiTheme="minorHAnsi" w:cstheme="minorHAnsi"/>
                <w:color w:val="auto"/>
                <w:sz w:val="22"/>
                <w:szCs w:val="22"/>
              </w:rPr>
              <w:lastRenderedPageBreak/>
              <w:t>Námestie slobody 1, 813 70 Bratislava</w:t>
            </w:r>
          </w:p>
          <w:p w14:paraId="4542F1EA" w14:textId="77777777" w:rsidR="00CE5DD6" w:rsidRPr="00C068F8" w:rsidRDefault="00CE5DD6" w:rsidP="00CE5DD6">
            <w:pPr>
              <w:pStyle w:val="Default"/>
              <w:ind w:left="709"/>
              <w:contextualSpacing/>
              <w:rPr>
                <w:rFonts w:asciiTheme="minorHAnsi" w:eastAsiaTheme="minorHAnsi" w:hAnsiTheme="minorHAnsi" w:cstheme="minorHAnsi"/>
                <w:color w:val="auto"/>
                <w:sz w:val="22"/>
                <w:szCs w:val="22"/>
              </w:rPr>
            </w:pPr>
          </w:p>
          <w:p w14:paraId="34477C91" w14:textId="77777777" w:rsidR="00CE5DD6" w:rsidRPr="00C068F8" w:rsidRDefault="00CE5DD6" w:rsidP="00B82A4B">
            <w:pPr>
              <w:pStyle w:val="Default"/>
              <w:numPr>
                <w:ilvl w:val="0"/>
                <w:numId w:val="29"/>
              </w:numPr>
              <w:contextualSpacing/>
              <w:rPr>
                <w:rFonts w:asciiTheme="minorHAnsi" w:eastAsiaTheme="minorHAnsi" w:hAnsiTheme="minorHAnsi" w:cstheme="minorHAnsi"/>
                <w:color w:val="auto"/>
                <w:sz w:val="22"/>
                <w:szCs w:val="22"/>
              </w:rPr>
            </w:pPr>
            <w:r w:rsidRPr="00C068F8">
              <w:rPr>
                <w:rFonts w:asciiTheme="minorHAnsi" w:eastAsiaTheme="minorHAnsi" w:hAnsiTheme="minorHAnsi" w:cstheme="minorHAnsi"/>
                <w:color w:val="auto"/>
                <w:sz w:val="22"/>
                <w:szCs w:val="22"/>
              </w:rPr>
              <w:t>prostredníctvom elektronickej schránky ÚV SR</w:t>
            </w:r>
            <w:r>
              <w:rPr>
                <w:rFonts w:asciiTheme="minorHAnsi" w:eastAsiaTheme="minorHAnsi" w:hAnsiTheme="minorHAnsi" w:cstheme="minorHAnsi"/>
                <w:color w:val="auto"/>
                <w:sz w:val="22"/>
                <w:szCs w:val="22"/>
              </w:rPr>
              <w:t xml:space="preserve"> </w:t>
            </w:r>
            <w:r w:rsidRPr="00FD7AAC">
              <w:rPr>
                <w:rFonts w:asciiTheme="minorHAnsi" w:eastAsiaTheme="minorHAnsi" w:hAnsiTheme="minorHAnsi" w:cstheme="minorHAnsi"/>
                <w:color w:val="auto"/>
                <w:sz w:val="22"/>
                <w:szCs w:val="22"/>
              </w:rPr>
              <w:t>(identifikácia schránky: UV SR, IČO: 00151513, číslo schránky: E0000000005)</w:t>
            </w:r>
          </w:p>
          <w:p w14:paraId="3582A95B" w14:textId="30C8A98A" w:rsidR="00CE5DD6" w:rsidRPr="00C068F8" w:rsidRDefault="00CE5DD6" w:rsidP="00B82A4B">
            <w:pPr>
              <w:pStyle w:val="Default"/>
              <w:numPr>
                <w:ilvl w:val="0"/>
                <w:numId w:val="29"/>
              </w:numPr>
              <w:spacing w:before="120" w:after="120"/>
              <w:rPr>
                <w:rFonts w:asciiTheme="minorHAnsi" w:eastAsiaTheme="minorHAnsi" w:hAnsiTheme="minorHAnsi" w:cstheme="minorHAnsi"/>
                <w:color w:val="auto"/>
                <w:sz w:val="22"/>
                <w:szCs w:val="22"/>
              </w:rPr>
            </w:pPr>
            <w:r w:rsidRPr="00C068F8">
              <w:rPr>
                <w:rFonts w:asciiTheme="minorHAnsi" w:eastAsiaTheme="minorHAnsi" w:hAnsiTheme="minorHAnsi" w:cstheme="minorHAnsi"/>
                <w:color w:val="auto"/>
                <w:sz w:val="22"/>
                <w:szCs w:val="22"/>
              </w:rPr>
              <w:t xml:space="preserve">osobne v pracovných dňoch v čase od </w:t>
            </w:r>
            <w:r>
              <w:rPr>
                <w:rFonts w:asciiTheme="minorHAnsi" w:eastAsiaTheme="minorHAnsi" w:hAnsiTheme="minorHAnsi" w:cstheme="minorHAnsi"/>
                <w:color w:val="auto"/>
                <w:sz w:val="22"/>
                <w:szCs w:val="22"/>
              </w:rPr>
              <w:t>9</w:t>
            </w:r>
            <w:r w:rsidRPr="00C068F8">
              <w:rPr>
                <w:rFonts w:asciiTheme="minorHAnsi" w:eastAsiaTheme="minorHAnsi" w:hAnsiTheme="minorHAnsi" w:cstheme="minorHAnsi"/>
                <w:color w:val="auto"/>
                <w:sz w:val="22"/>
                <w:szCs w:val="22"/>
              </w:rPr>
              <w:t>:</w:t>
            </w:r>
            <w:r>
              <w:rPr>
                <w:rFonts w:asciiTheme="minorHAnsi" w:eastAsiaTheme="minorHAnsi" w:hAnsiTheme="minorHAnsi" w:cstheme="minorHAnsi"/>
                <w:color w:val="auto"/>
                <w:sz w:val="22"/>
                <w:szCs w:val="22"/>
              </w:rPr>
              <w:t>0</w:t>
            </w:r>
            <w:r w:rsidRPr="00C068F8">
              <w:rPr>
                <w:rFonts w:asciiTheme="minorHAnsi" w:eastAsiaTheme="minorHAnsi" w:hAnsiTheme="minorHAnsi" w:cstheme="minorHAnsi"/>
                <w:color w:val="auto"/>
                <w:sz w:val="22"/>
                <w:szCs w:val="22"/>
              </w:rPr>
              <w:t>0 hod. do 14:30 hod.</w:t>
            </w:r>
            <w:r w:rsidR="00DE317F">
              <w:rPr>
                <w:rFonts w:asciiTheme="minorHAnsi" w:eastAsiaTheme="minorHAnsi" w:hAnsiTheme="minorHAnsi" w:cstheme="minorHAnsi"/>
                <w:color w:val="auto"/>
                <w:sz w:val="22"/>
                <w:szCs w:val="22"/>
              </w:rPr>
              <w:t>,</w:t>
            </w:r>
            <w:r>
              <w:rPr>
                <w:rFonts w:asciiTheme="minorHAnsi" w:eastAsiaTheme="minorHAnsi" w:hAnsiTheme="minorHAnsi" w:cstheme="minorHAnsi"/>
                <w:color w:val="auto"/>
                <w:sz w:val="22"/>
                <w:szCs w:val="22"/>
              </w:rPr>
              <w:t xml:space="preserve"> </w:t>
            </w:r>
            <w:r w:rsidR="00DE317F">
              <w:rPr>
                <w:rFonts w:asciiTheme="minorHAnsi" w:eastAsiaTheme="minorHAnsi" w:hAnsiTheme="minorHAnsi" w:cstheme="minorHAnsi"/>
                <w:color w:val="auto"/>
                <w:sz w:val="22"/>
                <w:szCs w:val="22"/>
              </w:rPr>
              <w:t>na základe vopred dohodnutého stretnutia,</w:t>
            </w:r>
            <w:r w:rsidR="00DE317F" w:rsidRPr="00C068F8">
              <w:rPr>
                <w:rFonts w:asciiTheme="minorHAnsi" w:eastAsiaTheme="minorHAnsi" w:hAnsiTheme="minorHAnsi" w:cstheme="minorHAnsi"/>
                <w:color w:val="auto"/>
                <w:sz w:val="22"/>
                <w:szCs w:val="22"/>
              </w:rPr>
              <w:t xml:space="preserve"> </w:t>
            </w:r>
            <w:r w:rsidRPr="00C068F8">
              <w:rPr>
                <w:rFonts w:asciiTheme="minorHAnsi" w:eastAsiaTheme="minorHAnsi" w:hAnsiTheme="minorHAnsi" w:cstheme="minorHAnsi"/>
                <w:color w:val="auto"/>
                <w:sz w:val="22"/>
                <w:szCs w:val="22"/>
              </w:rPr>
              <w:t xml:space="preserve">na kontaktnej adrese: </w:t>
            </w:r>
          </w:p>
          <w:p w14:paraId="70A7EA5D" w14:textId="77777777" w:rsidR="00CE5DD6" w:rsidRPr="00C068F8" w:rsidRDefault="00CE5DD6" w:rsidP="00B82A4B">
            <w:pPr>
              <w:pStyle w:val="Default"/>
              <w:ind w:left="720"/>
              <w:contextualSpacing/>
              <w:rPr>
                <w:rFonts w:asciiTheme="minorHAnsi" w:eastAsiaTheme="minorHAnsi" w:hAnsiTheme="minorHAnsi" w:cstheme="minorHAnsi"/>
                <w:color w:val="auto"/>
                <w:sz w:val="22"/>
                <w:szCs w:val="22"/>
              </w:rPr>
            </w:pPr>
            <w:r w:rsidRPr="00C068F8">
              <w:rPr>
                <w:rFonts w:asciiTheme="minorHAnsi" w:eastAsiaTheme="minorHAnsi" w:hAnsiTheme="minorHAnsi" w:cstheme="minorHAnsi"/>
                <w:color w:val="auto"/>
                <w:sz w:val="22"/>
                <w:szCs w:val="22"/>
              </w:rPr>
              <w:t>Úrad vlády SR</w:t>
            </w:r>
          </w:p>
          <w:p w14:paraId="74D6D79C" w14:textId="77777777" w:rsidR="00CE5DD6" w:rsidRPr="00C068F8" w:rsidRDefault="00CE5DD6" w:rsidP="00B82A4B">
            <w:pPr>
              <w:pStyle w:val="Default"/>
              <w:ind w:left="720"/>
              <w:contextualSpacing/>
              <w:rPr>
                <w:rFonts w:asciiTheme="minorHAnsi" w:eastAsiaTheme="minorHAnsi" w:hAnsiTheme="minorHAnsi" w:cstheme="minorHAnsi"/>
                <w:color w:val="auto"/>
                <w:sz w:val="22"/>
                <w:szCs w:val="22"/>
              </w:rPr>
            </w:pPr>
            <w:r>
              <w:rPr>
                <w:rFonts w:asciiTheme="minorHAnsi" w:eastAsiaTheme="minorHAnsi" w:hAnsiTheme="minorHAnsi" w:cstheme="minorHAnsi"/>
                <w:color w:val="auto"/>
                <w:sz w:val="22"/>
                <w:szCs w:val="22"/>
              </w:rPr>
              <w:t>s</w:t>
            </w:r>
            <w:r w:rsidRPr="00C068F8">
              <w:rPr>
                <w:rFonts w:asciiTheme="minorHAnsi" w:eastAsiaTheme="minorHAnsi" w:hAnsiTheme="minorHAnsi" w:cstheme="minorHAnsi"/>
                <w:color w:val="auto"/>
                <w:sz w:val="22"/>
                <w:szCs w:val="22"/>
              </w:rPr>
              <w:t>ekcia európskych programov</w:t>
            </w:r>
          </w:p>
          <w:p w14:paraId="711A762D" w14:textId="77777777" w:rsidR="00CE5DD6" w:rsidRDefault="00CE5DD6" w:rsidP="00B82A4B">
            <w:pPr>
              <w:pStyle w:val="Default"/>
              <w:ind w:left="720"/>
              <w:contextualSpacing/>
              <w:rPr>
                <w:rFonts w:asciiTheme="minorHAnsi" w:eastAsiaTheme="minorHAnsi" w:hAnsiTheme="minorHAnsi" w:cstheme="minorHAnsi"/>
                <w:color w:val="auto"/>
                <w:sz w:val="22"/>
                <w:szCs w:val="22"/>
              </w:rPr>
            </w:pPr>
            <w:r w:rsidRPr="00C068F8">
              <w:rPr>
                <w:rFonts w:asciiTheme="minorHAnsi" w:eastAsiaTheme="minorHAnsi" w:hAnsiTheme="minorHAnsi" w:cstheme="minorHAnsi"/>
                <w:color w:val="auto"/>
                <w:sz w:val="22"/>
                <w:szCs w:val="22"/>
              </w:rPr>
              <w:t xml:space="preserve">Park </w:t>
            </w:r>
            <w:proofErr w:type="spellStart"/>
            <w:r w:rsidRPr="00C068F8">
              <w:rPr>
                <w:rFonts w:asciiTheme="minorHAnsi" w:eastAsiaTheme="minorHAnsi" w:hAnsiTheme="minorHAnsi" w:cstheme="minorHAnsi"/>
                <w:color w:val="auto"/>
                <w:sz w:val="22"/>
                <w:szCs w:val="22"/>
              </w:rPr>
              <w:t>One</w:t>
            </w:r>
            <w:proofErr w:type="spellEnd"/>
            <w:r w:rsidRPr="00C068F8">
              <w:rPr>
                <w:rFonts w:asciiTheme="minorHAnsi" w:eastAsiaTheme="minorHAnsi" w:hAnsiTheme="minorHAnsi" w:cstheme="minorHAnsi"/>
                <w:color w:val="auto"/>
                <w:sz w:val="22"/>
                <w:szCs w:val="22"/>
              </w:rPr>
              <w:t>, námestie 1. mája, 811 06 Bratislava</w:t>
            </w:r>
          </w:p>
          <w:p w14:paraId="1F349BF4" w14:textId="77777777" w:rsidR="00CE5DD6" w:rsidRPr="00C068F8" w:rsidRDefault="00CE5DD6" w:rsidP="00CE5DD6">
            <w:pPr>
              <w:pStyle w:val="Default"/>
              <w:ind w:left="709"/>
              <w:contextualSpacing/>
              <w:rPr>
                <w:rFonts w:asciiTheme="minorHAnsi" w:hAnsiTheme="minorHAnsi" w:cstheme="minorHAnsi"/>
                <w:sz w:val="22"/>
                <w:szCs w:val="22"/>
              </w:rPr>
            </w:pPr>
          </w:p>
          <w:p w14:paraId="41FDDFC5" w14:textId="2E40FC1F" w:rsidR="005B72A8" w:rsidRPr="005B72A8" w:rsidRDefault="005B72A8" w:rsidP="005B72A8">
            <w:pPr>
              <w:autoSpaceDE w:val="0"/>
              <w:autoSpaceDN w:val="0"/>
              <w:adjustRightInd w:val="0"/>
              <w:spacing w:after="0" w:line="240" w:lineRule="auto"/>
              <w:jc w:val="both"/>
              <w:rPr>
                <w:rFonts w:cstheme="minorHAnsi"/>
                <w:color w:val="000000"/>
              </w:rPr>
            </w:pPr>
            <w:r w:rsidRPr="005B72A8">
              <w:rPr>
                <w:rFonts w:cstheme="minorHAnsi"/>
                <w:color w:val="000000"/>
              </w:rPr>
              <w:t xml:space="preserve">Na žiadosti o informácie zasielané </w:t>
            </w:r>
            <w:r>
              <w:rPr>
                <w:rFonts w:cstheme="minorHAnsi"/>
                <w:color w:val="000000"/>
              </w:rPr>
              <w:t xml:space="preserve">poskytovateľovi poštou </w:t>
            </w:r>
            <w:r w:rsidRPr="005B72A8">
              <w:rPr>
                <w:rFonts w:cstheme="minorHAnsi"/>
                <w:color w:val="000000"/>
              </w:rPr>
              <w:t xml:space="preserve">alebo elektronicky odpovedá </w:t>
            </w:r>
            <w:r>
              <w:rPr>
                <w:rFonts w:cstheme="minorHAnsi"/>
                <w:color w:val="000000"/>
              </w:rPr>
              <w:t>poskytovateľ</w:t>
            </w:r>
            <w:r w:rsidRPr="005B72A8">
              <w:rPr>
                <w:rFonts w:cstheme="minorHAnsi"/>
                <w:color w:val="000000"/>
              </w:rPr>
              <w:t xml:space="preserve"> písomne v</w:t>
            </w:r>
            <w:r w:rsidR="00EA28EA">
              <w:rPr>
                <w:rFonts w:cstheme="minorHAnsi"/>
                <w:color w:val="000000"/>
              </w:rPr>
              <w:t> </w:t>
            </w:r>
            <w:r w:rsidRPr="005B72A8">
              <w:rPr>
                <w:rFonts w:cstheme="minorHAnsi"/>
                <w:color w:val="000000"/>
              </w:rPr>
              <w:t>lehote</w:t>
            </w:r>
            <w:r w:rsidR="00EA28EA">
              <w:rPr>
                <w:rFonts w:cstheme="minorHAnsi"/>
                <w:color w:val="000000"/>
              </w:rPr>
              <w:t xml:space="preserve"> do 10 pracovných dní</w:t>
            </w:r>
            <w:r w:rsidRPr="005B72A8">
              <w:rPr>
                <w:rFonts w:cstheme="minorHAnsi"/>
                <w:color w:val="000000"/>
              </w:rPr>
              <w:t xml:space="preserve">. Pri zaslaní otázky na e-mailovú adresu uvedie žiadateľ v predmete správy kód výzvy, v rámci ktorej zasiela svoju otázku a presný názov žiadateľa.  </w:t>
            </w:r>
          </w:p>
          <w:p w14:paraId="437E4F4D" w14:textId="524AFD42" w:rsidR="005B72A8" w:rsidRPr="005B72A8" w:rsidRDefault="005B72A8" w:rsidP="005B72A8">
            <w:pPr>
              <w:autoSpaceDE w:val="0"/>
              <w:autoSpaceDN w:val="0"/>
              <w:adjustRightInd w:val="0"/>
              <w:spacing w:after="0" w:line="240" w:lineRule="auto"/>
              <w:jc w:val="both"/>
              <w:rPr>
                <w:rFonts w:cstheme="minorHAnsi"/>
                <w:color w:val="000000"/>
              </w:rPr>
            </w:pPr>
            <w:r w:rsidRPr="005B72A8">
              <w:rPr>
                <w:rFonts w:cstheme="minorHAnsi"/>
              </w:rPr>
              <w:t xml:space="preserve">Záväzné informácie sú žiadateľom poskytované výlučne v písomnej forme. Informácie poskytované ústne nemajú záväzný charakter a žiadateľ sa na tieto nemôže odvolávať. </w:t>
            </w:r>
            <w:r w:rsidRPr="005B72A8">
              <w:rPr>
                <w:rFonts w:cstheme="minorHAnsi"/>
                <w:color w:val="000000"/>
              </w:rPr>
              <w:t xml:space="preserve">Týmto odsekom nie sú dotknuté povinnosti </w:t>
            </w:r>
            <w:r>
              <w:rPr>
                <w:rFonts w:cstheme="minorHAnsi"/>
                <w:color w:val="000000"/>
              </w:rPr>
              <w:t xml:space="preserve">poskytovateľa </w:t>
            </w:r>
            <w:r w:rsidRPr="005B72A8">
              <w:rPr>
                <w:rFonts w:cstheme="minorHAnsi"/>
                <w:color w:val="000000"/>
              </w:rPr>
              <w:t>v zmysle zákona o slobodnom prístupe k informáciám</w:t>
            </w:r>
            <w:r>
              <w:rPr>
                <w:rStyle w:val="Odkaznapoznmkupodiarou"/>
                <w:rFonts w:cstheme="minorHAnsi"/>
                <w:color w:val="000000"/>
              </w:rPr>
              <w:footnoteReference w:id="38"/>
            </w:r>
            <w:r w:rsidRPr="005B72A8">
              <w:rPr>
                <w:rFonts w:cstheme="minorHAnsi"/>
                <w:color w:val="000000"/>
              </w:rPr>
              <w:t xml:space="preserve">. </w:t>
            </w:r>
          </w:p>
          <w:p w14:paraId="5FB5026E" w14:textId="77777777" w:rsidR="005B72A8" w:rsidRPr="005B72A8" w:rsidRDefault="005B72A8" w:rsidP="005B72A8">
            <w:pPr>
              <w:autoSpaceDE w:val="0"/>
              <w:autoSpaceDN w:val="0"/>
              <w:adjustRightInd w:val="0"/>
              <w:spacing w:after="0" w:line="240" w:lineRule="auto"/>
              <w:jc w:val="both"/>
              <w:rPr>
                <w:rFonts w:cstheme="minorHAnsi"/>
                <w:color w:val="000000"/>
              </w:rPr>
            </w:pPr>
          </w:p>
          <w:p w14:paraId="3E2B1E69" w14:textId="0128AA8F" w:rsidR="005B72A8" w:rsidRPr="005B72A8" w:rsidRDefault="005B72A8" w:rsidP="005B72A8">
            <w:pPr>
              <w:autoSpaceDE w:val="0"/>
              <w:autoSpaceDN w:val="0"/>
              <w:adjustRightInd w:val="0"/>
              <w:spacing w:after="0" w:line="240" w:lineRule="auto"/>
              <w:jc w:val="both"/>
              <w:rPr>
                <w:rFonts w:cstheme="minorHAnsi"/>
                <w:color w:val="000000"/>
              </w:rPr>
            </w:pPr>
            <w:r w:rsidRPr="005B72A8">
              <w:rPr>
                <w:rFonts w:cstheme="minorHAnsi"/>
                <w:color w:val="000000"/>
              </w:rPr>
              <w:t>Poskytovanie informácií týkajúcich sa výzvy a prípravy žiadosti je možné získať na všetkých regionálnych centrách MIRRI</w:t>
            </w:r>
            <w:r w:rsidR="00EA28EA">
              <w:rPr>
                <w:rFonts w:cstheme="minorHAnsi"/>
                <w:color w:val="000000"/>
              </w:rPr>
              <w:t xml:space="preserve"> SR</w:t>
            </w:r>
            <w:r w:rsidRPr="005B72A8">
              <w:rPr>
                <w:rFonts w:cstheme="minorHAnsi"/>
                <w:color w:val="000000"/>
              </w:rPr>
              <w:t xml:space="preserve">. Kontaktné údaje na regionálne centrá sú zverejnené na webovej stránke </w:t>
            </w:r>
            <w:hyperlink r:id="rId39" w:history="1">
              <w:r w:rsidRPr="005B72A8">
                <w:rPr>
                  <w:rFonts w:cstheme="minorHAnsi"/>
                  <w:color w:val="0563C1" w:themeColor="hyperlink"/>
                  <w:u w:val="single"/>
                </w:rPr>
                <w:t>www.eurofondy.gov.sk</w:t>
              </w:r>
            </w:hyperlink>
            <w:r w:rsidRPr="005B72A8">
              <w:rPr>
                <w:rFonts w:cstheme="minorHAnsi"/>
                <w:color w:val="000000"/>
              </w:rPr>
              <w:t xml:space="preserve">  v časti Regionálne centrá.</w:t>
            </w:r>
          </w:p>
          <w:p w14:paraId="173A83EE" w14:textId="77777777" w:rsidR="005B72A8" w:rsidRPr="005B72A8" w:rsidRDefault="005B72A8" w:rsidP="005B72A8">
            <w:pPr>
              <w:autoSpaceDE w:val="0"/>
              <w:autoSpaceDN w:val="0"/>
              <w:adjustRightInd w:val="0"/>
              <w:spacing w:after="0" w:line="240" w:lineRule="auto"/>
              <w:jc w:val="both"/>
              <w:rPr>
                <w:rFonts w:cstheme="minorHAnsi"/>
                <w:color w:val="000000"/>
              </w:rPr>
            </w:pPr>
          </w:p>
          <w:p w14:paraId="3AE3F683" w14:textId="556B9E86" w:rsidR="005B72A8" w:rsidRPr="005B72A8" w:rsidRDefault="005B72A8" w:rsidP="005B72A8">
            <w:pPr>
              <w:autoSpaceDE w:val="0"/>
              <w:autoSpaceDN w:val="0"/>
              <w:adjustRightInd w:val="0"/>
              <w:spacing w:after="0" w:line="240" w:lineRule="auto"/>
              <w:jc w:val="both"/>
              <w:rPr>
                <w:rFonts w:cstheme="minorHAnsi"/>
                <w:b/>
                <w:bCs/>
                <w:color w:val="000000"/>
              </w:rPr>
            </w:pPr>
            <w:r w:rsidRPr="005B72A8">
              <w:rPr>
                <w:rFonts w:cstheme="minorHAnsi"/>
                <w:b/>
                <w:bCs/>
                <w:color w:val="000000"/>
              </w:rPr>
              <w:t>V prípade záujmu o osobnú konzultáciu s pracovníkmi SO a pracovníkmi regionálnych centier MIRRI</w:t>
            </w:r>
            <w:r w:rsidR="00EA28EA">
              <w:rPr>
                <w:rFonts w:cstheme="minorHAnsi"/>
                <w:b/>
                <w:bCs/>
                <w:color w:val="000000"/>
              </w:rPr>
              <w:t xml:space="preserve"> SR</w:t>
            </w:r>
            <w:r w:rsidRPr="005B72A8">
              <w:rPr>
                <w:rFonts w:cstheme="minorHAnsi"/>
                <w:b/>
                <w:bCs/>
                <w:color w:val="000000"/>
              </w:rPr>
              <w:t xml:space="preserve"> je nutné vopred si dohodnúť  termín stretnutia.</w:t>
            </w:r>
          </w:p>
          <w:p w14:paraId="5674CA24" w14:textId="77777777" w:rsidR="005B72A8" w:rsidRPr="005B72A8" w:rsidRDefault="005B72A8" w:rsidP="005B72A8">
            <w:pPr>
              <w:autoSpaceDE w:val="0"/>
              <w:autoSpaceDN w:val="0"/>
              <w:adjustRightInd w:val="0"/>
              <w:spacing w:after="0" w:line="240" w:lineRule="auto"/>
              <w:jc w:val="both"/>
              <w:rPr>
                <w:rFonts w:cstheme="minorHAnsi"/>
                <w:color w:val="000000"/>
              </w:rPr>
            </w:pPr>
          </w:p>
          <w:p w14:paraId="597BBD04" w14:textId="65EEAA3C" w:rsidR="005B72A8" w:rsidRPr="005B72A8" w:rsidRDefault="005B72A8" w:rsidP="005B72A8">
            <w:pPr>
              <w:autoSpaceDE w:val="0"/>
              <w:autoSpaceDN w:val="0"/>
              <w:adjustRightInd w:val="0"/>
              <w:spacing w:after="0" w:line="240" w:lineRule="auto"/>
              <w:jc w:val="both"/>
              <w:rPr>
                <w:rFonts w:ascii="Calibri" w:hAnsi="Calibri" w:cs="Calibri"/>
                <w:color w:val="000000"/>
              </w:rPr>
            </w:pPr>
            <w:r w:rsidRPr="005B72A8">
              <w:rPr>
                <w:rFonts w:ascii="Calibri" w:hAnsi="Calibri" w:cs="Calibri"/>
                <w:color w:val="000000"/>
              </w:rPr>
              <w:t xml:space="preserve">Poskytovanie informácií a komunikácia s poskytovateľom je ďalej upravená v kapitole 6 dokumentu </w:t>
            </w:r>
            <w:r w:rsidRPr="00B82A4B">
              <w:rPr>
                <w:rFonts w:ascii="Calibri" w:hAnsi="Calibri" w:cs="Calibri"/>
                <w:b/>
                <w:color w:val="000000"/>
              </w:rPr>
              <w:t xml:space="preserve">Všeobecná informácia k predkladaniu a schvaľovaniu </w:t>
            </w:r>
            <w:proofErr w:type="spellStart"/>
            <w:r w:rsidRPr="00B82A4B">
              <w:rPr>
                <w:rFonts w:ascii="Calibri" w:hAnsi="Calibri" w:cs="Calibri"/>
                <w:b/>
                <w:color w:val="000000"/>
              </w:rPr>
              <w:t>ŽoNFP</w:t>
            </w:r>
            <w:proofErr w:type="spellEnd"/>
            <w:r w:rsidRPr="005B72A8">
              <w:rPr>
                <w:rFonts w:ascii="Calibri" w:hAnsi="Calibri" w:cs="Calibri"/>
                <w:color w:val="000000"/>
              </w:rPr>
              <w:t xml:space="preserve">, ktorý je prílohou č. </w:t>
            </w:r>
            <w:r w:rsidR="00B02A27">
              <w:rPr>
                <w:rFonts w:ascii="Calibri" w:hAnsi="Calibri" w:cs="Calibri"/>
                <w:color w:val="000000"/>
              </w:rPr>
              <w:t>8</w:t>
            </w:r>
            <w:r w:rsidRPr="005B72A8">
              <w:rPr>
                <w:rFonts w:ascii="Calibri" w:hAnsi="Calibri" w:cs="Calibri"/>
                <w:color w:val="000000"/>
              </w:rPr>
              <w:t xml:space="preserve"> výzvy.</w:t>
            </w:r>
          </w:p>
          <w:p w14:paraId="7B0F188B" w14:textId="77777777" w:rsidR="005B72A8" w:rsidRPr="005B72A8" w:rsidRDefault="005B72A8" w:rsidP="005B72A8">
            <w:pPr>
              <w:autoSpaceDE w:val="0"/>
              <w:autoSpaceDN w:val="0"/>
              <w:adjustRightInd w:val="0"/>
              <w:spacing w:after="0" w:line="240" w:lineRule="auto"/>
              <w:jc w:val="both"/>
              <w:rPr>
                <w:rFonts w:cstheme="minorHAnsi"/>
                <w:color w:val="000000"/>
              </w:rPr>
            </w:pPr>
          </w:p>
          <w:p w14:paraId="2017A0E2" w14:textId="11E838CA" w:rsidR="00CE5DD6" w:rsidRPr="00D761BD" w:rsidRDefault="005B72A8" w:rsidP="00D761BD">
            <w:pPr>
              <w:autoSpaceDE w:val="0"/>
              <w:autoSpaceDN w:val="0"/>
              <w:adjustRightInd w:val="0"/>
              <w:spacing w:after="0" w:line="240" w:lineRule="auto"/>
              <w:jc w:val="both"/>
              <w:rPr>
                <w:rFonts w:cstheme="minorHAnsi"/>
                <w:color w:val="000000"/>
              </w:rPr>
            </w:pPr>
            <w:r w:rsidRPr="005B72A8">
              <w:rPr>
                <w:rFonts w:cstheme="minorHAnsi"/>
                <w:color w:val="000000"/>
              </w:rPr>
              <w:t xml:space="preserve">Upozornenie: Zamestnanci SO neposkytujú žiadateľom a ani iným osobám žiadne informácie k stavu schvaľovania </w:t>
            </w:r>
            <w:proofErr w:type="spellStart"/>
            <w:r w:rsidRPr="005B72A8">
              <w:rPr>
                <w:rFonts w:cstheme="minorHAnsi"/>
                <w:color w:val="000000"/>
              </w:rPr>
              <w:t>ŽoNFP</w:t>
            </w:r>
            <w:proofErr w:type="spellEnd"/>
            <w:r w:rsidRPr="005B72A8">
              <w:rPr>
                <w:rFonts w:cstheme="minorHAnsi"/>
                <w:color w:val="000000"/>
              </w:rPr>
              <w:t xml:space="preserve"> a to v žiadnej z fáz schvaľovacieho procesu.</w:t>
            </w:r>
          </w:p>
        </w:tc>
      </w:tr>
    </w:tbl>
    <w:p w14:paraId="6CCF57EE" w14:textId="77777777" w:rsidR="00257898" w:rsidRDefault="00257898" w:rsidP="009A3281">
      <w:pPr>
        <w:tabs>
          <w:tab w:val="left" w:pos="3225"/>
        </w:tabs>
        <w:contextualSpacing/>
        <w:rPr>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633"/>
      </w:tblGrid>
      <w:tr w:rsidR="000849D7" w:rsidRPr="00D3383E" w14:paraId="1C7E85E4" w14:textId="77777777" w:rsidTr="005A0A34">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96D2DAF" w14:textId="77777777" w:rsidR="000849D7" w:rsidRPr="00D3383E" w:rsidRDefault="000849D7" w:rsidP="007818DC">
            <w:pPr>
              <w:tabs>
                <w:tab w:val="left" w:pos="1695"/>
              </w:tabs>
              <w:jc w:val="center"/>
              <w:rPr>
                <w:b/>
              </w:rPr>
            </w:pPr>
            <w:r>
              <w:rPr>
                <w:b/>
              </w:rPr>
              <w:t xml:space="preserve">Identifikácia synergických </w:t>
            </w:r>
            <w:r w:rsidR="00450A79" w:rsidRPr="00450A79">
              <w:rPr>
                <w:b/>
              </w:rPr>
              <w:t>a</w:t>
            </w:r>
            <w:r w:rsidR="00450A79">
              <w:rPr>
                <w:b/>
              </w:rPr>
              <w:t> </w:t>
            </w:r>
            <w:r w:rsidR="00450A79" w:rsidRPr="00450A79">
              <w:rPr>
                <w:b/>
              </w:rPr>
              <w:t>komplementárnych</w:t>
            </w:r>
            <w:r w:rsidR="00450A79">
              <w:rPr>
                <w:b/>
              </w:rPr>
              <w:t xml:space="preserve"> </w:t>
            </w:r>
            <w:r>
              <w:rPr>
                <w:b/>
              </w:rPr>
              <w:t>účinkov</w:t>
            </w:r>
          </w:p>
        </w:tc>
      </w:tr>
      <w:tr w:rsidR="000849D7" w14:paraId="410780B2" w14:textId="77777777" w:rsidTr="006966EC">
        <w:trPr>
          <w:trHeight w:val="748"/>
          <w:jc w:val="center"/>
        </w:trPr>
        <w:tc>
          <w:tcPr>
            <w:tcW w:w="3114" w:type="dxa"/>
            <w:shd w:val="clear" w:color="auto" w:fill="E2EFD9" w:themeFill="accent6" w:themeFillTint="33"/>
          </w:tcPr>
          <w:p w14:paraId="3CE34436" w14:textId="77777777" w:rsidR="000849D7" w:rsidRPr="003D4BB1" w:rsidRDefault="000849D7" w:rsidP="007818DC">
            <w:pPr>
              <w:tabs>
                <w:tab w:val="left" w:pos="1695"/>
              </w:tabs>
              <w:rPr>
                <w:b/>
              </w:rPr>
            </w:pPr>
            <w:r>
              <w:rPr>
                <w:b/>
              </w:rPr>
              <w:t xml:space="preserve">Synergické </w:t>
            </w:r>
            <w:r w:rsidR="00245517" w:rsidRPr="00245517">
              <w:rPr>
                <w:b/>
              </w:rPr>
              <w:t>a</w:t>
            </w:r>
            <w:r w:rsidR="00245517">
              <w:rPr>
                <w:b/>
              </w:rPr>
              <w:t> </w:t>
            </w:r>
            <w:r w:rsidR="00245517" w:rsidRPr="00245517">
              <w:rPr>
                <w:b/>
              </w:rPr>
              <w:t>komplementárne</w:t>
            </w:r>
            <w:r w:rsidR="00245517">
              <w:rPr>
                <w:b/>
              </w:rPr>
              <w:t xml:space="preserve"> </w:t>
            </w:r>
            <w:r>
              <w:rPr>
                <w:b/>
              </w:rPr>
              <w:t>účinky</w:t>
            </w:r>
          </w:p>
        </w:tc>
        <w:tc>
          <w:tcPr>
            <w:tcW w:w="6633" w:type="dxa"/>
          </w:tcPr>
          <w:p w14:paraId="5E10AE9C" w14:textId="584130B5" w:rsidR="000849D7" w:rsidRPr="00DA56F9" w:rsidRDefault="005B72A8" w:rsidP="000849D7">
            <w:pPr>
              <w:tabs>
                <w:tab w:val="left" w:pos="1695"/>
              </w:tabs>
              <w:rPr>
                <w:i/>
              </w:rPr>
            </w:pPr>
            <w:r w:rsidRPr="005B72A8">
              <w:rPr>
                <w:rFonts w:cstheme="minorHAnsi"/>
                <w:iCs/>
              </w:rPr>
              <w:t xml:space="preserve">Synergické a komplementárne účinky sú identifikované v </w:t>
            </w:r>
            <w:r w:rsidR="00F1581F">
              <w:rPr>
                <w:rFonts w:cstheme="minorHAnsi"/>
                <w:iCs/>
              </w:rPr>
              <w:t>p</w:t>
            </w:r>
            <w:r w:rsidRPr="005B72A8">
              <w:rPr>
                <w:rFonts w:cstheme="minorHAnsi"/>
                <w:iCs/>
              </w:rPr>
              <w:t xml:space="preserve">rílohe č. </w:t>
            </w:r>
            <w:r w:rsidR="00BF6A48">
              <w:rPr>
                <w:rFonts w:cstheme="minorHAnsi"/>
                <w:iCs/>
              </w:rPr>
              <w:t xml:space="preserve">7 </w:t>
            </w:r>
            <w:r w:rsidRPr="005B72A8">
              <w:rPr>
                <w:rFonts w:cstheme="minorHAnsi"/>
                <w:iCs/>
              </w:rPr>
              <w:t>výzvy</w:t>
            </w:r>
            <w:r w:rsidR="001F0B5F" w:rsidRPr="001F0B5F">
              <w:rPr>
                <w:rFonts w:cstheme="minorHAnsi"/>
              </w:rPr>
              <w:t xml:space="preserve"> </w:t>
            </w:r>
            <w:r w:rsidR="003407D8">
              <w:rPr>
                <w:rFonts w:cstheme="minorHAnsi"/>
              </w:rPr>
              <w:t xml:space="preserve">- </w:t>
            </w:r>
            <w:r w:rsidR="001F0B5F" w:rsidRPr="00B82A4B">
              <w:rPr>
                <w:rFonts w:cstheme="minorHAnsi"/>
                <w:b/>
                <w:iCs/>
              </w:rPr>
              <w:t>Synergické a komplementárne účinky</w:t>
            </w:r>
            <w:r w:rsidRPr="005B72A8">
              <w:rPr>
                <w:rFonts w:cstheme="minorHAnsi"/>
                <w:iCs/>
              </w:rPr>
              <w:t>.</w:t>
            </w:r>
          </w:p>
        </w:tc>
      </w:tr>
    </w:tbl>
    <w:p w14:paraId="57E10753" w14:textId="5536FCB8" w:rsidR="000849D7" w:rsidRDefault="000849D7" w:rsidP="009A3281">
      <w:pPr>
        <w:tabs>
          <w:tab w:val="left" w:pos="3225"/>
        </w:tabs>
        <w:contextualSpacing/>
        <w:rPr>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633"/>
      </w:tblGrid>
      <w:tr w:rsidR="000849D7" w:rsidRPr="00D3383E" w14:paraId="139571F6" w14:textId="77777777" w:rsidTr="005A0A34">
        <w:trPr>
          <w:jc w:val="center"/>
        </w:trPr>
        <w:tc>
          <w:tcPr>
            <w:tcW w:w="0" w:type="auto"/>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14:paraId="6EE2F31C" w14:textId="77777777" w:rsidR="000849D7" w:rsidRPr="00D3383E" w:rsidRDefault="000849D7" w:rsidP="007818DC">
            <w:pPr>
              <w:tabs>
                <w:tab w:val="left" w:pos="1695"/>
              </w:tabs>
              <w:jc w:val="center"/>
              <w:rPr>
                <w:b/>
              </w:rPr>
            </w:pPr>
            <w:r>
              <w:rPr>
                <w:b/>
              </w:rPr>
              <w:t>Zmena a zrušenie výzvy</w:t>
            </w:r>
          </w:p>
        </w:tc>
      </w:tr>
      <w:tr w:rsidR="000849D7" w14:paraId="42889667" w14:textId="77777777" w:rsidTr="00B82A4B">
        <w:trPr>
          <w:jc w:val="center"/>
        </w:trPr>
        <w:tc>
          <w:tcPr>
            <w:tcW w:w="3114" w:type="dxa"/>
            <w:shd w:val="clear" w:color="auto" w:fill="E2EFD9" w:themeFill="accent6" w:themeFillTint="33"/>
          </w:tcPr>
          <w:p w14:paraId="67419659" w14:textId="6268C67A" w:rsidR="000849D7" w:rsidRPr="003D4BB1" w:rsidRDefault="00352A48" w:rsidP="007818DC">
            <w:pPr>
              <w:tabs>
                <w:tab w:val="left" w:pos="1695"/>
              </w:tabs>
              <w:rPr>
                <w:b/>
              </w:rPr>
            </w:pPr>
            <w:r>
              <w:rPr>
                <w:b/>
              </w:rPr>
              <w:t>Z</w:t>
            </w:r>
            <w:r w:rsidR="00D825B5">
              <w:rPr>
                <w:b/>
              </w:rPr>
              <w:t>mena a zrušenie výzvy</w:t>
            </w:r>
          </w:p>
        </w:tc>
        <w:tc>
          <w:tcPr>
            <w:tcW w:w="6633" w:type="dxa"/>
          </w:tcPr>
          <w:p w14:paraId="09142906" w14:textId="7D7B0440" w:rsidR="00015697" w:rsidRPr="00015697" w:rsidRDefault="00015697" w:rsidP="00015697">
            <w:pPr>
              <w:tabs>
                <w:tab w:val="left" w:pos="1695"/>
              </w:tabs>
              <w:jc w:val="both"/>
              <w:rPr>
                <w:rFonts w:cstheme="minorHAnsi"/>
                <w:iCs/>
              </w:rPr>
            </w:pPr>
            <w:r w:rsidRPr="00015697">
              <w:rPr>
                <w:rFonts w:cstheme="minorHAnsi"/>
                <w:iCs/>
              </w:rPr>
              <w:t>V nevyhnutných prípadoch, kedy nie je možné konať o </w:t>
            </w:r>
            <w:proofErr w:type="spellStart"/>
            <w:r w:rsidRPr="00015697">
              <w:rPr>
                <w:rFonts w:cstheme="minorHAnsi"/>
                <w:iCs/>
              </w:rPr>
              <w:t>ŽoNFP</w:t>
            </w:r>
            <w:proofErr w:type="spellEnd"/>
            <w:r w:rsidRPr="00015697">
              <w:rPr>
                <w:rFonts w:cstheme="minorHAnsi"/>
                <w:iCs/>
              </w:rPr>
              <w:t xml:space="preserve"> predložených na základe pôvodne vyhlásenej výzvy, alebo je zmena potrebná za účelom jej optimalizácie, resp. vhodnejšieho nastavenia, je </w:t>
            </w:r>
            <w:r w:rsidR="00C56AF9">
              <w:rPr>
                <w:rFonts w:cstheme="minorHAnsi"/>
                <w:iCs/>
              </w:rPr>
              <w:t>poskytovateľ</w:t>
            </w:r>
            <w:r w:rsidR="00C56AF9" w:rsidRPr="00015697">
              <w:rPr>
                <w:rFonts w:cstheme="minorHAnsi"/>
                <w:iCs/>
              </w:rPr>
              <w:t xml:space="preserve"> </w:t>
            </w:r>
            <w:r w:rsidRPr="00015697">
              <w:rPr>
                <w:rFonts w:cstheme="minorHAnsi"/>
                <w:iCs/>
              </w:rPr>
              <w:t xml:space="preserve">oprávnený výzvu zmeniť alebo zrušiť a to v súlade </w:t>
            </w:r>
            <w:r w:rsidR="00C56AF9">
              <w:rPr>
                <w:rFonts w:cstheme="minorHAnsi"/>
                <w:iCs/>
              </w:rPr>
              <w:t xml:space="preserve">s </w:t>
            </w:r>
            <w:r w:rsidRPr="00015697">
              <w:rPr>
                <w:rFonts w:cstheme="minorHAnsi"/>
                <w:iCs/>
              </w:rPr>
              <w:t xml:space="preserve"> § 14 ods. 4 až 7 zákona o príspevkoch z fondov EÚ. </w:t>
            </w:r>
          </w:p>
          <w:p w14:paraId="65768818" w14:textId="77777777" w:rsidR="00015697" w:rsidRPr="00015697" w:rsidRDefault="00015697" w:rsidP="00015697">
            <w:pPr>
              <w:tabs>
                <w:tab w:val="left" w:pos="1695"/>
              </w:tabs>
              <w:jc w:val="both"/>
              <w:rPr>
                <w:rFonts w:cstheme="minorHAnsi"/>
                <w:b/>
                <w:iCs/>
              </w:rPr>
            </w:pPr>
            <w:r w:rsidRPr="00015697">
              <w:rPr>
                <w:rFonts w:cstheme="minorHAnsi"/>
                <w:b/>
                <w:iCs/>
              </w:rPr>
              <w:lastRenderedPageBreak/>
              <w:t>Zmena výzvy</w:t>
            </w:r>
          </w:p>
          <w:p w14:paraId="0A7A053A" w14:textId="32F18775" w:rsidR="00AF3FF2" w:rsidRPr="00C326A3" w:rsidRDefault="00C56AF9" w:rsidP="00015697">
            <w:pPr>
              <w:tabs>
                <w:tab w:val="left" w:pos="1695"/>
              </w:tabs>
              <w:jc w:val="both"/>
              <w:rPr>
                <w:rFonts w:cstheme="minorHAnsi"/>
                <w:iCs/>
              </w:rPr>
            </w:pPr>
            <w:r>
              <w:rPr>
                <w:rFonts w:cstheme="minorHAnsi"/>
                <w:iCs/>
              </w:rPr>
              <w:t>Poskytovateľ</w:t>
            </w:r>
            <w:r w:rsidR="00015697" w:rsidRPr="00015697">
              <w:rPr>
                <w:rFonts w:cstheme="minorHAnsi"/>
                <w:iCs/>
              </w:rPr>
              <w:t xml:space="preserve"> je oprávnený zmeniť výzvu v celom rozsahu </w:t>
            </w:r>
            <w:r w:rsidR="00015697" w:rsidRPr="00B82A4B">
              <w:rPr>
                <w:rFonts w:cstheme="minorHAnsi"/>
                <w:iCs/>
                <w:color w:val="000000" w:themeColor="text1"/>
              </w:rPr>
              <w:t xml:space="preserve">do vydania </w:t>
            </w:r>
            <w:r w:rsidR="00015697">
              <w:rPr>
                <w:rFonts w:cstheme="minorHAnsi"/>
                <w:iCs/>
              </w:rPr>
              <w:t xml:space="preserve"> prvého rozhodnutia o </w:t>
            </w:r>
            <w:proofErr w:type="spellStart"/>
            <w:r w:rsidR="00015697">
              <w:rPr>
                <w:rFonts w:cstheme="minorHAnsi"/>
                <w:iCs/>
              </w:rPr>
              <w:t>ŽoNFP</w:t>
            </w:r>
            <w:proofErr w:type="spellEnd"/>
            <w:r w:rsidR="00015697">
              <w:rPr>
                <w:rStyle w:val="Odkaznapoznmkupodiarou"/>
                <w:rFonts w:cstheme="minorHAnsi"/>
                <w:iCs/>
              </w:rPr>
              <w:footnoteReference w:id="39"/>
            </w:r>
            <w:r w:rsidR="00C914C9">
              <w:rPr>
                <w:rFonts w:cstheme="minorHAnsi"/>
                <w:iCs/>
              </w:rPr>
              <w:t xml:space="preserve"> </w:t>
            </w:r>
            <w:r w:rsidR="00C914C9" w:rsidRPr="00C326A3">
              <w:rPr>
                <w:rFonts w:cstheme="minorHAnsi"/>
                <w:iCs/>
              </w:rPr>
              <w:t>od aktuálne posudzovaného časového obdobia výzvy s účinnosťou aj na všetky nasledujúce posudzované časové obdobia; výzva sa vo vzťahu k skôr posudzovaným časovým obdobiam považuje za nezmenenú</w:t>
            </w:r>
            <w:r w:rsidR="00015697" w:rsidRPr="00C326A3">
              <w:rPr>
                <w:rFonts w:cstheme="minorHAnsi"/>
                <w:iCs/>
              </w:rPr>
              <w:t xml:space="preserve">. </w:t>
            </w:r>
          </w:p>
          <w:p w14:paraId="5CAFE03F" w14:textId="4735DF5B" w:rsidR="00AF3FF2" w:rsidRPr="00015697" w:rsidRDefault="008506F9" w:rsidP="00015697">
            <w:pPr>
              <w:tabs>
                <w:tab w:val="left" w:pos="1695"/>
              </w:tabs>
              <w:jc w:val="both"/>
              <w:rPr>
                <w:rFonts w:cstheme="minorHAnsi"/>
                <w:iCs/>
              </w:rPr>
            </w:pPr>
            <w:r w:rsidRPr="00C326A3">
              <w:rPr>
                <w:rFonts w:cstheme="minorHAnsi"/>
                <w:iCs/>
              </w:rPr>
              <w:t xml:space="preserve">Po </w:t>
            </w:r>
            <w:r w:rsidR="00F14E86" w:rsidRPr="00C326A3">
              <w:rPr>
                <w:rFonts w:cstheme="minorHAnsi"/>
                <w:iCs/>
              </w:rPr>
              <w:t>zverejnení výzvy</w:t>
            </w:r>
            <w:r w:rsidRPr="00C326A3">
              <w:rPr>
                <w:rFonts w:cstheme="minorHAnsi"/>
                <w:iCs/>
              </w:rPr>
              <w:t xml:space="preserve"> môže </w:t>
            </w:r>
            <w:r w:rsidR="00AF3FF2" w:rsidRPr="00C326A3">
              <w:rPr>
                <w:rFonts w:cstheme="minorHAnsi"/>
                <w:iCs/>
              </w:rPr>
              <w:t xml:space="preserve">poskytovateľ </w:t>
            </w:r>
            <w:r w:rsidRPr="00C326A3">
              <w:rPr>
                <w:rFonts w:cstheme="minorHAnsi"/>
                <w:iCs/>
              </w:rPr>
              <w:t>zmeniť formálne náležitosti výzvy</w:t>
            </w:r>
            <w:r w:rsidR="00C56AF9" w:rsidRPr="00C326A3">
              <w:rPr>
                <w:rFonts w:cstheme="minorHAnsi"/>
                <w:iCs/>
              </w:rPr>
              <w:t xml:space="preserve">, </w:t>
            </w:r>
            <w:r w:rsidRPr="00C326A3">
              <w:rPr>
                <w:rFonts w:cstheme="minorHAnsi"/>
                <w:iCs/>
              </w:rPr>
              <w:t>ďalšie skutočnosti</w:t>
            </w:r>
            <w:r w:rsidRPr="008506F9">
              <w:rPr>
                <w:rFonts w:cstheme="minorHAnsi"/>
                <w:iCs/>
              </w:rPr>
              <w:t xml:space="preserve"> týkajúce sa poskytovania príspevku, ktoré nemajú charakter podmienky poskytnutia príspevku</w:t>
            </w:r>
            <w:r w:rsidR="00C56AF9">
              <w:rPr>
                <w:rFonts w:cstheme="minorHAnsi"/>
                <w:iCs/>
              </w:rPr>
              <w:t xml:space="preserve"> a prílohy výzvy</w:t>
            </w:r>
            <w:r w:rsidR="00AF3FF2">
              <w:rPr>
                <w:rFonts w:cstheme="minorHAnsi"/>
                <w:iCs/>
              </w:rPr>
              <w:t>; tieto zmeny môže poskytovateľ v súlade s § 14 ods. 6 zákona o príspevkoch z fondov EÚ  vykonať kedykoľvek, teda aj po uzavretí výzvy.</w:t>
            </w:r>
          </w:p>
          <w:p w14:paraId="09602502" w14:textId="3E629197" w:rsidR="00015697" w:rsidRPr="00015697" w:rsidRDefault="00015697" w:rsidP="00015697">
            <w:pPr>
              <w:tabs>
                <w:tab w:val="left" w:pos="1695"/>
              </w:tabs>
              <w:jc w:val="both"/>
              <w:rPr>
                <w:rFonts w:cstheme="minorHAnsi"/>
                <w:iCs/>
              </w:rPr>
            </w:pPr>
            <w:r w:rsidRPr="00015697">
              <w:rPr>
                <w:rFonts w:cstheme="minorHAnsi"/>
                <w:iCs/>
              </w:rPr>
              <w:t xml:space="preserve">V prípade legislatívnych zmien, ktoré majú alebo môžu mať vplyv na zmenu PPP, takáto zmena nepredstavuje zmenu výzvy za predpokladu, že novelizáciou alebo vydaním nového všeobecne záväzného právneho predpisu nedôjde k zmene vecnej podstaty </w:t>
            </w:r>
            <w:r>
              <w:rPr>
                <w:rFonts w:cstheme="minorHAnsi"/>
                <w:iCs/>
              </w:rPr>
              <w:t>PPP</w:t>
            </w:r>
            <w:r w:rsidRPr="00015697">
              <w:rPr>
                <w:rFonts w:cstheme="minorHAnsi"/>
                <w:iCs/>
              </w:rPr>
              <w:t xml:space="preserve">. </w:t>
            </w:r>
            <w:r>
              <w:rPr>
                <w:rFonts w:cstheme="minorHAnsi"/>
                <w:iCs/>
              </w:rPr>
              <w:t>Poskytovateľ</w:t>
            </w:r>
            <w:r w:rsidRPr="00015697">
              <w:rPr>
                <w:rFonts w:cstheme="minorHAnsi"/>
                <w:iCs/>
              </w:rPr>
              <w:t xml:space="preserve"> v takom prípade posudzuje žiadosti podľa aktuálne platného právneho predpisu, rešpektujúc prechodné ustanovenia vo vzťahu k jeho účinnosti. </w:t>
            </w:r>
            <w:r w:rsidR="00797C95">
              <w:rPr>
                <w:rFonts w:cstheme="minorHAnsi"/>
                <w:iCs/>
              </w:rPr>
              <w:br/>
            </w:r>
            <w:r w:rsidRPr="00015697">
              <w:rPr>
                <w:rFonts w:cstheme="minorHAnsi"/>
                <w:iCs/>
              </w:rPr>
              <w:t>V prípade, ak legislatívne zmeny vyvolajú potrebu zmeny v</w:t>
            </w:r>
            <w:r>
              <w:rPr>
                <w:rFonts w:cstheme="minorHAnsi"/>
                <w:iCs/>
              </w:rPr>
              <w:t> </w:t>
            </w:r>
            <w:r w:rsidRPr="00015697">
              <w:rPr>
                <w:rFonts w:cstheme="minorHAnsi"/>
                <w:iCs/>
              </w:rPr>
              <w:t>PPP</w:t>
            </w:r>
            <w:r>
              <w:rPr>
                <w:rFonts w:cstheme="minorHAnsi"/>
                <w:iCs/>
              </w:rPr>
              <w:t>, poskytovateľ</w:t>
            </w:r>
            <w:r w:rsidRPr="00015697">
              <w:rPr>
                <w:rFonts w:cstheme="minorHAnsi"/>
                <w:iCs/>
              </w:rPr>
              <w:t xml:space="preserve"> v nadväznosti na ich posúdenie rozhodne o potrebe zmeny alebo zrušenia výzvy. </w:t>
            </w:r>
          </w:p>
          <w:p w14:paraId="48786E6E" w14:textId="123E9FCD" w:rsidR="00015697" w:rsidRPr="00015697" w:rsidRDefault="00015697" w:rsidP="00015697">
            <w:pPr>
              <w:tabs>
                <w:tab w:val="left" w:pos="1695"/>
              </w:tabs>
              <w:jc w:val="both"/>
              <w:rPr>
                <w:rFonts w:cstheme="minorHAnsi"/>
                <w:iCs/>
              </w:rPr>
            </w:pPr>
            <w:r w:rsidRPr="00015697">
              <w:rPr>
                <w:rFonts w:cstheme="minorHAnsi"/>
                <w:iCs/>
              </w:rPr>
              <w:t xml:space="preserve">V prípade zmien spojených s predkladaním žiadosti prostredníctvom ITMS  (napr. zmeny v technickom spôsobe vypĺňania jednotlivých častí </w:t>
            </w:r>
            <w:proofErr w:type="spellStart"/>
            <w:r w:rsidR="00797C95">
              <w:rPr>
                <w:rFonts w:cstheme="minorHAnsi"/>
                <w:iCs/>
              </w:rPr>
              <w:t>ŽoNFP</w:t>
            </w:r>
            <w:proofErr w:type="spellEnd"/>
            <w:r w:rsidRPr="00015697">
              <w:rPr>
                <w:rFonts w:cstheme="minorHAnsi"/>
                <w:iCs/>
              </w:rPr>
              <w:t xml:space="preserve">), takéto zmeny nepredstavujú zmenu výzvy a o relevantných technických postupoch bude </w:t>
            </w:r>
            <w:r w:rsidR="00797C95">
              <w:rPr>
                <w:rFonts w:cstheme="minorHAnsi"/>
                <w:iCs/>
              </w:rPr>
              <w:t>poskytovateľ</w:t>
            </w:r>
            <w:r w:rsidRPr="00015697">
              <w:rPr>
                <w:rFonts w:cstheme="minorHAnsi"/>
                <w:iCs/>
              </w:rPr>
              <w:t xml:space="preserve"> žiadateľov informovať.</w:t>
            </w:r>
          </w:p>
          <w:p w14:paraId="4F314E59" w14:textId="7A87F4F2" w:rsidR="00015697" w:rsidRPr="00015697" w:rsidRDefault="00015697" w:rsidP="00015697">
            <w:pPr>
              <w:tabs>
                <w:tab w:val="left" w:pos="1695"/>
              </w:tabs>
              <w:jc w:val="both"/>
              <w:rPr>
                <w:rFonts w:cstheme="minorHAnsi"/>
                <w:iCs/>
              </w:rPr>
            </w:pPr>
            <w:r w:rsidRPr="00015697">
              <w:rPr>
                <w:rFonts w:cstheme="minorHAnsi"/>
                <w:iCs/>
              </w:rPr>
              <w:t xml:space="preserve">V prípade identifikácie chýb v písaní, v počtoch alebo iných zrejmých nesprávností (napr. vyplývajúce z potreby úpravy technických náležitostí vybraných vzorových formulárov príloh </w:t>
            </w:r>
            <w:proofErr w:type="spellStart"/>
            <w:r w:rsidRPr="00015697">
              <w:rPr>
                <w:rFonts w:cstheme="minorHAnsi"/>
                <w:iCs/>
              </w:rPr>
              <w:t>ŽoNFP</w:t>
            </w:r>
            <w:proofErr w:type="spellEnd"/>
            <w:r w:rsidRPr="00015697">
              <w:rPr>
                <w:rFonts w:cstheme="minorHAnsi"/>
                <w:iCs/>
              </w:rPr>
              <w:t xml:space="preserve"> alebo iných častí výzvy alebo dokumentov týkajúcich sa výzvy) takéto zmeny nepredstavujú zmenu výzvy a o vykonaných úpravách </w:t>
            </w:r>
            <w:r w:rsidR="00797C95">
              <w:rPr>
                <w:rFonts w:cstheme="minorHAnsi"/>
                <w:iCs/>
              </w:rPr>
              <w:t>poskytovateľ</w:t>
            </w:r>
            <w:r w:rsidRPr="00015697">
              <w:rPr>
                <w:rFonts w:cstheme="minorHAnsi"/>
                <w:iCs/>
              </w:rPr>
              <w:t xml:space="preserve"> informuje žiadateľov zverejnením na webovom sídle</w:t>
            </w:r>
            <w:r w:rsidR="003C6D51">
              <w:rPr>
                <w:rFonts w:cstheme="minorHAnsi"/>
                <w:iCs/>
              </w:rPr>
              <w:t xml:space="preserve"> </w:t>
            </w:r>
            <w:hyperlink r:id="rId40" w:history="1">
              <w:r w:rsidR="003C6D51" w:rsidRPr="0054788F">
                <w:rPr>
                  <w:rStyle w:val="Hypertextovprepojenie"/>
                  <w:rFonts w:cstheme="minorHAnsi"/>
                  <w:iCs/>
                </w:rPr>
                <w:t>www.eurofondy.gov.sk</w:t>
              </w:r>
            </w:hyperlink>
            <w:r w:rsidRPr="00015697">
              <w:rPr>
                <w:rFonts w:cstheme="minorHAnsi"/>
                <w:iCs/>
              </w:rPr>
              <w:t xml:space="preserve"> </w:t>
            </w:r>
            <w:r w:rsidR="00797C95">
              <w:rPr>
                <w:rFonts w:cstheme="minorHAnsi"/>
                <w:iCs/>
              </w:rPr>
              <w:br/>
            </w:r>
            <w:r w:rsidRPr="00015697">
              <w:rPr>
                <w:rFonts w:cstheme="minorHAnsi"/>
                <w:iCs/>
              </w:rPr>
              <w:t>a</w:t>
            </w:r>
            <w:r w:rsidR="003C6D51">
              <w:rPr>
                <w:rFonts w:cstheme="minorHAnsi"/>
                <w:iCs/>
              </w:rPr>
              <w:t xml:space="preserve"> </w:t>
            </w:r>
            <w:hyperlink r:id="rId41" w:history="1">
              <w:r w:rsidR="000276F8" w:rsidRPr="0054788F">
                <w:rPr>
                  <w:rStyle w:val="Hypertextovprepojenie"/>
                  <w:rFonts w:cstheme="minorHAnsi"/>
                  <w:iCs/>
                </w:rPr>
                <w:t>www.r</w:t>
              </w:r>
              <w:r w:rsidR="000276F8" w:rsidRPr="0054788F">
                <w:rPr>
                  <w:rStyle w:val="Hypertextovprepojenie"/>
                  <w:iCs/>
                </w:rPr>
                <w:t>omovia.</w:t>
              </w:r>
              <w:r w:rsidR="000276F8" w:rsidRPr="0054788F">
                <w:rPr>
                  <w:rStyle w:val="Hypertextovprepojenie"/>
                  <w:rFonts w:cstheme="minorHAnsi"/>
                  <w:iCs/>
                </w:rPr>
                <w:t>vlada.gov.sk</w:t>
              </w:r>
            </w:hyperlink>
            <w:r w:rsidRPr="00015697">
              <w:rPr>
                <w:rFonts w:cstheme="minorHAnsi"/>
                <w:iCs/>
              </w:rPr>
              <w:t xml:space="preserve"> a prostredníctvom ITMS (vrátane prípadného zverejnenia dokumentu s odstránenou technickou chybou). </w:t>
            </w:r>
          </w:p>
          <w:p w14:paraId="119490B0" w14:textId="0EFF37C1" w:rsidR="00015697" w:rsidRDefault="00797C95" w:rsidP="00015697">
            <w:pPr>
              <w:tabs>
                <w:tab w:val="left" w:pos="1695"/>
              </w:tabs>
              <w:jc w:val="both"/>
              <w:rPr>
                <w:rFonts w:cstheme="minorHAnsi"/>
                <w:iCs/>
              </w:rPr>
            </w:pPr>
            <w:r>
              <w:rPr>
                <w:rFonts w:cstheme="minorHAnsi"/>
                <w:iCs/>
              </w:rPr>
              <w:t>Poskytovateľ</w:t>
            </w:r>
            <w:r w:rsidR="00015697" w:rsidRPr="00015697">
              <w:rPr>
                <w:rFonts w:cstheme="minorHAnsi"/>
                <w:iCs/>
              </w:rPr>
              <w:t xml:space="preserve"> pri každej zmene výzvy postupuje tak, aby nedošlo </w:t>
            </w:r>
            <w:r>
              <w:rPr>
                <w:rFonts w:cstheme="minorHAnsi"/>
                <w:iCs/>
              </w:rPr>
              <w:br/>
            </w:r>
            <w:r w:rsidR="00015697" w:rsidRPr="00015697">
              <w:rPr>
                <w:rFonts w:cstheme="minorHAnsi"/>
                <w:iCs/>
              </w:rPr>
              <w:t xml:space="preserve">k porušeniu žiadneho z princípov uvedených v § 2 ods. 2 zákona </w:t>
            </w:r>
            <w:r>
              <w:rPr>
                <w:rFonts w:cstheme="minorHAnsi"/>
                <w:iCs/>
              </w:rPr>
              <w:br/>
            </w:r>
            <w:r w:rsidR="00015697" w:rsidRPr="00015697">
              <w:rPr>
                <w:rFonts w:cstheme="minorHAnsi"/>
                <w:iCs/>
              </w:rPr>
              <w:t>o príspevkoch z fondov EÚ.</w:t>
            </w:r>
          </w:p>
          <w:p w14:paraId="313B0980" w14:textId="1F277135" w:rsidR="00015697" w:rsidRDefault="00015697" w:rsidP="00015697">
            <w:pPr>
              <w:tabs>
                <w:tab w:val="left" w:pos="1695"/>
              </w:tabs>
              <w:jc w:val="both"/>
              <w:rPr>
                <w:rFonts w:cstheme="minorHAnsi"/>
                <w:iCs/>
              </w:rPr>
            </w:pPr>
            <w:r w:rsidRPr="00015697">
              <w:rPr>
                <w:rFonts w:cstheme="minorHAnsi"/>
                <w:iCs/>
              </w:rPr>
              <w:t xml:space="preserve">Zmena výzvy je vykonaná formou oznámenia o zmene výzvy. Každé oznámenie o zmene výzvy identifikuje zmeny výzvy, vrátane zdôvodnenia ich vykonania, ďalej dokumentáciu výzvy, ktorá bola zmenou výzvy dotknutá a </w:t>
            </w:r>
            <w:proofErr w:type="spellStart"/>
            <w:r w:rsidRPr="00015697">
              <w:rPr>
                <w:rFonts w:cstheme="minorHAnsi"/>
                <w:iCs/>
              </w:rPr>
              <w:t>ŽoNFP</w:t>
            </w:r>
            <w:proofErr w:type="spellEnd"/>
            <w:r w:rsidRPr="00015697">
              <w:rPr>
                <w:rFonts w:cstheme="minorHAnsi"/>
                <w:iCs/>
              </w:rPr>
              <w:t xml:space="preserve">, ktorých sa zmena výzvy týka. </w:t>
            </w:r>
          </w:p>
          <w:p w14:paraId="7CBF16E2" w14:textId="35D3FD1F" w:rsidR="006428EC" w:rsidRPr="00015697" w:rsidRDefault="006428EC" w:rsidP="006428EC">
            <w:pPr>
              <w:tabs>
                <w:tab w:val="left" w:pos="1695"/>
              </w:tabs>
              <w:jc w:val="both"/>
              <w:rPr>
                <w:rFonts w:cstheme="minorHAnsi"/>
                <w:iCs/>
              </w:rPr>
            </w:pPr>
            <w:r>
              <w:rPr>
                <w:rFonts w:cstheme="minorHAnsi"/>
                <w:iCs/>
              </w:rPr>
              <w:lastRenderedPageBreak/>
              <w:t>Zmenou výzvy p</w:t>
            </w:r>
            <w:r w:rsidR="007A0790">
              <w:rPr>
                <w:rFonts w:cstheme="minorHAnsi"/>
                <w:iCs/>
              </w:rPr>
              <w:t>oskytovateľ</w:t>
            </w:r>
            <w:r w:rsidR="007A0790" w:rsidRPr="007E7D45">
              <w:rPr>
                <w:rFonts w:cstheme="minorHAnsi"/>
                <w:iCs/>
              </w:rPr>
              <w:t xml:space="preserve"> primerane predĺži lehotu na uzavretie výzvy </w:t>
            </w:r>
            <w:r w:rsidR="00AD40A7">
              <w:rPr>
                <w:rFonts w:cstheme="minorHAnsi"/>
                <w:iCs/>
              </w:rPr>
              <w:t>(</w:t>
            </w:r>
            <w:r w:rsidR="007A0790" w:rsidRPr="007E7D45">
              <w:rPr>
                <w:rFonts w:cstheme="minorHAnsi"/>
                <w:iCs/>
              </w:rPr>
              <w:t>v prípade</w:t>
            </w:r>
            <w:r w:rsidR="00AD40A7">
              <w:rPr>
                <w:rFonts w:cstheme="minorHAnsi"/>
                <w:iCs/>
              </w:rPr>
              <w:t>,</w:t>
            </w:r>
            <w:r w:rsidR="00ED38AC">
              <w:rPr>
                <w:rFonts w:cstheme="minorHAnsi"/>
                <w:iCs/>
              </w:rPr>
              <w:t xml:space="preserve"> </w:t>
            </w:r>
            <w:r w:rsidR="007A0790" w:rsidRPr="007E7D45">
              <w:rPr>
                <w:rFonts w:cstheme="minorHAnsi"/>
                <w:iCs/>
              </w:rPr>
              <w:t>ak to bude  vyžadovať charakter zmien výzvy</w:t>
            </w:r>
            <w:r w:rsidR="00C07106">
              <w:rPr>
                <w:rFonts w:cstheme="minorHAnsi"/>
                <w:iCs/>
              </w:rPr>
              <w:t>)</w:t>
            </w:r>
            <w:r>
              <w:rPr>
                <w:rFonts w:cstheme="minorHAnsi"/>
                <w:iCs/>
              </w:rPr>
              <w:t xml:space="preserve"> a </w:t>
            </w:r>
            <w:r w:rsidRPr="00015697">
              <w:rPr>
                <w:rFonts w:cstheme="minorHAnsi"/>
                <w:iCs/>
              </w:rPr>
              <w:t xml:space="preserve">umožní žiadateľom v primeranej lehote (nie kratšej ako  </w:t>
            </w:r>
            <w:r>
              <w:rPr>
                <w:rFonts w:cstheme="minorHAnsi"/>
                <w:iCs/>
              </w:rPr>
              <w:t>10</w:t>
            </w:r>
            <w:r w:rsidRPr="00015697">
              <w:rPr>
                <w:rFonts w:cstheme="minorHAnsi"/>
                <w:iCs/>
              </w:rPr>
              <w:t xml:space="preserve"> pracovných dní) doplniť alebo zmeniť </w:t>
            </w:r>
            <w:proofErr w:type="spellStart"/>
            <w:r w:rsidRPr="00015697">
              <w:rPr>
                <w:rFonts w:cstheme="minorHAnsi"/>
                <w:iCs/>
              </w:rPr>
              <w:t>ŽoNFP</w:t>
            </w:r>
            <w:proofErr w:type="spellEnd"/>
            <w:r w:rsidRPr="00015697">
              <w:rPr>
                <w:rFonts w:cstheme="minorHAnsi"/>
                <w:iCs/>
              </w:rPr>
              <w:t xml:space="preserve"> predložené do termínu zmeny výzvy, </w:t>
            </w:r>
            <w:r w:rsidR="00F06ED4">
              <w:rPr>
                <w:rFonts w:cstheme="minorHAnsi"/>
                <w:iCs/>
              </w:rPr>
              <w:br/>
            </w:r>
            <w:r w:rsidRPr="00015697">
              <w:rPr>
                <w:rFonts w:cstheme="minorHAnsi"/>
                <w:iCs/>
              </w:rPr>
              <w:t xml:space="preserve">o ktorých ešte nerozhodol, ak ide o takú zmenu, ktorou môžu byť skôr predložené </w:t>
            </w:r>
            <w:proofErr w:type="spellStart"/>
            <w:r w:rsidRPr="00015697">
              <w:rPr>
                <w:rFonts w:cstheme="minorHAnsi"/>
                <w:iCs/>
              </w:rPr>
              <w:t>ŽoNFP</w:t>
            </w:r>
            <w:proofErr w:type="spellEnd"/>
            <w:r w:rsidRPr="00015697">
              <w:rPr>
                <w:rFonts w:cstheme="minorHAnsi"/>
                <w:iCs/>
              </w:rPr>
              <w:t xml:space="preserve"> dotknuté. </w:t>
            </w:r>
          </w:p>
          <w:p w14:paraId="40E83DAE" w14:textId="52AEA80C" w:rsidR="00015697" w:rsidRPr="00015697" w:rsidRDefault="00015697" w:rsidP="00015697">
            <w:pPr>
              <w:tabs>
                <w:tab w:val="left" w:pos="1695"/>
              </w:tabs>
              <w:jc w:val="both"/>
              <w:rPr>
                <w:rFonts w:cstheme="minorHAnsi"/>
                <w:iCs/>
              </w:rPr>
            </w:pPr>
            <w:r w:rsidRPr="00015697">
              <w:rPr>
                <w:rFonts w:cstheme="minorHAnsi"/>
                <w:iCs/>
              </w:rPr>
              <w:t xml:space="preserve">O zmene výzvy bude </w:t>
            </w:r>
            <w:r w:rsidR="00797C95">
              <w:rPr>
                <w:rFonts w:cstheme="minorHAnsi"/>
                <w:iCs/>
              </w:rPr>
              <w:t>poskytovateľ</w:t>
            </w:r>
            <w:r w:rsidRPr="00015697">
              <w:rPr>
                <w:rFonts w:cstheme="minorHAnsi"/>
                <w:iCs/>
              </w:rPr>
              <w:t xml:space="preserve"> informovať </w:t>
            </w:r>
            <w:r w:rsidR="00F06ED4" w:rsidRPr="00015697">
              <w:rPr>
                <w:rFonts w:cstheme="minorHAnsi"/>
                <w:iCs/>
              </w:rPr>
              <w:t xml:space="preserve">prostredníctvom ITMS </w:t>
            </w:r>
            <w:r w:rsidR="00F06ED4">
              <w:rPr>
                <w:rFonts w:cstheme="minorHAnsi"/>
                <w:iCs/>
              </w:rPr>
              <w:br/>
              <w:t xml:space="preserve">a </w:t>
            </w:r>
            <w:r w:rsidRPr="00015697">
              <w:rPr>
                <w:rFonts w:cstheme="minorHAnsi"/>
                <w:iCs/>
              </w:rPr>
              <w:t xml:space="preserve">na svojom webovom sídle </w:t>
            </w:r>
            <w:hyperlink r:id="rId42" w:history="1">
              <w:r w:rsidRPr="00015697">
                <w:rPr>
                  <w:rFonts w:cstheme="minorHAnsi"/>
                  <w:iCs/>
                  <w:color w:val="0563C1" w:themeColor="hyperlink"/>
                  <w:u w:val="single"/>
                </w:rPr>
                <w:t>www.romovia.vlada.gov.sk</w:t>
              </w:r>
            </w:hyperlink>
            <w:r w:rsidRPr="00015697">
              <w:rPr>
                <w:rFonts w:cstheme="minorHAnsi"/>
                <w:iCs/>
              </w:rPr>
              <w:t xml:space="preserve">  </w:t>
            </w:r>
            <w:r w:rsidR="00F06ED4">
              <w:rPr>
                <w:rFonts w:cstheme="minorHAnsi"/>
                <w:iCs/>
              </w:rPr>
              <w:br/>
            </w:r>
            <w:r w:rsidRPr="00015697">
              <w:rPr>
                <w:rFonts w:cstheme="minorHAnsi"/>
                <w:iCs/>
              </w:rPr>
              <w:t xml:space="preserve">a </w:t>
            </w:r>
            <w:hyperlink r:id="rId43" w:history="1">
              <w:r w:rsidRPr="00015697">
                <w:rPr>
                  <w:rFonts w:cstheme="minorHAnsi"/>
                  <w:iCs/>
                  <w:color w:val="0563C1" w:themeColor="hyperlink"/>
                  <w:u w:val="single"/>
                </w:rPr>
                <w:t>www.eurofondy.gov.sk</w:t>
              </w:r>
            </w:hyperlink>
            <w:r w:rsidRPr="00015697">
              <w:rPr>
                <w:rFonts w:cstheme="minorHAnsi"/>
                <w:iCs/>
              </w:rPr>
              <w:t xml:space="preserve"> . </w:t>
            </w:r>
          </w:p>
          <w:p w14:paraId="28930F4F" w14:textId="3E7B7DF0" w:rsidR="00015697" w:rsidRPr="00015697" w:rsidRDefault="00015697" w:rsidP="00015697">
            <w:pPr>
              <w:tabs>
                <w:tab w:val="left" w:pos="1695"/>
              </w:tabs>
              <w:rPr>
                <w:rFonts w:cstheme="minorHAnsi"/>
                <w:b/>
                <w:iCs/>
              </w:rPr>
            </w:pPr>
            <w:r w:rsidRPr="00015697">
              <w:rPr>
                <w:rFonts w:cstheme="minorHAnsi"/>
                <w:b/>
                <w:iCs/>
              </w:rPr>
              <w:t>Zrušenie výzvy</w:t>
            </w:r>
          </w:p>
          <w:p w14:paraId="2CBF0E09" w14:textId="2ADC1966" w:rsidR="00015697" w:rsidRPr="00015697" w:rsidRDefault="00797C95" w:rsidP="00015697">
            <w:pPr>
              <w:tabs>
                <w:tab w:val="left" w:pos="1695"/>
              </w:tabs>
              <w:jc w:val="both"/>
              <w:rPr>
                <w:rFonts w:cstheme="minorHAnsi"/>
                <w:iCs/>
              </w:rPr>
            </w:pPr>
            <w:r>
              <w:rPr>
                <w:rFonts w:cstheme="minorHAnsi"/>
                <w:iCs/>
              </w:rPr>
              <w:t>Poskytovateľ</w:t>
            </w:r>
            <w:r w:rsidR="00015697" w:rsidRPr="00015697">
              <w:rPr>
                <w:rFonts w:cstheme="minorHAnsi"/>
                <w:iCs/>
              </w:rPr>
              <w:t xml:space="preserve"> je oprávnený vyhlásenú výzvu zrušiť, ak dôjde k podstatnej zmene </w:t>
            </w:r>
            <w:r>
              <w:rPr>
                <w:rFonts w:cstheme="minorHAnsi"/>
                <w:iCs/>
              </w:rPr>
              <w:t>PPP</w:t>
            </w:r>
            <w:r w:rsidR="00015697" w:rsidRPr="00015697">
              <w:rPr>
                <w:rFonts w:cstheme="minorHAnsi"/>
                <w:iCs/>
              </w:rPr>
              <w:t xml:space="preserve"> alebo ak z objektívnych dôvodov nie je možné financovať projekty na základe vyhlásenej výzvy. Rozhodnutie o </w:t>
            </w:r>
            <w:proofErr w:type="spellStart"/>
            <w:r w:rsidR="00015697" w:rsidRPr="00015697">
              <w:rPr>
                <w:rFonts w:cstheme="minorHAnsi"/>
                <w:iCs/>
              </w:rPr>
              <w:t>ŽoNFP</w:t>
            </w:r>
            <w:proofErr w:type="spellEnd"/>
            <w:r w:rsidR="00015697" w:rsidRPr="00015697">
              <w:rPr>
                <w:rFonts w:cstheme="minorHAnsi"/>
                <w:iCs/>
              </w:rPr>
              <w:t xml:space="preserve">, ktoré bolo vydané na základe výzvy do jej zrušenia, je zrušením výzvy nedotknuté. Poskytovateľ predloženú </w:t>
            </w:r>
            <w:proofErr w:type="spellStart"/>
            <w:r w:rsidR="00015697" w:rsidRPr="00015697">
              <w:rPr>
                <w:rFonts w:cstheme="minorHAnsi"/>
                <w:iCs/>
              </w:rPr>
              <w:t>ŽoNFP</w:t>
            </w:r>
            <w:proofErr w:type="spellEnd"/>
            <w:r w:rsidR="00015697" w:rsidRPr="00015697">
              <w:rPr>
                <w:rFonts w:cstheme="minorHAnsi"/>
                <w:iCs/>
              </w:rPr>
              <w:t xml:space="preserve"> podanú do zrušenia výzvy, o ktorej nebolo rozhodnuté podľa § 16 alebo podľa § 17 zákona o príspevkoch </w:t>
            </w:r>
            <w:r>
              <w:rPr>
                <w:rFonts w:cstheme="minorHAnsi"/>
                <w:iCs/>
              </w:rPr>
              <w:br/>
            </w:r>
            <w:r w:rsidR="00015697" w:rsidRPr="00015697">
              <w:rPr>
                <w:rFonts w:cstheme="minorHAnsi"/>
                <w:iCs/>
              </w:rPr>
              <w:t xml:space="preserve">z fondov EÚ žiadateľovi vráti. </w:t>
            </w:r>
          </w:p>
          <w:p w14:paraId="388A3BEC" w14:textId="6F3FB5F6" w:rsidR="00015697" w:rsidRPr="00015697" w:rsidRDefault="00797C95" w:rsidP="00015697">
            <w:pPr>
              <w:tabs>
                <w:tab w:val="left" w:pos="1695"/>
              </w:tabs>
              <w:jc w:val="both"/>
              <w:rPr>
                <w:rFonts w:cstheme="minorHAnsi"/>
                <w:iCs/>
              </w:rPr>
            </w:pPr>
            <w:r>
              <w:rPr>
                <w:rFonts w:cstheme="minorHAnsi"/>
                <w:iCs/>
              </w:rPr>
              <w:t>Poskytovateľ</w:t>
            </w:r>
            <w:r w:rsidR="00015697" w:rsidRPr="00015697">
              <w:rPr>
                <w:rFonts w:cstheme="minorHAnsi"/>
                <w:iCs/>
              </w:rPr>
              <w:t xml:space="preserve"> zverejní oznámenie o zrušení výzvy spolu s riadnym odôvodnením prostredníctvom ITMS a na webom sídle </w:t>
            </w:r>
            <w:hyperlink r:id="rId44" w:history="1">
              <w:r w:rsidR="00015697" w:rsidRPr="00015697">
                <w:rPr>
                  <w:rFonts w:cstheme="minorHAnsi"/>
                  <w:iCs/>
                  <w:color w:val="0563C1" w:themeColor="hyperlink"/>
                  <w:u w:val="single"/>
                </w:rPr>
                <w:t>www.romovia.vlada.gov.sk</w:t>
              </w:r>
            </w:hyperlink>
            <w:r w:rsidR="00015697" w:rsidRPr="00015697">
              <w:rPr>
                <w:rFonts w:cstheme="minorHAnsi"/>
                <w:iCs/>
              </w:rPr>
              <w:t xml:space="preserve">  a </w:t>
            </w:r>
            <w:hyperlink r:id="rId45" w:history="1">
              <w:r w:rsidR="00015697" w:rsidRPr="00015697">
                <w:rPr>
                  <w:rFonts w:cstheme="minorHAnsi"/>
                  <w:iCs/>
                  <w:color w:val="0563C1" w:themeColor="hyperlink"/>
                  <w:u w:val="single"/>
                </w:rPr>
                <w:t>www.eurofondy.gov.sk</w:t>
              </w:r>
            </w:hyperlink>
            <w:r w:rsidR="00015697" w:rsidRPr="00015697">
              <w:rPr>
                <w:rFonts w:cstheme="minorHAnsi"/>
                <w:iCs/>
              </w:rPr>
              <w:t>.</w:t>
            </w:r>
          </w:p>
          <w:p w14:paraId="2A299F9B" w14:textId="07E26C90" w:rsidR="00015697" w:rsidRPr="00015697" w:rsidRDefault="00015697" w:rsidP="00015697">
            <w:pPr>
              <w:tabs>
                <w:tab w:val="left" w:pos="1695"/>
              </w:tabs>
              <w:jc w:val="both"/>
              <w:rPr>
                <w:rFonts w:cstheme="minorHAnsi"/>
                <w:iCs/>
              </w:rPr>
            </w:pPr>
            <w:r w:rsidRPr="00015697">
              <w:rPr>
                <w:rFonts w:cstheme="minorHAnsi"/>
                <w:iCs/>
              </w:rPr>
              <w:t xml:space="preserve">Zmena výzvy, resp. zrušenie výzvy sú účinné dňom uvedeným </w:t>
            </w:r>
            <w:r w:rsidR="00797C95">
              <w:rPr>
                <w:rFonts w:cstheme="minorHAnsi"/>
                <w:iCs/>
              </w:rPr>
              <w:br/>
            </w:r>
            <w:r w:rsidRPr="00015697">
              <w:rPr>
                <w:rFonts w:cstheme="minorHAnsi"/>
                <w:iCs/>
              </w:rPr>
              <w:t>v oznámení o zmene výzvy, resp. zrušení výzvy, nie skôr ako dňom zverejnenia oznámenia.</w:t>
            </w:r>
          </w:p>
          <w:p w14:paraId="5A31C612" w14:textId="0D165CF0" w:rsidR="000849D7" w:rsidRPr="00DA56F9" w:rsidRDefault="00015697" w:rsidP="006966EC">
            <w:pPr>
              <w:tabs>
                <w:tab w:val="left" w:pos="1695"/>
              </w:tabs>
              <w:jc w:val="both"/>
              <w:rPr>
                <w:i/>
              </w:rPr>
            </w:pPr>
            <w:r w:rsidRPr="00015697">
              <w:rPr>
                <w:rFonts w:cstheme="minorHAnsi"/>
                <w:iCs/>
              </w:rPr>
              <w:t xml:space="preserve">Upozornenie: Odporúčame žiadateľom, aby až do uzávierky výzvy sledovali ITMS a  webové sídlo </w:t>
            </w:r>
            <w:hyperlink r:id="rId46" w:history="1">
              <w:r w:rsidRPr="00015697">
                <w:rPr>
                  <w:rFonts w:cstheme="minorHAnsi"/>
                  <w:iCs/>
                  <w:color w:val="0563C1" w:themeColor="hyperlink"/>
                  <w:u w:val="single"/>
                </w:rPr>
                <w:t>www.romovia.vlada.gov.sk</w:t>
              </w:r>
            </w:hyperlink>
            <w:r w:rsidRPr="00015697">
              <w:rPr>
                <w:rFonts w:cstheme="minorHAnsi"/>
                <w:iCs/>
              </w:rPr>
              <w:t xml:space="preserve">  </w:t>
            </w:r>
            <w:r w:rsidR="00F06ED4">
              <w:rPr>
                <w:rFonts w:cstheme="minorHAnsi"/>
                <w:iCs/>
              </w:rPr>
              <w:br/>
            </w:r>
            <w:r w:rsidRPr="00015697">
              <w:rPr>
                <w:rFonts w:cstheme="minorHAnsi"/>
                <w:iCs/>
              </w:rPr>
              <w:t xml:space="preserve">a </w:t>
            </w:r>
            <w:hyperlink r:id="rId47" w:history="1">
              <w:r w:rsidRPr="00015697">
                <w:rPr>
                  <w:rFonts w:cstheme="minorHAnsi"/>
                  <w:iCs/>
                  <w:color w:val="0563C1" w:themeColor="hyperlink"/>
                  <w:u w:val="single"/>
                </w:rPr>
                <w:t>www.eurofondy.gov.sk</w:t>
              </w:r>
            </w:hyperlink>
            <w:r w:rsidRPr="00015697">
              <w:rPr>
                <w:rFonts w:cstheme="minorHAnsi"/>
                <w:iCs/>
              </w:rPr>
              <w:t xml:space="preserve">  na ktorých budú v prípade potreby zverejňované aktuálne informácie súvisiace s vyhlásenou výzvou</w:t>
            </w:r>
            <w:r w:rsidR="00797C95">
              <w:rPr>
                <w:rFonts w:cstheme="minorHAnsi"/>
                <w:iCs/>
              </w:rPr>
              <w:t>,</w:t>
            </w:r>
            <w:r w:rsidRPr="00015697">
              <w:rPr>
                <w:rFonts w:cstheme="minorHAnsi"/>
                <w:iCs/>
              </w:rPr>
              <w:t xml:space="preserve"> ako aj údaj o aktuálnej disponibilnej alokácii na výzvu. </w:t>
            </w:r>
          </w:p>
        </w:tc>
      </w:tr>
    </w:tbl>
    <w:p w14:paraId="0CFEBC8C" w14:textId="77777777" w:rsidR="000849D7" w:rsidRDefault="000849D7" w:rsidP="009A3281">
      <w:pPr>
        <w:tabs>
          <w:tab w:val="left" w:pos="3225"/>
        </w:tabs>
        <w:contextualSpacing/>
        <w:rPr>
          <w:sz w:val="24"/>
          <w:szCs w:val="24"/>
        </w:rPr>
      </w:pP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B4603C" w14:paraId="7DE39353" w14:textId="77777777" w:rsidTr="00B4603C">
        <w:trPr>
          <w:trHeight w:hRule="exact" w:val="340"/>
          <w:jc w:val="center"/>
        </w:trPr>
        <w:tc>
          <w:tcPr>
            <w:tcW w:w="9747" w:type="dxa"/>
            <w:tcBorders>
              <w:bottom w:val="single" w:sz="4" w:space="0" w:color="auto"/>
            </w:tcBorders>
            <w:shd w:val="clear" w:color="auto" w:fill="E2EFD9" w:themeFill="accent6" w:themeFillTint="33"/>
          </w:tcPr>
          <w:p w14:paraId="2393F325" w14:textId="77777777" w:rsidR="00B4603C" w:rsidRDefault="00B4603C" w:rsidP="00B4603C">
            <w:pPr>
              <w:tabs>
                <w:tab w:val="left" w:pos="1695"/>
              </w:tabs>
              <w:jc w:val="center"/>
            </w:pPr>
            <w:r>
              <w:rPr>
                <w:b/>
              </w:rPr>
              <w:t>Prílohy výzvy</w:t>
            </w:r>
          </w:p>
        </w:tc>
      </w:tr>
      <w:tr w:rsidR="00EE7325" w14:paraId="43E83BE4" w14:textId="77777777" w:rsidTr="000849D7">
        <w:trPr>
          <w:trHeight w:hRule="exact" w:val="336"/>
          <w:jc w:val="center"/>
        </w:trPr>
        <w:tc>
          <w:tcPr>
            <w:tcW w:w="9747" w:type="dxa"/>
          </w:tcPr>
          <w:p w14:paraId="1E97E2E5" w14:textId="3422FE77" w:rsidR="00EE7325" w:rsidRPr="00B82A4B" w:rsidRDefault="00797C95" w:rsidP="00B82A4B">
            <w:pPr>
              <w:pStyle w:val="Odsekzoznamu"/>
              <w:numPr>
                <w:ilvl w:val="0"/>
                <w:numId w:val="11"/>
              </w:numPr>
              <w:tabs>
                <w:tab w:val="left" w:pos="1695"/>
              </w:tabs>
              <w:rPr>
                <w:b/>
              </w:rPr>
            </w:pPr>
            <w:r w:rsidRPr="00B82A4B">
              <w:t xml:space="preserve">Formulár </w:t>
            </w:r>
            <w:proofErr w:type="spellStart"/>
            <w:r w:rsidR="00EE7325" w:rsidRPr="00B82A4B">
              <w:t>ŽoNFP</w:t>
            </w:r>
            <w:proofErr w:type="spellEnd"/>
            <w:r w:rsidR="00EE7325" w:rsidRPr="00B82A4B">
              <w:t xml:space="preserve"> s prílohami</w:t>
            </w:r>
          </w:p>
        </w:tc>
      </w:tr>
      <w:tr w:rsidR="00EE7325" w14:paraId="3D93317F" w14:textId="77777777" w:rsidTr="00D76F2E">
        <w:trPr>
          <w:trHeight w:hRule="exact" w:val="295"/>
          <w:jc w:val="center"/>
        </w:trPr>
        <w:tc>
          <w:tcPr>
            <w:tcW w:w="9747" w:type="dxa"/>
          </w:tcPr>
          <w:p w14:paraId="3F4E655B" w14:textId="70B8B01D" w:rsidR="00EE7325" w:rsidRPr="00B82A4B" w:rsidRDefault="00F41205" w:rsidP="00F41205">
            <w:pPr>
              <w:pStyle w:val="Odsekzoznamu"/>
              <w:numPr>
                <w:ilvl w:val="0"/>
                <w:numId w:val="11"/>
              </w:numPr>
              <w:tabs>
                <w:tab w:val="left" w:pos="3450"/>
              </w:tabs>
            </w:pPr>
            <w:r w:rsidRPr="00F41205">
              <w:t xml:space="preserve">Zoznam a popis povinných príloh </w:t>
            </w:r>
            <w:proofErr w:type="spellStart"/>
            <w:r w:rsidRPr="00F41205">
              <w:t>ŽoNFP</w:t>
            </w:r>
            <w:proofErr w:type="spellEnd"/>
          </w:p>
        </w:tc>
      </w:tr>
      <w:tr w:rsidR="00EE7325" w14:paraId="41143F36" w14:textId="77777777" w:rsidTr="00B4603C">
        <w:trPr>
          <w:trHeight w:hRule="exact" w:val="340"/>
          <w:jc w:val="center"/>
        </w:trPr>
        <w:tc>
          <w:tcPr>
            <w:tcW w:w="9747" w:type="dxa"/>
          </w:tcPr>
          <w:p w14:paraId="52DE9C05" w14:textId="3A25CE03" w:rsidR="00EE7325" w:rsidRPr="00B82A4B" w:rsidRDefault="00EE7325" w:rsidP="00B82A4B">
            <w:pPr>
              <w:pStyle w:val="Odsekzoznamu"/>
              <w:numPr>
                <w:ilvl w:val="0"/>
                <w:numId w:val="11"/>
              </w:numPr>
              <w:tabs>
                <w:tab w:val="left" w:pos="3450"/>
              </w:tabs>
            </w:pPr>
            <w:r w:rsidRPr="00B82A4B">
              <w:t>Zoznam merateľných ukazovateľov</w:t>
            </w:r>
            <w:r w:rsidR="00797C95" w:rsidRPr="00B82A4B">
              <w:t xml:space="preserve"> a Iných údajov</w:t>
            </w:r>
          </w:p>
        </w:tc>
      </w:tr>
      <w:tr w:rsidR="00EE7325" w14:paraId="39264599" w14:textId="77777777" w:rsidTr="00B4603C">
        <w:trPr>
          <w:trHeight w:hRule="exact" w:val="340"/>
          <w:jc w:val="center"/>
        </w:trPr>
        <w:tc>
          <w:tcPr>
            <w:tcW w:w="9747" w:type="dxa"/>
          </w:tcPr>
          <w:p w14:paraId="6C955D39" w14:textId="418D9814" w:rsidR="00EE7325" w:rsidRPr="006D0A74" w:rsidRDefault="00EE7325" w:rsidP="00B82A4B">
            <w:pPr>
              <w:pStyle w:val="Odsekzoznamu"/>
              <w:numPr>
                <w:ilvl w:val="0"/>
                <w:numId w:val="11"/>
              </w:numPr>
              <w:tabs>
                <w:tab w:val="left" w:pos="3450"/>
              </w:tabs>
            </w:pPr>
            <w:r w:rsidRPr="006D0A74">
              <w:t>Zoznam oprávnených výdavkov</w:t>
            </w:r>
          </w:p>
        </w:tc>
      </w:tr>
      <w:tr w:rsidR="00EE7325" w14:paraId="0C00DF72" w14:textId="77777777" w:rsidTr="00B4603C">
        <w:trPr>
          <w:trHeight w:hRule="exact" w:val="340"/>
          <w:jc w:val="center"/>
        </w:trPr>
        <w:tc>
          <w:tcPr>
            <w:tcW w:w="9747" w:type="dxa"/>
          </w:tcPr>
          <w:p w14:paraId="0496106D" w14:textId="00669E3B" w:rsidR="00EE7325" w:rsidRPr="00B82A4B" w:rsidRDefault="004C2E40" w:rsidP="00B82A4B">
            <w:pPr>
              <w:pStyle w:val="Odsekzoznamu"/>
              <w:numPr>
                <w:ilvl w:val="0"/>
                <w:numId w:val="11"/>
              </w:numPr>
              <w:tabs>
                <w:tab w:val="left" w:pos="3450"/>
              </w:tabs>
            </w:pPr>
            <w:r w:rsidRPr="006966EC">
              <w:rPr>
                <w:rFonts w:cstheme="minorHAnsi"/>
              </w:rPr>
              <w:t xml:space="preserve">Podmienky súladu projektu s princípmi </w:t>
            </w:r>
            <w:proofErr w:type="spellStart"/>
            <w:r w:rsidRPr="006966EC">
              <w:rPr>
                <w:rFonts w:cstheme="minorHAnsi"/>
              </w:rPr>
              <w:t>desegregácie</w:t>
            </w:r>
            <w:proofErr w:type="spellEnd"/>
            <w:r w:rsidRPr="006966EC">
              <w:rPr>
                <w:rFonts w:cstheme="minorHAnsi"/>
              </w:rPr>
              <w:t xml:space="preserve">, </w:t>
            </w:r>
            <w:proofErr w:type="spellStart"/>
            <w:r w:rsidRPr="006966EC">
              <w:rPr>
                <w:rFonts w:cstheme="minorHAnsi"/>
              </w:rPr>
              <w:t>degetoizácie</w:t>
            </w:r>
            <w:proofErr w:type="spellEnd"/>
            <w:r w:rsidRPr="006966EC">
              <w:rPr>
                <w:rFonts w:cstheme="minorHAnsi"/>
              </w:rPr>
              <w:t xml:space="preserve"> a </w:t>
            </w:r>
            <w:proofErr w:type="spellStart"/>
            <w:r w:rsidRPr="006966EC">
              <w:rPr>
                <w:rFonts w:cstheme="minorHAnsi"/>
              </w:rPr>
              <w:t>destigmatizácie</w:t>
            </w:r>
            <w:proofErr w:type="spellEnd"/>
          </w:p>
        </w:tc>
      </w:tr>
      <w:tr w:rsidR="00EE7325" w14:paraId="6BA3AE92" w14:textId="77777777" w:rsidTr="00B4603C">
        <w:trPr>
          <w:trHeight w:hRule="exact" w:val="340"/>
          <w:jc w:val="center"/>
        </w:trPr>
        <w:tc>
          <w:tcPr>
            <w:tcW w:w="9747" w:type="dxa"/>
          </w:tcPr>
          <w:p w14:paraId="22C7F235" w14:textId="20889A41" w:rsidR="00EE7325" w:rsidRPr="00B82A4B" w:rsidRDefault="004D767C" w:rsidP="00B82A4B">
            <w:pPr>
              <w:pStyle w:val="Odsekzoznamu"/>
              <w:numPr>
                <w:ilvl w:val="0"/>
                <w:numId w:val="11"/>
              </w:numPr>
              <w:tabs>
                <w:tab w:val="left" w:pos="3450"/>
              </w:tabs>
            </w:pPr>
            <w:r>
              <w:rPr>
                <w:rFonts w:cstheme="minorHAnsi"/>
              </w:rPr>
              <w:t>Kritériá pre výber projektov</w:t>
            </w:r>
          </w:p>
        </w:tc>
      </w:tr>
      <w:tr w:rsidR="00497FDF" w14:paraId="228265AF" w14:textId="77777777" w:rsidTr="00B4603C">
        <w:trPr>
          <w:trHeight w:hRule="exact" w:val="340"/>
          <w:jc w:val="center"/>
        </w:trPr>
        <w:tc>
          <w:tcPr>
            <w:tcW w:w="9747" w:type="dxa"/>
          </w:tcPr>
          <w:p w14:paraId="13D9B85C" w14:textId="38946D66" w:rsidR="00497FDF" w:rsidRDefault="00497FDF" w:rsidP="00B82A4B">
            <w:pPr>
              <w:pStyle w:val="Odsekzoznamu"/>
              <w:numPr>
                <w:ilvl w:val="0"/>
                <w:numId w:val="11"/>
              </w:numPr>
              <w:tabs>
                <w:tab w:val="left" w:pos="3450"/>
              </w:tabs>
              <w:rPr>
                <w:rFonts w:cstheme="minorHAnsi"/>
              </w:rPr>
            </w:pPr>
            <w:r w:rsidRPr="00C068F8">
              <w:rPr>
                <w:rFonts w:cstheme="minorHAnsi"/>
              </w:rPr>
              <w:t>Synergické a komplementárne účinky</w:t>
            </w:r>
          </w:p>
        </w:tc>
      </w:tr>
      <w:tr w:rsidR="00053CBA" w14:paraId="47916101" w14:textId="77777777" w:rsidTr="00B4603C">
        <w:trPr>
          <w:trHeight w:hRule="exact" w:val="340"/>
          <w:jc w:val="center"/>
        </w:trPr>
        <w:tc>
          <w:tcPr>
            <w:tcW w:w="9747" w:type="dxa"/>
          </w:tcPr>
          <w:p w14:paraId="6EC99CCD" w14:textId="78C66F1C" w:rsidR="00053CBA" w:rsidRPr="00C068F8" w:rsidRDefault="00B02A27" w:rsidP="00B82A4B">
            <w:pPr>
              <w:pStyle w:val="Odsekzoznamu"/>
              <w:numPr>
                <w:ilvl w:val="0"/>
                <w:numId w:val="11"/>
              </w:numPr>
              <w:tabs>
                <w:tab w:val="left" w:pos="3450"/>
              </w:tabs>
              <w:rPr>
                <w:rFonts w:cstheme="minorHAnsi"/>
              </w:rPr>
            </w:pPr>
            <w:hyperlink r:id="rId48" w:history="1">
              <w:r w:rsidRPr="008F14C2">
                <w:rPr>
                  <w:rStyle w:val="Hypertextovprepojenie"/>
                  <w:rFonts w:cstheme="minorHAnsi"/>
                </w:rPr>
                <w:t xml:space="preserve">Všeobecná informácia k predkladaniu a schvaľovaniu </w:t>
              </w:r>
              <w:proofErr w:type="spellStart"/>
              <w:r w:rsidRPr="008F14C2">
                <w:rPr>
                  <w:rStyle w:val="Hypertextovprepojenie"/>
                  <w:rFonts w:cstheme="minorHAnsi"/>
                </w:rPr>
                <w:t>ŽoNFP</w:t>
              </w:r>
              <w:proofErr w:type="spellEnd"/>
            </w:hyperlink>
          </w:p>
        </w:tc>
      </w:tr>
      <w:tr w:rsidR="0057242F" w14:paraId="4072A41A" w14:textId="77777777" w:rsidTr="00D761BD">
        <w:trPr>
          <w:trHeight w:hRule="exact" w:val="410"/>
          <w:jc w:val="center"/>
        </w:trPr>
        <w:tc>
          <w:tcPr>
            <w:tcW w:w="9747" w:type="dxa"/>
          </w:tcPr>
          <w:p w14:paraId="7122004E" w14:textId="3B4A8E2C" w:rsidR="0057242F" w:rsidRPr="00B82A4B" w:rsidRDefault="0057242F" w:rsidP="00B82A4B">
            <w:pPr>
              <w:pStyle w:val="Odsekzoznamu"/>
              <w:numPr>
                <w:ilvl w:val="0"/>
                <w:numId w:val="11"/>
              </w:numPr>
              <w:tabs>
                <w:tab w:val="left" w:pos="3450"/>
              </w:tabs>
              <w:rPr>
                <w:rFonts w:cstheme="minorHAnsi"/>
              </w:rPr>
            </w:pPr>
            <w:r w:rsidRPr="0057242F">
              <w:rPr>
                <w:rFonts w:cstheme="minorHAnsi"/>
              </w:rPr>
              <w:t>Informácia pre žiadateľov o nenávratný finančný príspevok</w:t>
            </w:r>
          </w:p>
        </w:tc>
      </w:tr>
    </w:tbl>
    <w:p w14:paraId="40C9DAD3" w14:textId="77777777" w:rsidR="00AE67C9" w:rsidRDefault="00AE67C9" w:rsidP="006103C6">
      <w:pPr>
        <w:tabs>
          <w:tab w:val="left" w:pos="3225"/>
        </w:tabs>
        <w:contextualSpacing/>
        <w:rPr>
          <w:sz w:val="24"/>
          <w:szCs w:val="24"/>
        </w:rPr>
      </w:pPr>
    </w:p>
    <w:sectPr w:rsidR="00AE67C9" w:rsidSect="001A5B55">
      <w:headerReference w:type="default" r:id="rId49"/>
      <w:footerReference w:type="default" r:id="rId50"/>
      <w:pgSz w:w="11906" w:h="16838" w:code="9"/>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E57A1" w14:textId="77777777" w:rsidR="00824128" w:rsidRDefault="00824128" w:rsidP="009A3281">
      <w:pPr>
        <w:spacing w:after="0" w:line="240" w:lineRule="auto"/>
      </w:pPr>
      <w:r>
        <w:separator/>
      </w:r>
    </w:p>
  </w:endnote>
  <w:endnote w:type="continuationSeparator" w:id="0">
    <w:p w14:paraId="7D087799" w14:textId="77777777" w:rsidR="00824128" w:rsidRDefault="00824128" w:rsidP="009A3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7858836"/>
      <w:docPartObj>
        <w:docPartGallery w:val="Page Numbers (Bottom of Page)"/>
        <w:docPartUnique/>
      </w:docPartObj>
    </w:sdtPr>
    <w:sdtEndPr/>
    <w:sdtContent>
      <w:p w14:paraId="160F1615" w14:textId="7F37C7F0" w:rsidR="001A172C" w:rsidRDefault="001A172C">
        <w:pPr>
          <w:pStyle w:val="Pta"/>
          <w:jc w:val="center"/>
        </w:pPr>
        <w:r>
          <w:fldChar w:fldCharType="begin"/>
        </w:r>
        <w:r>
          <w:instrText>PAGE   \* MERGEFORMAT</w:instrText>
        </w:r>
        <w:r>
          <w:fldChar w:fldCharType="separate"/>
        </w:r>
        <w:r w:rsidR="00956FE0">
          <w:rPr>
            <w:noProof/>
          </w:rPr>
          <w:t>3</w:t>
        </w:r>
        <w:r w:rsidR="00956FE0">
          <w:rPr>
            <w:noProof/>
          </w:rPr>
          <w:t>0</w:t>
        </w:r>
        <w:r>
          <w:fldChar w:fldCharType="end"/>
        </w:r>
      </w:p>
    </w:sdtContent>
  </w:sdt>
  <w:p w14:paraId="61EF458F" w14:textId="77777777" w:rsidR="001A172C" w:rsidRDefault="001A172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A94A4" w14:textId="77777777" w:rsidR="00824128" w:rsidRDefault="00824128" w:rsidP="009A3281">
      <w:pPr>
        <w:spacing w:after="0" w:line="240" w:lineRule="auto"/>
      </w:pPr>
      <w:r>
        <w:separator/>
      </w:r>
    </w:p>
  </w:footnote>
  <w:footnote w:type="continuationSeparator" w:id="0">
    <w:p w14:paraId="119773B4" w14:textId="77777777" w:rsidR="00824128" w:rsidRDefault="00824128" w:rsidP="009A3281">
      <w:pPr>
        <w:spacing w:after="0" w:line="240" w:lineRule="auto"/>
      </w:pPr>
      <w:r>
        <w:continuationSeparator/>
      </w:r>
    </w:p>
  </w:footnote>
  <w:footnote w:id="1">
    <w:p w14:paraId="084847B3" w14:textId="7AD3D2A6" w:rsidR="001A172C" w:rsidRDefault="001A172C" w:rsidP="008B4057">
      <w:pPr>
        <w:pStyle w:val="Textpoznmkypodiarou"/>
        <w:jc w:val="both"/>
      </w:pPr>
      <w:r>
        <w:rPr>
          <w:rStyle w:val="Odkaznapoznmkupodiarou"/>
        </w:rPr>
        <w:footnoteRef/>
      </w:r>
      <w:r>
        <w:t xml:space="preserve"> </w:t>
      </w:r>
      <w:r w:rsidRPr="00D545B2">
        <w:t xml:space="preserve">Pre viac rozvinutý región sa uplatňuje 2,7% </w:t>
      </w:r>
      <w:r>
        <w:t xml:space="preserve">podiel z celkovej alokácie  </w:t>
      </w:r>
      <w:r w:rsidRPr="00D545B2">
        <w:t>určen</w:t>
      </w:r>
      <w:r>
        <w:t>ý</w:t>
      </w:r>
      <w:r w:rsidRPr="00D545B2">
        <w:t xml:space="preserve"> ako podiel počtu obcí </w:t>
      </w:r>
      <w:r>
        <w:t>z </w:t>
      </w:r>
      <w:r w:rsidRPr="008A6707">
        <w:t>Atlasu rómskych komunít</w:t>
      </w:r>
      <w:r>
        <w:t xml:space="preserve"> 2019</w:t>
      </w:r>
      <w:r w:rsidRPr="00D545B2">
        <w:t xml:space="preserve"> </w:t>
      </w:r>
      <w:r>
        <w:t>pre viac rozvinutý región k</w:t>
      </w:r>
      <w:r w:rsidRPr="00D545B2">
        <w:t xml:space="preserve"> počtu </w:t>
      </w:r>
      <w:r>
        <w:t>všetkých oprávnených</w:t>
      </w:r>
      <w:r w:rsidRPr="00D545B2">
        <w:t xml:space="preserve"> obcí</w:t>
      </w:r>
    </w:p>
  </w:footnote>
  <w:footnote w:id="2">
    <w:p w14:paraId="0A880BBE" w14:textId="77777777" w:rsidR="001A172C" w:rsidRPr="00684F37" w:rsidRDefault="001A172C" w:rsidP="00F06ED4">
      <w:pPr>
        <w:autoSpaceDE w:val="0"/>
        <w:autoSpaceDN w:val="0"/>
        <w:adjustRightInd w:val="0"/>
        <w:spacing w:after="0" w:line="240" w:lineRule="auto"/>
        <w:jc w:val="both"/>
        <w:rPr>
          <w:sz w:val="20"/>
          <w:szCs w:val="20"/>
        </w:rPr>
      </w:pPr>
      <w:r>
        <w:rPr>
          <w:rStyle w:val="Odkaznapoznmkupodiarou"/>
        </w:rPr>
        <w:footnoteRef/>
      </w:r>
      <w:r>
        <w:t xml:space="preserve"> </w:t>
      </w:r>
      <w:r w:rsidRPr="00684F37">
        <w:rPr>
          <w:sz w:val="20"/>
          <w:szCs w:val="20"/>
        </w:rPr>
        <w:t>Stratégia financovania Európskeho fondu regionálneho rozvoja, Európskeho sociálneho fon</w:t>
      </w:r>
      <w:r>
        <w:rPr>
          <w:sz w:val="20"/>
          <w:szCs w:val="20"/>
        </w:rPr>
        <w:t xml:space="preserve">du plus, Kohézneho fondu, Fondu </w:t>
      </w:r>
      <w:r w:rsidRPr="00684F37">
        <w:rPr>
          <w:sz w:val="20"/>
          <w:szCs w:val="20"/>
        </w:rPr>
        <w:t>na spravodlivú transformáciu a Euró</w:t>
      </w:r>
      <w:r>
        <w:rPr>
          <w:sz w:val="20"/>
          <w:szCs w:val="20"/>
        </w:rPr>
        <w:t xml:space="preserve">pskeho námorného, rybolovného a </w:t>
      </w:r>
      <w:r w:rsidRPr="00684F37">
        <w:rPr>
          <w:sz w:val="20"/>
          <w:szCs w:val="20"/>
        </w:rPr>
        <w:t>akvakultúrneho fondu na programové</w:t>
      </w:r>
      <w:r>
        <w:rPr>
          <w:sz w:val="20"/>
          <w:szCs w:val="20"/>
        </w:rPr>
        <w:t xml:space="preserve"> obdobie 2021 –</w:t>
      </w:r>
      <w:r w:rsidRPr="00684F37">
        <w:rPr>
          <w:sz w:val="20"/>
          <w:szCs w:val="20"/>
        </w:rPr>
        <w:t>2027</w:t>
      </w:r>
      <w:r>
        <w:rPr>
          <w:sz w:val="20"/>
          <w:szCs w:val="20"/>
        </w:rPr>
        <w:t xml:space="preserve"> v platnom znení (ďalej len „Stratégia financovania“)</w:t>
      </w:r>
    </w:p>
  </w:footnote>
  <w:footnote w:id="3">
    <w:p w14:paraId="57A5F16D" w14:textId="3930F63F" w:rsidR="001A172C" w:rsidRDefault="001A172C" w:rsidP="008B4057">
      <w:pPr>
        <w:pStyle w:val="Textpoznmkypodiarou"/>
        <w:jc w:val="both"/>
      </w:pPr>
      <w:r>
        <w:rPr>
          <w:rStyle w:val="Odkaznapoznmkupodiarou"/>
        </w:rPr>
        <w:footnoteRef/>
      </w:r>
      <w:r>
        <w:t xml:space="preserve"> zákon č. 121/2022 Z. z. o príspevkoch z fondov Európskej únie a o zmene a doplnení niektorých zákonov v znení neskorších predpisov (ďalej len „zákon o príspevkoch z fondov EÚ“)</w:t>
      </w:r>
    </w:p>
    <w:p w14:paraId="142BC595" w14:textId="77777777" w:rsidR="001A172C" w:rsidRDefault="001A172C" w:rsidP="008B4057">
      <w:pPr>
        <w:pStyle w:val="Textpoznmkypodiarou"/>
        <w:jc w:val="both"/>
      </w:pPr>
    </w:p>
  </w:footnote>
  <w:footnote w:id="4">
    <w:p w14:paraId="1C868E78" w14:textId="77777777" w:rsidR="001A172C" w:rsidRPr="00214CA2" w:rsidRDefault="001A172C" w:rsidP="0088257D">
      <w:pPr>
        <w:pStyle w:val="Textpoznmkypodiarou"/>
        <w:ind w:left="284" w:right="-142" w:hanging="284"/>
        <w:jc w:val="both"/>
        <w:rPr>
          <w:rFonts w:ascii="Arial Narrow" w:hAnsi="Arial Narrow"/>
        </w:rPr>
      </w:pPr>
      <w:r w:rsidRPr="00214CA2">
        <w:rPr>
          <w:rStyle w:val="Odkaznapoznmkupodiarou"/>
          <w:rFonts w:ascii="Arial Narrow" w:hAnsi="Arial Narrow"/>
        </w:rPr>
        <w:footnoteRef/>
      </w:r>
      <w:r w:rsidRPr="00214CA2">
        <w:rPr>
          <w:rStyle w:val="Odkaznapoznmkupodiarou"/>
          <w:rFonts w:ascii="Arial Narrow" w:hAnsi="Arial Narrow"/>
        </w:rPr>
        <w:t xml:space="preserve"> </w:t>
      </w:r>
      <w:r w:rsidRPr="00214CA2">
        <w:rPr>
          <w:rStyle w:val="Odkaznapoznmkupodiarou"/>
          <w:rFonts w:ascii="Arial Narrow" w:hAnsi="Arial Narrow"/>
        </w:rPr>
        <w:tab/>
        <w:t>Za deň pracovného pokoja sa pre účely tejto výzvy považuje sobota a deň pracovného pokoja podľa §</w:t>
      </w:r>
      <w:r>
        <w:rPr>
          <w:rFonts w:ascii="Arial Narrow" w:hAnsi="Arial Narrow"/>
        </w:rPr>
        <w:t xml:space="preserve"> </w:t>
      </w:r>
      <w:r w:rsidRPr="00214CA2">
        <w:rPr>
          <w:rStyle w:val="Odkaznapoznmkupodiarou"/>
          <w:rFonts w:ascii="Arial Narrow" w:hAnsi="Arial Narrow"/>
        </w:rPr>
        <w:t>2 zákona č.</w:t>
      </w:r>
      <w:r>
        <w:rPr>
          <w:rFonts w:ascii="Arial Narrow" w:hAnsi="Arial Narrow"/>
        </w:rPr>
        <w:t xml:space="preserve"> </w:t>
      </w:r>
      <w:r w:rsidRPr="00214CA2">
        <w:rPr>
          <w:rStyle w:val="Odkaznapoznmkupodiarou"/>
          <w:rFonts w:ascii="Arial Narrow" w:hAnsi="Arial Narrow"/>
        </w:rPr>
        <w:t>241/1993 Z.</w:t>
      </w:r>
      <w:r>
        <w:rPr>
          <w:rFonts w:ascii="Arial Narrow" w:hAnsi="Arial Narrow"/>
        </w:rPr>
        <w:t xml:space="preserve"> </w:t>
      </w:r>
      <w:r w:rsidRPr="00214CA2">
        <w:rPr>
          <w:rStyle w:val="Odkaznapoznmkupodiarou"/>
          <w:rFonts w:ascii="Arial Narrow" w:hAnsi="Arial Narrow"/>
        </w:rPr>
        <w:t>z. o štátnych sviatkoch, dňoch pracovného pokoja a pamätných dňoch v znení neskorších predpisov.</w:t>
      </w:r>
    </w:p>
  </w:footnote>
  <w:footnote w:id="5">
    <w:p w14:paraId="71A7C25D" w14:textId="3999F125" w:rsidR="001A172C" w:rsidRPr="00BD6EA8" w:rsidRDefault="001A172C" w:rsidP="00A31B70">
      <w:pPr>
        <w:pStyle w:val="Textpoznmkypodiarou"/>
        <w:jc w:val="both"/>
      </w:pPr>
      <w:r>
        <w:rPr>
          <w:rStyle w:val="Odkaznapoznmkupodiarou"/>
        </w:rPr>
        <w:footnoteRef/>
      </w:r>
      <w:r>
        <w:t xml:space="preserve"> </w:t>
      </w:r>
      <w:r w:rsidRPr="00BD6EA8">
        <w:t>Predpokladom vyčerpania finančných prostriedkov vyčlenených na výzvu sa rozumie situácia, kedy vzhľadom na objem predložených žiadostí o poskytnutie nenávratného finančného príspevku (ďalej aj „ŽoNFP“) a výšku finančných prostriedkov určených na vyčerpanie vo výzve existuje predpoklad, že z dôvodu nedostatku disponibilnej alokácie nebude možné v konaní o ŽoNFP v rámci príslušného hodnotiaceho kola schváliť všetky ŽoNFP, na základe čoho poskytovateľ vydá rozhodnutie o neschválení ŽoNFP z dôvodu nedostatku finančných prostriedkov určených na vyčerpanie vo výzve.</w:t>
      </w:r>
    </w:p>
  </w:footnote>
  <w:footnote w:id="6">
    <w:p w14:paraId="45DD80E8" w14:textId="5DD47C95" w:rsidR="001A172C" w:rsidRPr="00BD6EA8" w:rsidRDefault="001A172C" w:rsidP="00A31B70">
      <w:pPr>
        <w:pStyle w:val="Textpoznmkypodiarou"/>
        <w:jc w:val="both"/>
      </w:pPr>
      <w:r>
        <w:rPr>
          <w:rStyle w:val="Odkaznapoznmkupodiarou"/>
        </w:rPr>
        <w:footnoteRef/>
      </w:r>
      <w:r>
        <w:t xml:space="preserve"> </w:t>
      </w:r>
      <w:r w:rsidRPr="00BD6EA8">
        <w:t>Za nedostatočný dopyt sa považuje situácia, kedy výška žiadaného nenávratného finančného príspevku v žiadostiach o poskytnutie nenávratného finančného príspevku predložených a zaregistrovaných v druhom alebo ktoromkoľvek neskoršom kole neprekročí 20 % zostatku disponibilnej alokácie na výzvu. Za týchto okolností SO zváži uzavretie výzvy</w:t>
      </w:r>
      <w:r w:rsidRPr="00A31B70">
        <w:t>.</w:t>
      </w:r>
      <w:r w:rsidRPr="00BD6EA8">
        <w:t xml:space="preserve">  </w:t>
      </w:r>
    </w:p>
  </w:footnote>
  <w:footnote w:id="7">
    <w:p w14:paraId="7A1D41B1" w14:textId="4C2F3F44" w:rsidR="001A172C" w:rsidRDefault="001A172C" w:rsidP="00A31B70">
      <w:pPr>
        <w:pStyle w:val="Textpoznmkypodiarou"/>
        <w:jc w:val="both"/>
      </w:pPr>
      <w:r>
        <w:rPr>
          <w:rStyle w:val="Odkaznapoznmkupodiarou"/>
        </w:rPr>
        <w:footnoteRef/>
      </w:r>
      <w:r>
        <w:t xml:space="preserve"> </w:t>
      </w:r>
      <w:r w:rsidRPr="0067516F">
        <w:t>Za uvedený dôvod sa považuje situácia, keď dôjde k zmene P</w:t>
      </w:r>
      <w:r>
        <w:t xml:space="preserve"> </w:t>
      </w:r>
      <w:r w:rsidRPr="0067516F">
        <w:t>SK (jeho vecných alebo finančných prvkov),alebo keď je na základe aktuálneho stavu implementácie programu (výsledkov monitorovania alebo hodnotenia) potrebné presmerovať podporu na aktivity iného charakteru (vyznačujúce sa rýchlejšou finančnou implementáciou alebo aktivity lepšie cielené z hľadiska aktuálnych potrieb vecnej implementácie P</w:t>
      </w:r>
      <w:r>
        <w:t xml:space="preserve"> </w:t>
      </w:r>
      <w:r w:rsidRPr="0067516F">
        <w:t xml:space="preserve">SK).  </w:t>
      </w:r>
    </w:p>
  </w:footnote>
  <w:footnote w:id="8">
    <w:p w14:paraId="4BD5E83F" w14:textId="3B998453" w:rsidR="001A172C" w:rsidRPr="00606463" w:rsidRDefault="001A172C" w:rsidP="00606463">
      <w:pPr>
        <w:pStyle w:val="Textpoznmkypodiarou"/>
        <w:jc w:val="both"/>
      </w:pPr>
      <w:r>
        <w:rPr>
          <w:rStyle w:val="Odkaznapoznmkupodiarou"/>
        </w:rPr>
        <w:footnoteRef/>
      </w:r>
      <w:r>
        <w:t xml:space="preserve"> </w:t>
      </w:r>
      <w:r w:rsidRPr="00606463">
        <w:t xml:space="preserve">Právny dokument </w:t>
      </w:r>
      <w:r>
        <w:t xml:space="preserve">poskytovateľa </w:t>
      </w:r>
      <w:r w:rsidRPr="00606463">
        <w:t>sa na účely výzvy rozumie</w:t>
      </w:r>
      <w:r w:rsidRPr="0014474D">
        <w:t xml:space="preserve"> usmernenie, metodický postup, </w:t>
      </w:r>
      <w:r w:rsidRPr="0094406F">
        <w:t xml:space="preserve">príručka, alebo akýkoľvek iný právny dokument bez ohľadu na jeho názov, právnu formu a procedúru (postup) jeho vydania alebo schválenia, </w:t>
      </w:r>
      <w:r w:rsidRPr="00046877">
        <w:t xml:space="preserve">z ktorého </w:t>
      </w:r>
      <w:r w:rsidRPr="00606463">
        <w:t>pre žiadateľa/prijímateľa vyplývajú práva a povinnosti alebo ich zmena</w:t>
      </w:r>
      <w:r w:rsidRPr="0014474D">
        <w:t xml:space="preserve">  a </w:t>
      </w:r>
      <w:r w:rsidRPr="0094406F">
        <w:t xml:space="preserve">ktorý bol vydaný poskytovateľom </w:t>
      </w:r>
      <w:r w:rsidRPr="00046877">
        <w:t xml:space="preserve">vždy za podmienky, že bol zverejnený na webovom sídle </w:t>
      </w:r>
      <w:hyperlink r:id="rId1" w:history="1">
        <w:r w:rsidRPr="004F42A4">
          <w:rPr>
            <w:rStyle w:val="Hypertextovprepojenie"/>
          </w:rPr>
          <w:t>https://www.romovia.vlada.gov.sk</w:t>
        </w:r>
      </w:hyperlink>
      <w:r w:rsidRPr="0014474D">
        <w:t>;</w:t>
      </w:r>
    </w:p>
    <w:p w14:paraId="282157F2" w14:textId="4BBAF82F" w:rsidR="001A172C" w:rsidRDefault="001A172C">
      <w:pPr>
        <w:pStyle w:val="Textpoznmkypodiarou"/>
      </w:pPr>
    </w:p>
  </w:footnote>
  <w:footnote w:id="9">
    <w:p w14:paraId="487B795C" w14:textId="4254A4DD" w:rsidR="001A172C" w:rsidRDefault="001A172C" w:rsidP="00D76F2E">
      <w:pPr>
        <w:pStyle w:val="Textpoznmkypodiarou"/>
        <w:jc w:val="both"/>
      </w:pPr>
      <w:r>
        <w:rPr>
          <w:rStyle w:val="Odkaznapoznmkupodiarou"/>
        </w:rPr>
        <w:footnoteRef/>
      </w:r>
      <w:r>
        <w:t xml:space="preserve"> platí len pri overovaní splnenia PPP integračnou akciou prostredníctvom ITMS, keď poskytovateľ nezíska informácie na základe ktorých vie overiť splnenie PPP</w:t>
      </w:r>
    </w:p>
  </w:footnote>
  <w:footnote w:id="10">
    <w:p w14:paraId="2E1C26E3" w14:textId="4B6615F2" w:rsidR="001A172C" w:rsidRDefault="001A172C" w:rsidP="00606463">
      <w:pPr>
        <w:pStyle w:val="Textpoznmkypodiarou"/>
        <w:jc w:val="both"/>
      </w:pPr>
      <w:r>
        <w:rPr>
          <w:rStyle w:val="Odkaznapoznmkupodiarou"/>
        </w:rPr>
        <w:footnoteRef/>
      </w:r>
      <w:r>
        <w:t xml:space="preserve"> Pre účely tejto výzvy sa pod pojmom obec, v </w:t>
      </w:r>
      <w:r w:rsidRPr="00606463">
        <w:t>prípade mesta Bratislava a mesta Košice, rozumejú aj jednotlivé mestské časti</w:t>
      </w:r>
      <w:r>
        <w:t xml:space="preserve">, ktoré majú vlastné katastrálne územie v rozsahu zverenom zákonom  č. 401/1990 Zb. o meste Košice v znení neskorších predpisov alebo zákonom č. 377/1990 Zb. </w:t>
      </w:r>
      <w:r w:rsidRPr="00606463">
        <w:t>o hlavnom meste Slovenskej republiky Bratislave</w:t>
      </w:r>
      <w:r>
        <w:t xml:space="preserve"> v znení neskorších predpisov a štatútom</w:t>
      </w:r>
      <w:r w:rsidRPr="00606463">
        <w:t xml:space="preserve">. </w:t>
      </w:r>
      <w:r>
        <w:t xml:space="preserve"> </w:t>
      </w:r>
    </w:p>
  </w:footnote>
  <w:footnote w:id="11">
    <w:p w14:paraId="6F1D2156" w14:textId="4D1F187F" w:rsidR="001A172C" w:rsidRDefault="001A172C">
      <w:pPr>
        <w:pStyle w:val="Textpoznmkypodiarou"/>
      </w:pPr>
      <w:r>
        <w:rPr>
          <w:rStyle w:val="Odkaznapoznmkupodiarou"/>
        </w:rPr>
        <w:footnoteRef/>
      </w:r>
      <w:r>
        <w:t xml:space="preserve"> </w:t>
      </w:r>
      <w:r w:rsidRPr="005C4E85">
        <w:t>ARK je zverejnený na webovom sídle Splnomocnenca vlády SR pre rómske komunity.</w:t>
      </w:r>
    </w:p>
  </w:footnote>
  <w:footnote w:id="12">
    <w:p w14:paraId="3CFBF4E5" w14:textId="728D2BAC" w:rsidR="001A172C" w:rsidRPr="00A31B70" w:rsidRDefault="001A172C">
      <w:pPr>
        <w:pStyle w:val="Textpoznmkypodiarou"/>
        <w:rPr>
          <w:vertAlign w:val="superscript"/>
        </w:rPr>
      </w:pPr>
      <w:r>
        <w:rPr>
          <w:rStyle w:val="Odkaznapoznmkupodiarou"/>
        </w:rPr>
        <w:footnoteRef/>
      </w:r>
      <w:r>
        <w:t xml:space="preserve"> </w:t>
      </w:r>
      <w:r w:rsidRPr="00A43D92">
        <w:t>V zmysle § 13b zákona č. 369/1990 Zb. o obecnom zriadení v znení neskorších predpisov.</w:t>
      </w:r>
    </w:p>
  </w:footnote>
  <w:footnote w:id="13">
    <w:p w14:paraId="364BE911" w14:textId="5720BAB3" w:rsidR="001A172C" w:rsidRDefault="001A172C">
      <w:pPr>
        <w:pStyle w:val="Textpoznmkypodiarou"/>
      </w:pPr>
      <w:r>
        <w:rPr>
          <w:rStyle w:val="Odkaznapoznmkupodiarou"/>
        </w:rPr>
        <w:footnoteRef/>
      </w:r>
      <w:r>
        <w:t xml:space="preserve"> </w:t>
      </w:r>
      <w:r w:rsidRPr="008062FA">
        <w:t>Napr.</w:t>
      </w:r>
      <w:hyperlink w:history="1"/>
      <w:r w:rsidRPr="008062FA">
        <w:t xml:space="preserve"> </w:t>
      </w:r>
      <w:hyperlink r:id="rId2" w:history="1">
        <w:r w:rsidRPr="008062FA">
          <w:rPr>
            <w:rStyle w:val="Hypertextovprepojenie"/>
          </w:rPr>
          <w:t>https://oversi.gov.sk/</w:t>
        </w:r>
      </w:hyperlink>
    </w:p>
  </w:footnote>
  <w:footnote w:id="14">
    <w:p w14:paraId="5719A678" w14:textId="5CE929F1" w:rsidR="001A172C" w:rsidRDefault="001A172C" w:rsidP="008B4057">
      <w:pPr>
        <w:pStyle w:val="Textpoznmkypodiarou"/>
        <w:jc w:val="both"/>
      </w:pPr>
      <w:r>
        <w:rPr>
          <w:rStyle w:val="Odkaznapoznmkupodiarou"/>
        </w:rPr>
        <w:footnoteRef/>
      </w:r>
      <w:r>
        <w:t xml:space="preserve"> NSU - Nariadenie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(ďalej len „NSU“)</w:t>
      </w:r>
    </w:p>
  </w:footnote>
  <w:footnote w:id="15">
    <w:p w14:paraId="343A1BDC" w14:textId="56197716" w:rsidR="001A172C" w:rsidRPr="003A1868" w:rsidRDefault="001A172C" w:rsidP="00606463">
      <w:pPr>
        <w:pStyle w:val="Textpoznmkypodiarou"/>
        <w:jc w:val="both"/>
        <w:rPr>
          <w:lang w:val="en-US"/>
        </w:rPr>
      </w:pPr>
      <w:r>
        <w:rPr>
          <w:rStyle w:val="Odkaznapoznmkupodiarou"/>
        </w:rPr>
        <w:footnoteRef/>
      </w:r>
      <w:r>
        <w:t xml:space="preserve"> </w:t>
      </w:r>
      <w:r w:rsidRPr="003A1868">
        <w:t>Slov</w:t>
      </w:r>
      <w:r>
        <w:t>né spojenie „skončenie trvania Z</w:t>
      </w:r>
      <w:r w:rsidRPr="003A1868">
        <w:t xml:space="preserve">mluvy o poskytnutí NFP“ </w:t>
      </w:r>
      <w:r w:rsidRPr="003A1868">
        <w:rPr>
          <w:u w:val="single"/>
        </w:rPr>
        <w:t>nezahŕňa</w:t>
      </w:r>
      <w:r w:rsidRPr="003A1868">
        <w:t xml:space="preserve"> výnimky podľa čl. 5 ods. 5.2 Zmluvy o poskytnutí NFP pre niektoré články Zmluvy, ktoré majú osobitne stanovenú účinnosť. Uvedené sa uvádza z dôvodu, aby bola vylúčená nejednoznačnosť určenia, dokedy sa má predmetná podmienka poskytnutia príspevku uplatniť.</w:t>
      </w:r>
    </w:p>
    <w:p w14:paraId="69BC87E2" w14:textId="590CDD53" w:rsidR="001A172C" w:rsidRDefault="001A172C">
      <w:pPr>
        <w:pStyle w:val="Textpoznmkypodiarou"/>
      </w:pPr>
    </w:p>
  </w:footnote>
  <w:footnote w:id="16">
    <w:p w14:paraId="5D52287E" w14:textId="4F7E4F69" w:rsidR="00951D8D" w:rsidRDefault="00951D8D">
      <w:pPr>
        <w:pStyle w:val="Textpoznmkypodiarou"/>
      </w:pPr>
      <w:r>
        <w:rPr>
          <w:rStyle w:val="Odkaznapoznmkupodiarou"/>
        </w:rPr>
        <w:footnoteRef/>
      </w:r>
      <w:r>
        <w:t xml:space="preserve"> </w:t>
      </w:r>
      <w:hyperlink r:id="rId3" w:history="1">
        <w:r w:rsidRPr="00951D8D">
          <w:rPr>
            <w:rStyle w:val="Hypertextovprepojenie"/>
          </w:rPr>
          <w:t>https://www.eurofondy.gov.sk/wp-content/uploads/2022/06/Nariadenie-2021-1060-CELEX_32021R1060_SK_TXT.pdf</w:t>
        </w:r>
      </w:hyperlink>
    </w:p>
  </w:footnote>
  <w:footnote w:id="17">
    <w:p w14:paraId="724DC652" w14:textId="3A8F4755" w:rsidR="00265E1F" w:rsidRDefault="00265E1F">
      <w:pPr>
        <w:pStyle w:val="Textpoznmkypodiarou"/>
      </w:pPr>
      <w:r>
        <w:rPr>
          <w:rStyle w:val="Odkaznapoznmkupodiarou"/>
        </w:rPr>
        <w:footnoteRef/>
      </w:r>
      <w:r>
        <w:t xml:space="preserve"> </w:t>
      </w:r>
      <w:hyperlink r:id="rId4" w:history="1">
        <w:r w:rsidRPr="00265E1F">
          <w:rPr>
            <w:rStyle w:val="Hypertextovprepojenie"/>
          </w:rPr>
          <w:t>https://www.mpsvr.sk/files/slovensky/uvod/legislativa/socialna-pomoc-podpora/dohovor-osn-pravach-osob-so-zdravotnym-postihnutim-opcny-protokol-sk-aj.pdf</w:t>
        </w:r>
      </w:hyperlink>
    </w:p>
  </w:footnote>
  <w:footnote w:id="18">
    <w:p w14:paraId="115CAB5C" w14:textId="77777777" w:rsidR="001A172C" w:rsidRDefault="001A172C">
      <w:pPr>
        <w:pStyle w:val="Textpoznmkypodiarou"/>
      </w:pPr>
      <w:r>
        <w:rPr>
          <w:rStyle w:val="Odkaznapoznmkupodiarou"/>
        </w:rPr>
        <w:footnoteRef/>
      </w:r>
      <w:r>
        <w:t xml:space="preserve"> </w:t>
      </w:r>
      <w:r w:rsidRPr="00F918E9">
        <w:t>Zákon č. 233/1995 Z. z. o súdnych exekútoroch a exekučnej činnosti (Exekučný poriadok) a o zmene a doplnení ďalších zákonov v znení neskorších predpisov.</w:t>
      </w:r>
    </w:p>
  </w:footnote>
  <w:footnote w:id="19">
    <w:p w14:paraId="2B26A018" w14:textId="77777777" w:rsidR="001A172C" w:rsidRDefault="001A172C" w:rsidP="00390D5D">
      <w:pPr>
        <w:pStyle w:val="Textpoznmkypodiarou"/>
      </w:pPr>
      <w:r>
        <w:rPr>
          <w:rStyle w:val="Odkaznapoznmkupodiarou"/>
        </w:rPr>
        <w:footnoteRef/>
      </w:r>
      <w:r>
        <w:t xml:space="preserve"> Vedené podľa zák. č. 233/1995 Z. z. o súdnych exekútoroch a exekučnej činnosti (Exekučný poriadok) a o zmene a doplnení ďalších zákonov v znení neskorších predpisov.</w:t>
      </w:r>
    </w:p>
  </w:footnote>
  <w:footnote w:id="20">
    <w:p w14:paraId="03D890FD" w14:textId="77777777" w:rsidR="001A172C" w:rsidRDefault="001A172C" w:rsidP="00390D5D">
      <w:pPr>
        <w:pStyle w:val="Textpoznmkypodiarou"/>
      </w:pPr>
      <w:r>
        <w:rPr>
          <w:rStyle w:val="Odkaznapoznmkupodiarou"/>
        </w:rPr>
        <w:footnoteRef/>
      </w:r>
      <w:r>
        <w:t xml:space="preserve"> V prípade, ak ide o exekučné konania začaté pred 01.04.2017, podmienka úhrady trov súvisiacich s výkonom rozhodnutia nie je relevantná v prípade, ak ide o exekúcie, od vykonania ktorých sa upúšťa.</w:t>
      </w:r>
    </w:p>
  </w:footnote>
  <w:footnote w:id="21">
    <w:p w14:paraId="5690D4AC" w14:textId="553E877D" w:rsidR="001A172C" w:rsidRDefault="001A172C" w:rsidP="00606463">
      <w:pPr>
        <w:pStyle w:val="Textpoznmkypodiarou"/>
        <w:jc w:val="both"/>
      </w:pPr>
      <w:r>
        <w:rPr>
          <w:rStyle w:val="Odkaznapoznmkupodiarou"/>
        </w:rPr>
        <w:footnoteRef/>
      </w:r>
      <w:r>
        <w:t xml:space="preserve"> </w:t>
      </w:r>
      <w:r w:rsidRPr="002F085D">
        <w:t xml:space="preserve">Nariadenie Európskeho parlamentu a Rady (EÚ, Euratom) </w:t>
      </w:r>
      <w:r w:rsidR="00925336" w:rsidRPr="0089556D">
        <w:t>2054</w:t>
      </w:r>
      <w:r w:rsidRPr="0089556D">
        <w:t>/</w:t>
      </w:r>
      <w:r w:rsidR="00925336" w:rsidRPr="0089556D">
        <w:t>2509</w:t>
      </w:r>
      <w:r w:rsidRPr="0089556D">
        <w:t xml:space="preserve"> z </w:t>
      </w:r>
      <w:r w:rsidR="00925336" w:rsidRPr="0089556D">
        <w:t>23</w:t>
      </w:r>
      <w:r w:rsidRPr="0089556D">
        <w:t xml:space="preserve">. </w:t>
      </w:r>
      <w:r w:rsidR="00925336" w:rsidRPr="0089556D">
        <w:t>septembra</w:t>
      </w:r>
      <w:r w:rsidRPr="0089556D">
        <w:t xml:space="preserve"> </w:t>
      </w:r>
      <w:r w:rsidR="00925336" w:rsidRPr="0089556D">
        <w:t>2024</w:t>
      </w:r>
      <w:r w:rsidRPr="0089556D">
        <w:t xml:space="preserve"> o rozpočtových pravidlách, ktoré sa vzťahujú na všeobecný rozpočet Únie (ďalej len „nariadenia č. </w:t>
      </w:r>
      <w:r w:rsidR="00925336" w:rsidRPr="0089556D">
        <w:t>2024</w:t>
      </w:r>
      <w:r w:rsidRPr="0089556D">
        <w:t>/</w:t>
      </w:r>
      <w:r w:rsidR="00925336" w:rsidRPr="0089556D">
        <w:t>2509</w:t>
      </w:r>
      <w:r w:rsidRPr="0089556D">
        <w:t>“)</w:t>
      </w:r>
    </w:p>
  </w:footnote>
  <w:footnote w:id="22">
    <w:p w14:paraId="153ADC68" w14:textId="17946C3B" w:rsidR="001A172C" w:rsidRDefault="001A172C" w:rsidP="008B4057">
      <w:pPr>
        <w:pStyle w:val="Textpoznmkypodiarou"/>
        <w:jc w:val="both"/>
      </w:pPr>
      <w:r>
        <w:rPr>
          <w:rStyle w:val="Odkaznapoznmkupodiarou"/>
        </w:rPr>
        <w:footnoteRef/>
      </w:r>
      <w:r>
        <w:t xml:space="preserve"> O</w:t>
      </w:r>
      <w:r w:rsidRPr="0033311C">
        <w:t xml:space="preserve">sídlením </w:t>
      </w:r>
      <w:r>
        <w:t>je</w:t>
      </w:r>
      <w:r w:rsidRPr="0033311C">
        <w:t xml:space="preserve"> sídelná koncentrácia obydlí obývaných prevažne priestorovo alebo sociálne vylúčenými skupinami obyvateľstva s prihliadnutím na jeho súčasné využitie a budúce usporiadanie</w:t>
      </w:r>
      <w:r>
        <w:t>.</w:t>
      </w:r>
    </w:p>
  </w:footnote>
  <w:footnote w:id="23">
    <w:p w14:paraId="6AA187F8" w14:textId="6263E641" w:rsidR="001A172C" w:rsidRDefault="001A172C" w:rsidP="00D8619B">
      <w:pPr>
        <w:pStyle w:val="Textpoznmkypodiarou"/>
        <w:jc w:val="both"/>
      </w:pPr>
      <w:r>
        <w:rPr>
          <w:rStyle w:val="Odkaznapoznmkupodiarou"/>
        </w:rPr>
        <w:footnoteRef/>
      </w:r>
      <w:r>
        <w:t xml:space="preserve"> Výzva z Operačného programu Ľudské zdroje PO 2014-2020 zameraná na</w:t>
      </w:r>
      <w:r w:rsidRPr="00D10672">
        <w:t xml:space="preserve"> podporu vysporiadania majetkovoprávnych vzťahov k pozemkom v obciach s prítomnosťou MRK postupom jednoduchých pozemkových úprav</w:t>
      </w:r>
    </w:p>
  </w:footnote>
  <w:footnote w:id="24">
    <w:p w14:paraId="398B7F70" w14:textId="1FB049A0" w:rsidR="001A172C" w:rsidRDefault="001A172C" w:rsidP="00606463">
      <w:pPr>
        <w:pStyle w:val="Textpoznmkypodiarou"/>
        <w:jc w:val="both"/>
      </w:pPr>
      <w:r>
        <w:rPr>
          <w:rStyle w:val="Odkaznapoznmkupodiarou"/>
        </w:rPr>
        <w:footnoteRef/>
      </w:r>
      <w:r>
        <w:t xml:space="preserve"> </w:t>
      </w:r>
      <w:r w:rsidRPr="005B4E9D">
        <w:t xml:space="preserve">Dotknutá susediaca obec </w:t>
      </w:r>
      <w:r>
        <w:t xml:space="preserve">na účely výzvy </w:t>
      </w:r>
      <w:r w:rsidRPr="005B4E9D">
        <w:t>je obec</w:t>
      </w:r>
      <w:r>
        <w:t>,</w:t>
      </w:r>
      <w:r w:rsidRPr="005B4E9D">
        <w:t xml:space="preserve"> na území ktorej sa nachádza časť osídlenia MRK a/alebo rozšírenia osídlenia MRK a ktorá je odlišná od žiadateľa.</w:t>
      </w:r>
    </w:p>
    <w:p w14:paraId="5A25A51E" w14:textId="349D1E87" w:rsidR="001A172C" w:rsidRDefault="001A172C" w:rsidP="00606463">
      <w:pPr>
        <w:pStyle w:val="Textpoznmkypodiarou"/>
        <w:jc w:val="both"/>
      </w:pPr>
    </w:p>
  </w:footnote>
  <w:footnote w:id="25">
    <w:p w14:paraId="4AC3EB31" w14:textId="21C84BE3" w:rsidR="001A172C" w:rsidRDefault="001A172C" w:rsidP="00606463">
      <w:pPr>
        <w:pStyle w:val="Textpoznmkypodiarou"/>
        <w:jc w:val="both"/>
      </w:pPr>
      <w:r>
        <w:rPr>
          <w:rStyle w:val="Odkaznapoznmkupodiarou"/>
        </w:rPr>
        <w:footnoteRef/>
      </w:r>
      <w:r>
        <w:t xml:space="preserve"> </w:t>
      </w:r>
      <w:r w:rsidRPr="005B4E9D">
        <w:t xml:space="preserve">Dotknutá susediaca obec </w:t>
      </w:r>
      <w:r>
        <w:t xml:space="preserve">na účely výzvy </w:t>
      </w:r>
      <w:r w:rsidRPr="005B4E9D">
        <w:t>je obec na území ktorej sa nachádza časť osídlenia MRK a/alebo rozšírenia osídlenia MRK a ktorá je odlišná od žiadateľa.</w:t>
      </w:r>
    </w:p>
    <w:p w14:paraId="581D0486" w14:textId="71524C89" w:rsidR="001A172C" w:rsidRDefault="001A172C">
      <w:pPr>
        <w:pStyle w:val="Textpoznmkypodiarou"/>
      </w:pPr>
    </w:p>
  </w:footnote>
  <w:footnote w:id="26">
    <w:p w14:paraId="48026FD4" w14:textId="62A835A6" w:rsidR="001A172C" w:rsidRDefault="001A172C">
      <w:pPr>
        <w:pStyle w:val="Textpoznmkypodiarou"/>
      </w:pPr>
      <w:r>
        <w:rPr>
          <w:rStyle w:val="Odkaznapoznmkupodiarou"/>
        </w:rPr>
        <w:footnoteRef/>
      </w:r>
      <w:r>
        <w:t xml:space="preserve"> </w:t>
      </w:r>
      <w:r w:rsidRPr="009E6C13">
        <w:t>Zákon č. 539/2008 Z. z. o podpore regionálneho rozvoja v znení neskorších predpisov</w:t>
      </w:r>
      <w:r>
        <w:t xml:space="preserve"> (ďalej len „zákon o podpore regionálneho rozvoja“)</w:t>
      </w:r>
      <w:r w:rsidRPr="009E6C13">
        <w:t>. Program rozvoja obce bol v súlade so zákonom č. 539/2008 Z. z. účinným do 1.1.2015 uvádzaný pod zákonným názvom ako program hospodárskeho rozvoja a sociálneho rozvoja obce.</w:t>
      </w:r>
    </w:p>
  </w:footnote>
  <w:footnote w:id="27">
    <w:p w14:paraId="2609E35A" w14:textId="77777777" w:rsidR="00100118" w:rsidRDefault="00100118" w:rsidP="00100118">
      <w:pPr>
        <w:pStyle w:val="Textpoznmkypodiarou"/>
      </w:pPr>
      <w:r>
        <w:rPr>
          <w:rStyle w:val="Odkaznapoznmkupodiarou"/>
          <w:sz w:val="16"/>
          <w:szCs w:val="16"/>
        </w:rPr>
        <w:footnoteRef/>
      </w:r>
      <w:r>
        <w:rPr>
          <w:rStyle w:val="Odkaznapoznmkupodiarou"/>
        </w:rPr>
        <w:t xml:space="preserve"> </w:t>
      </w:r>
      <w:r>
        <w:rPr>
          <w:sz w:val="16"/>
          <w:szCs w:val="16"/>
        </w:rPr>
        <w:t>Zákon č. 200/2022 Z. z. o územnom plánovaní v znení neskorších predpisov</w:t>
      </w:r>
    </w:p>
  </w:footnote>
  <w:footnote w:id="28">
    <w:p w14:paraId="41D483EF" w14:textId="62149AE6" w:rsidR="001A172C" w:rsidRDefault="001A172C">
      <w:pPr>
        <w:pStyle w:val="Textpoznmkypodiarou"/>
      </w:pPr>
      <w:r>
        <w:rPr>
          <w:rStyle w:val="Odkaznapoznmkupodiarou"/>
        </w:rPr>
        <w:footnoteRef/>
      </w:r>
      <w:r>
        <w:t xml:space="preserve"> zákon č. 50/1976 Zb. </w:t>
      </w:r>
      <w:r w:rsidRPr="000F7901">
        <w:t>o územnom plánovaní a stavebnom poriadku (stavebný zákon)</w:t>
      </w:r>
      <w:r>
        <w:t xml:space="preserve"> v znení platnom do 31.3.2024.</w:t>
      </w:r>
    </w:p>
  </w:footnote>
  <w:footnote w:id="29">
    <w:p w14:paraId="48769669" w14:textId="77777777" w:rsidR="00100118" w:rsidRDefault="00100118" w:rsidP="00100118">
      <w:pPr>
        <w:spacing w:after="0" w:line="240" w:lineRule="auto"/>
        <w:rPr>
          <w:rFonts w:ascii="Times New Roman" w:hAnsi="Times New Roman" w:cs="Times New Roman"/>
          <w:sz w:val="24"/>
          <w:szCs w:val="24"/>
          <w:lang w:eastAsia="sk-SK"/>
        </w:rPr>
      </w:pPr>
      <w:r>
        <w:rPr>
          <w:rStyle w:val="Odkaznapoznmkupodiarou"/>
          <w:sz w:val="16"/>
          <w:szCs w:val="16"/>
        </w:rPr>
        <w:footnoteRef/>
      </w:r>
      <w:r>
        <w:rPr>
          <w:sz w:val="16"/>
          <w:szCs w:val="16"/>
        </w:rPr>
        <w:t xml:space="preserve"> Zákon č. 50/1976 Zb. o územnom plánovaní a stavebnom poriadku (stavebný zákon) v znení platnom do 31.3.2024.</w:t>
      </w:r>
      <w:r>
        <w:rPr>
          <w:sz w:val="18"/>
          <w:szCs w:val="18"/>
        </w:rPr>
        <w:t xml:space="preserve"> </w:t>
      </w:r>
    </w:p>
  </w:footnote>
  <w:footnote w:id="30">
    <w:p w14:paraId="5322EB46" w14:textId="77777777" w:rsidR="001A172C" w:rsidRDefault="001A172C" w:rsidP="00155E8F">
      <w:pPr>
        <w:pStyle w:val="Textpoznmkypodiarou"/>
        <w:jc w:val="both"/>
      </w:pPr>
      <w:r>
        <w:rPr>
          <w:rStyle w:val="Odkaznapoznmkupodiarou"/>
        </w:rPr>
        <w:footnoteRef/>
      </w:r>
      <w:r>
        <w:t xml:space="preserve"> V zmysle zákona č. 211/200 Z. z.</w:t>
      </w:r>
      <w:r w:rsidRPr="00A526BE">
        <w:t xml:space="preserve"> o slobodnom prístupe k informáciám a o zmene a doplnení niektorých zákonov (zákon o slobode informácií)</w:t>
      </w:r>
      <w:r>
        <w:t xml:space="preserve"> v znení neskorších predpisov</w:t>
      </w:r>
    </w:p>
  </w:footnote>
  <w:footnote w:id="31">
    <w:p w14:paraId="1DCF0B9C" w14:textId="13F1A8FA" w:rsidR="001A172C" w:rsidRDefault="001A172C" w:rsidP="008B4057">
      <w:pPr>
        <w:pStyle w:val="Textpoznmkypodiarou"/>
        <w:jc w:val="both"/>
      </w:pPr>
      <w:r>
        <w:rPr>
          <w:rStyle w:val="Odkaznapoznmkupodiarou"/>
        </w:rPr>
        <w:footnoteRef/>
      </w:r>
      <w:r>
        <w:t xml:space="preserve"> Prípravné konanie je konanie o začatí pozemkových úprav, ktoré nariaďuje a vedie okresný úrad, pozemkový  a lesný odbor.  </w:t>
      </w:r>
    </w:p>
  </w:footnote>
  <w:footnote w:id="32">
    <w:p w14:paraId="09038BCD" w14:textId="75475BD9" w:rsidR="001A172C" w:rsidRDefault="001A172C">
      <w:pPr>
        <w:pStyle w:val="Textpoznmkypodiarou"/>
      </w:pPr>
      <w:r>
        <w:rPr>
          <w:rStyle w:val="Odkaznapoznmkupodiarou"/>
        </w:rPr>
        <w:footnoteRef/>
      </w:r>
      <w:r>
        <w:t xml:space="preserve"> relevantné MU budú súčasťou Prílohy č. 2 Zmluvy o poskytnutí NFP</w:t>
      </w:r>
    </w:p>
  </w:footnote>
  <w:footnote w:id="33">
    <w:p w14:paraId="7522D980" w14:textId="5F18976F" w:rsidR="00EC7A91" w:rsidRDefault="00EC7A91" w:rsidP="00450C53">
      <w:pPr>
        <w:pStyle w:val="Textpoznmkypodiarou"/>
        <w:jc w:val="both"/>
      </w:pPr>
      <w:r>
        <w:rPr>
          <w:rStyle w:val="Odkaznapoznmkupodiarou"/>
        </w:rPr>
        <w:footnoteRef/>
      </w:r>
      <w:r>
        <w:t xml:space="preserve"> </w:t>
      </w:r>
      <w:r w:rsidRPr="00EC7A91">
        <w:t>Poskytovateľ môže v zmluve o poskytnutí NFP a/alebo v riadiacej dokumentácii stanoviť iný moment začatia plynutia obdobia udržateľnosti, a to najmä v nadväznosti na koniec programového obdobia 2021-2027.</w:t>
      </w:r>
    </w:p>
  </w:footnote>
  <w:footnote w:id="34">
    <w:p w14:paraId="3EB34792" w14:textId="791696B0" w:rsidR="002B6295" w:rsidRDefault="002B6295">
      <w:pPr>
        <w:pStyle w:val="Textpoznmkypodiarou"/>
      </w:pPr>
      <w:r>
        <w:rPr>
          <w:rStyle w:val="Odkaznapoznmkupodiarou"/>
        </w:rPr>
        <w:footnoteRef/>
      </w:r>
      <w:r>
        <w:t xml:space="preserve"> </w:t>
      </w:r>
      <w:hyperlink r:id="rId5" w:history="1">
        <w:r w:rsidRPr="002B6295">
          <w:rPr>
            <w:rStyle w:val="Hypertextovprepojenie"/>
          </w:rPr>
          <w:t>https://www.eurofondy.gov.sk/wp-content/uploads/2022/06/Nariadenie-2021-1060-CELEX_32021R1060_SK_TXT.pdf</w:t>
        </w:r>
      </w:hyperlink>
    </w:p>
  </w:footnote>
  <w:footnote w:id="35">
    <w:p w14:paraId="6C2B34E0" w14:textId="5E5F4BDD" w:rsidR="002B6295" w:rsidRDefault="002B6295">
      <w:pPr>
        <w:pStyle w:val="Textpoznmkypodiarou"/>
      </w:pPr>
      <w:r>
        <w:rPr>
          <w:rStyle w:val="Odkaznapoznmkupodiarou"/>
        </w:rPr>
        <w:footnoteRef/>
      </w:r>
      <w:r>
        <w:t xml:space="preserve"> </w:t>
      </w:r>
      <w:hyperlink r:id="rId6" w:history="1">
        <w:r w:rsidRPr="002B6295">
          <w:rPr>
            <w:rStyle w:val="Hypertextovprepojenie"/>
          </w:rPr>
          <w:t>https://www.mpsvr.sk/files/slovensky/uvod/legislativa/socialna-pomoc-podpora/dohovor-osn-pravach-osob-so-zdravotnym-postihnutim-opcny-protokol-sk-aj.pdf</w:t>
        </w:r>
      </w:hyperlink>
    </w:p>
  </w:footnote>
  <w:footnote w:id="36">
    <w:p w14:paraId="1F376731" w14:textId="702C53EA" w:rsidR="001A172C" w:rsidRPr="006F6FEB" w:rsidRDefault="001A172C" w:rsidP="00F06ED4">
      <w:pPr>
        <w:tabs>
          <w:tab w:val="left" w:pos="1695"/>
        </w:tabs>
        <w:jc w:val="both"/>
        <w:rPr>
          <w:sz w:val="20"/>
          <w:szCs w:val="20"/>
        </w:rPr>
      </w:pPr>
      <w:r w:rsidRPr="00EA6FB4">
        <w:rPr>
          <w:rStyle w:val="Odkaznapoznmkupodiarou"/>
        </w:rPr>
        <w:footnoteRef/>
      </w:r>
      <w:r w:rsidRPr="00EA6FB4">
        <w:t xml:space="preserve"> </w:t>
      </w:r>
      <w:r w:rsidRPr="00465177">
        <w:rPr>
          <w:sz w:val="20"/>
          <w:szCs w:val="20"/>
        </w:rPr>
        <w:t>Elektronické úložisko podľa zákona č. 305/2013 Z. z. o elektronickej podobe výkonu pôsobnosti orgánov verejnej moci a o zmene a doplnení niektorých zákonov (zákon o e-Governmente) v znení neskorších predpisov. Ak žiadateľ odošle formulár ŽoNFP prostredníctvom Ústredného portálu verejnej správy, žiadateľ nemusí autorizovať prílohy ŽoNFP kvalifikovaným elektronickým podpisom, ani kvalifikovaným elektronickým podpisom s mandátnym certifikátom</w:t>
      </w:r>
      <w:r>
        <w:rPr>
          <w:sz w:val="20"/>
          <w:szCs w:val="20"/>
        </w:rPr>
        <w:t>, pokiaľ nie je pri jednotlivých prílohách ŽoNFP uvedené, že podpis je potrebný</w:t>
      </w:r>
      <w:r w:rsidRPr="00465177">
        <w:t>.</w:t>
      </w:r>
    </w:p>
  </w:footnote>
  <w:footnote w:id="37">
    <w:p w14:paraId="732F7BF7" w14:textId="4BAECDAA" w:rsidR="001A172C" w:rsidRDefault="001A172C">
      <w:pPr>
        <w:pStyle w:val="Textpoznmkypodiarou"/>
      </w:pPr>
      <w:r>
        <w:rPr>
          <w:rStyle w:val="Odkaznapoznmkupodiarou"/>
        </w:rPr>
        <w:footnoteRef/>
      </w:r>
      <w:r>
        <w:t xml:space="preserve"> Uvedené sa primerane vzťahuje aj na partnera, ak sa v projekte uplatňuje inštitút partnerstva.</w:t>
      </w:r>
    </w:p>
  </w:footnote>
  <w:footnote w:id="38">
    <w:p w14:paraId="21E29BF4" w14:textId="7F9A6DB5" w:rsidR="001A172C" w:rsidRDefault="001A172C">
      <w:pPr>
        <w:pStyle w:val="Textpoznmkypodiarou"/>
      </w:pPr>
      <w:r>
        <w:rPr>
          <w:rStyle w:val="Odkaznapoznmkupodiarou"/>
        </w:rPr>
        <w:footnoteRef/>
      </w:r>
      <w:r>
        <w:t xml:space="preserve"> zákon č. 211/2000 Z. z. o slobodnom prístupe k informáciám a o zmene a doplnení niektorých zákonov (zákon o slobode informácií) v znení neskorších predpisov</w:t>
      </w:r>
    </w:p>
  </w:footnote>
  <w:footnote w:id="39">
    <w:p w14:paraId="5D5A859A" w14:textId="732028E2" w:rsidR="001A172C" w:rsidRDefault="001A172C" w:rsidP="008B4057">
      <w:pPr>
        <w:pStyle w:val="Textpoznmkypodiarou"/>
        <w:jc w:val="both"/>
      </w:pPr>
      <w:r>
        <w:rPr>
          <w:rStyle w:val="Odkaznapoznmkupodiarou"/>
        </w:rPr>
        <w:footnoteRef/>
      </w:r>
      <w:r>
        <w:t xml:space="preserve"> Za prvé rozhodnutie sa nepovažuje rozhodnutie o zastavení konania podľa § 17 ods. 1 zákona o príspevkoch z fondov EÚ.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3C5A9" w14:textId="244E08BF" w:rsidR="001A172C" w:rsidRDefault="00B64827" w:rsidP="009A3281">
    <w:pPr>
      <w:pStyle w:val="Hlavika"/>
      <w:tabs>
        <w:tab w:val="clear" w:pos="4536"/>
        <w:tab w:val="clear" w:pos="9072"/>
        <w:tab w:val="left" w:pos="3510"/>
      </w:tabs>
    </w:pPr>
    <w:r>
      <w:rPr>
        <w:noProof/>
      </w:rPr>
      <w:drawing>
        <wp:inline distT="0" distB="0" distL="0" distR="0" wp14:anchorId="62726357" wp14:editId="18EFEFA7">
          <wp:extent cx="5760720" cy="411209"/>
          <wp:effectExtent l="0" t="0" r="0" b="8255"/>
          <wp:docPr id="1684574698"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11209"/>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52432F"/>
    <w:multiLevelType w:val="hybridMultilevel"/>
    <w:tmpl w:val="6366D544"/>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792FE5"/>
    <w:multiLevelType w:val="hybridMultilevel"/>
    <w:tmpl w:val="B20CFF1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23D04E7"/>
    <w:multiLevelType w:val="hybridMultilevel"/>
    <w:tmpl w:val="F0EE7C5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413072C"/>
    <w:multiLevelType w:val="hybridMultilevel"/>
    <w:tmpl w:val="98C691E6"/>
    <w:lvl w:ilvl="0" w:tplc="4E72BBCE">
      <w:start w:val="1"/>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0531511F"/>
    <w:multiLevelType w:val="hybridMultilevel"/>
    <w:tmpl w:val="04F2059E"/>
    <w:lvl w:ilvl="0" w:tplc="041B000F">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7A9081A"/>
    <w:multiLevelType w:val="hybridMultilevel"/>
    <w:tmpl w:val="0C6A8ED2"/>
    <w:lvl w:ilvl="0" w:tplc="DAB4D704">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092C0BA9"/>
    <w:multiLevelType w:val="hybridMultilevel"/>
    <w:tmpl w:val="7930ABD2"/>
    <w:lvl w:ilvl="0" w:tplc="4216B8B4">
      <w:start w:val="30"/>
      <w:numFmt w:val="bullet"/>
      <w:lvlText w:val="-"/>
      <w:lvlJc w:val="left"/>
      <w:pPr>
        <w:ind w:left="360" w:hanging="360"/>
      </w:pPr>
      <w:rPr>
        <w:rFonts w:ascii="Arial Narrow" w:eastAsia="Times New Roman" w:hAnsi="Arial Narrow"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AF043AF"/>
    <w:multiLevelType w:val="hybridMultilevel"/>
    <w:tmpl w:val="8D2087A8"/>
    <w:lvl w:ilvl="0" w:tplc="DAB4D70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B9C08CE"/>
    <w:multiLevelType w:val="hybridMultilevel"/>
    <w:tmpl w:val="D77E7C38"/>
    <w:lvl w:ilvl="0" w:tplc="DAB4D70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D2731DF"/>
    <w:multiLevelType w:val="hybridMultilevel"/>
    <w:tmpl w:val="EF02C5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E0F7987"/>
    <w:multiLevelType w:val="hybridMultilevel"/>
    <w:tmpl w:val="B2841B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ED71388"/>
    <w:multiLevelType w:val="hybridMultilevel"/>
    <w:tmpl w:val="98824BA2"/>
    <w:lvl w:ilvl="0" w:tplc="F0EA09EA">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12" w15:restartNumberingAfterBreak="0">
    <w:nsid w:val="0FE85963"/>
    <w:multiLevelType w:val="hybridMultilevel"/>
    <w:tmpl w:val="733C4720"/>
    <w:lvl w:ilvl="0" w:tplc="B7B632E2">
      <w:start w:val="1"/>
      <w:numFmt w:val="decimal"/>
      <w:lvlText w:val="%1."/>
      <w:lvlJc w:val="left"/>
      <w:pPr>
        <w:ind w:left="927"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4897D96"/>
    <w:multiLevelType w:val="hybridMultilevel"/>
    <w:tmpl w:val="82B86D4C"/>
    <w:lvl w:ilvl="0" w:tplc="041B000F">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75B3957"/>
    <w:multiLevelType w:val="hybridMultilevel"/>
    <w:tmpl w:val="DC16EB62"/>
    <w:lvl w:ilvl="0" w:tplc="25E0867E">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8411B75"/>
    <w:multiLevelType w:val="multilevel"/>
    <w:tmpl w:val="CDEEC0F8"/>
    <w:lvl w:ilvl="0">
      <w:start w:val="1"/>
      <w:numFmt w:val="decimal"/>
      <w:lvlText w:val="%1)"/>
      <w:lvlJc w:val="left"/>
      <w:pPr>
        <w:ind w:left="360" w:hanging="360"/>
      </w:pPr>
      <w:rPr>
        <w:rFonts w:cs="Times New Roman" w:hint="default"/>
        <w:sz w:val="24"/>
      </w:rPr>
    </w:lvl>
    <w:lvl w:ilvl="1">
      <w:start w:val="1"/>
      <w:numFmt w:val="lowerLetter"/>
      <w:lvlText w:val="%2)"/>
      <w:lvlJc w:val="left"/>
      <w:pPr>
        <w:ind w:left="720" w:hanging="360"/>
      </w:pPr>
      <w:rPr>
        <w:rFonts w:cs="Times New Roman" w:hint="default"/>
      </w:rPr>
    </w:lvl>
    <w:lvl w:ilvl="2">
      <w:start w:val="1"/>
      <w:numFmt w:val="decimal"/>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6" w15:restartNumberingAfterBreak="0">
    <w:nsid w:val="18FC30B7"/>
    <w:multiLevelType w:val="hybridMultilevel"/>
    <w:tmpl w:val="5364AF04"/>
    <w:lvl w:ilvl="0" w:tplc="5226ED46">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C23207"/>
    <w:multiLevelType w:val="hybridMultilevel"/>
    <w:tmpl w:val="C5863DB6"/>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1AE154F2"/>
    <w:multiLevelType w:val="hybridMultilevel"/>
    <w:tmpl w:val="F912AA0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C2C678E"/>
    <w:multiLevelType w:val="hybridMultilevel"/>
    <w:tmpl w:val="FAE4A1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1F25082F"/>
    <w:multiLevelType w:val="hybridMultilevel"/>
    <w:tmpl w:val="748EF212"/>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4062BF1"/>
    <w:multiLevelType w:val="multilevel"/>
    <w:tmpl w:val="85347A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5474381"/>
    <w:multiLevelType w:val="hybridMultilevel"/>
    <w:tmpl w:val="3E8C0596"/>
    <w:lvl w:ilvl="0" w:tplc="CAD01420">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6D32B47"/>
    <w:multiLevelType w:val="hybridMultilevel"/>
    <w:tmpl w:val="D9EE3F20"/>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275A5B0C"/>
    <w:multiLevelType w:val="hybridMultilevel"/>
    <w:tmpl w:val="B5342CE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8045F9A"/>
    <w:multiLevelType w:val="hybridMultilevel"/>
    <w:tmpl w:val="9E280CAA"/>
    <w:lvl w:ilvl="0" w:tplc="DAB4D70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9CD4C60"/>
    <w:multiLevelType w:val="hybridMultilevel"/>
    <w:tmpl w:val="8F4843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AF066C7"/>
    <w:multiLevelType w:val="hybridMultilevel"/>
    <w:tmpl w:val="BE8CB6B2"/>
    <w:lvl w:ilvl="0" w:tplc="451E0D1A">
      <w:start w:val="1"/>
      <w:numFmt w:val="decimal"/>
      <w:lvlText w:val="%1)"/>
      <w:lvlJc w:val="left"/>
      <w:pPr>
        <w:ind w:left="720" w:hanging="360"/>
      </w:pPr>
      <w:rPr>
        <w:rFonts w:ascii="Calibri" w:eastAsiaTheme="minorHAnsi" w:hAnsi="Calibri" w:cs="Calibr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D512D12"/>
    <w:multiLevelType w:val="hybridMultilevel"/>
    <w:tmpl w:val="F6CA27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2DE61211"/>
    <w:multiLevelType w:val="hybridMultilevel"/>
    <w:tmpl w:val="834A4B7E"/>
    <w:lvl w:ilvl="0" w:tplc="DAB4D70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E6507B9"/>
    <w:multiLevelType w:val="hybridMultilevel"/>
    <w:tmpl w:val="EAD48EDE"/>
    <w:lvl w:ilvl="0" w:tplc="5226ED46">
      <w:numFmt w:val="bullet"/>
      <w:lvlText w:val="-"/>
      <w:lvlJc w:val="left"/>
      <w:pPr>
        <w:ind w:left="1080" w:hanging="360"/>
      </w:pPr>
      <w:rPr>
        <w:rFonts w:ascii="Calibri" w:eastAsiaTheme="minorHAnsi"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2" w15:restartNumberingAfterBreak="0">
    <w:nsid w:val="2FEE7164"/>
    <w:multiLevelType w:val="hybridMultilevel"/>
    <w:tmpl w:val="2D94E10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3045782D"/>
    <w:multiLevelType w:val="hybridMultilevel"/>
    <w:tmpl w:val="B950E698"/>
    <w:lvl w:ilvl="0" w:tplc="0ABACF42">
      <w:start w:val="1"/>
      <w:numFmt w:val="decimal"/>
      <w:lvlText w:val="%1."/>
      <w:lvlJc w:val="left"/>
      <w:pPr>
        <w:ind w:left="720" w:hanging="360"/>
      </w:pPr>
      <w:rPr>
        <w:rFonts w:hint="default"/>
        <w:color w:val="00B05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32E36F3D"/>
    <w:multiLevelType w:val="hybridMultilevel"/>
    <w:tmpl w:val="97D2EF6C"/>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358A2C8A"/>
    <w:multiLevelType w:val="hybridMultilevel"/>
    <w:tmpl w:val="CEC04A58"/>
    <w:lvl w:ilvl="0" w:tplc="E3360BD6">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392B5BBC"/>
    <w:multiLevelType w:val="hybridMultilevel"/>
    <w:tmpl w:val="F10CF8D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A656FE0"/>
    <w:multiLevelType w:val="hybridMultilevel"/>
    <w:tmpl w:val="4838ECA0"/>
    <w:lvl w:ilvl="0" w:tplc="D1A8BF3C">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3D454DFF"/>
    <w:multiLevelType w:val="hybridMultilevel"/>
    <w:tmpl w:val="CA3602FA"/>
    <w:lvl w:ilvl="0" w:tplc="5226ED46">
      <w:numFmt w:val="bullet"/>
      <w:lvlText w:val="-"/>
      <w:lvlJc w:val="left"/>
      <w:pPr>
        <w:ind w:left="720" w:hanging="360"/>
      </w:pPr>
      <w:rPr>
        <w:rFonts w:ascii="Calibri" w:eastAsiaTheme="minorHAnsi"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DCE48A5"/>
    <w:multiLevelType w:val="hybridMultilevel"/>
    <w:tmpl w:val="3BA24558"/>
    <w:lvl w:ilvl="0" w:tplc="5226ED46">
      <w:numFmt w:val="bullet"/>
      <w:lvlText w:val="-"/>
      <w:lvlJc w:val="left"/>
      <w:pPr>
        <w:ind w:left="1440" w:hanging="360"/>
      </w:pPr>
      <w:rPr>
        <w:rFonts w:ascii="Calibri" w:eastAsiaTheme="minorHAnsi"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0" w15:restartNumberingAfterBreak="0">
    <w:nsid w:val="3E7D13A0"/>
    <w:multiLevelType w:val="hybridMultilevel"/>
    <w:tmpl w:val="093A4734"/>
    <w:lvl w:ilvl="0" w:tplc="041B0001">
      <w:start w:val="1"/>
      <w:numFmt w:val="bullet"/>
      <w:lvlText w:val=""/>
      <w:lvlJc w:val="left"/>
      <w:pPr>
        <w:ind w:left="1608" w:hanging="360"/>
      </w:pPr>
      <w:rPr>
        <w:rFonts w:ascii="Symbol" w:hAnsi="Symbol" w:hint="default"/>
      </w:rPr>
    </w:lvl>
    <w:lvl w:ilvl="1" w:tplc="041B0003" w:tentative="1">
      <w:start w:val="1"/>
      <w:numFmt w:val="bullet"/>
      <w:lvlText w:val="o"/>
      <w:lvlJc w:val="left"/>
      <w:pPr>
        <w:ind w:left="2328" w:hanging="360"/>
      </w:pPr>
      <w:rPr>
        <w:rFonts w:ascii="Courier New" w:hAnsi="Courier New" w:cs="Courier New" w:hint="default"/>
      </w:rPr>
    </w:lvl>
    <w:lvl w:ilvl="2" w:tplc="041B0005" w:tentative="1">
      <w:start w:val="1"/>
      <w:numFmt w:val="bullet"/>
      <w:lvlText w:val=""/>
      <w:lvlJc w:val="left"/>
      <w:pPr>
        <w:ind w:left="3048" w:hanging="360"/>
      </w:pPr>
      <w:rPr>
        <w:rFonts w:ascii="Wingdings" w:hAnsi="Wingdings" w:hint="default"/>
      </w:rPr>
    </w:lvl>
    <w:lvl w:ilvl="3" w:tplc="041B0001" w:tentative="1">
      <w:start w:val="1"/>
      <w:numFmt w:val="bullet"/>
      <w:lvlText w:val=""/>
      <w:lvlJc w:val="left"/>
      <w:pPr>
        <w:ind w:left="3768" w:hanging="360"/>
      </w:pPr>
      <w:rPr>
        <w:rFonts w:ascii="Symbol" w:hAnsi="Symbol" w:hint="default"/>
      </w:rPr>
    </w:lvl>
    <w:lvl w:ilvl="4" w:tplc="041B0003" w:tentative="1">
      <w:start w:val="1"/>
      <w:numFmt w:val="bullet"/>
      <w:lvlText w:val="o"/>
      <w:lvlJc w:val="left"/>
      <w:pPr>
        <w:ind w:left="4488" w:hanging="360"/>
      </w:pPr>
      <w:rPr>
        <w:rFonts w:ascii="Courier New" w:hAnsi="Courier New" w:cs="Courier New" w:hint="default"/>
      </w:rPr>
    </w:lvl>
    <w:lvl w:ilvl="5" w:tplc="041B0005" w:tentative="1">
      <w:start w:val="1"/>
      <w:numFmt w:val="bullet"/>
      <w:lvlText w:val=""/>
      <w:lvlJc w:val="left"/>
      <w:pPr>
        <w:ind w:left="5208" w:hanging="360"/>
      </w:pPr>
      <w:rPr>
        <w:rFonts w:ascii="Wingdings" w:hAnsi="Wingdings" w:hint="default"/>
      </w:rPr>
    </w:lvl>
    <w:lvl w:ilvl="6" w:tplc="041B0001" w:tentative="1">
      <w:start w:val="1"/>
      <w:numFmt w:val="bullet"/>
      <w:lvlText w:val=""/>
      <w:lvlJc w:val="left"/>
      <w:pPr>
        <w:ind w:left="5928" w:hanging="360"/>
      </w:pPr>
      <w:rPr>
        <w:rFonts w:ascii="Symbol" w:hAnsi="Symbol" w:hint="default"/>
      </w:rPr>
    </w:lvl>
    <w:lvl w:ilvl="7" w:tplc="041B0003" w:tentative="1">
      <w:start w:val="1"/>
      <w:numFmt w:val="bullet"/>
      <w:lvlText w:val="o"/>
      <w:lvlJc w:val="left"/>
      <w:pPr>
        <w:ind w:left="6648" w:hanging="360"/>
      </w:pPr>
      <w:rPr>
        <w:rFonts w:ascii="Courier New" w:hAnsi="Courier New" w:cs="Courier New" w:hint="default"/>
      </w:rPr>
    </w:lvl>
    <w:lvl w:ilvl="8" w:tplc="041B0005" w:tentative="1">
      <w:start w:val="1"/>
      <w:numFmt w:val="bullet"/>
      <w:lvlText w:val=""/>
      <w:lvlJc w:val="left"/>
      <w:pPr>
        <w:ind w:left="7368" w:hanging="360"/>
      </w:pPr>
      <w:rPr>
        <w:rFonts w:ascii="Wingdings" w:hAnsi="Wingdings" w:hint="default"/>
      </w:rPr>
    </w:lvl>
  </w:abstractNum>
  <w:abstractNum w:abstractNumId="41" w15:restartNumberingAfterBreak="0">
    <w:nsid w:val="3EC13AF6"/>
    <w:multiLevelType w:val="hybridMultilevel"/>
    <w:tmpl w:val="09240160"/>
    <w:lvl w:ilvl="0" w:tplc="0CB6EA84">
      <w:start w:val="1"/>
      <w:numFmt w:val="bullet"/>
      <w:lvlText w:val="-"/>
      <w:lvlJc w:val="left"/>
      <w:pPr>
        <w:ind w:left="720" w:hanging="360"/>
      </w:pPr>
      <w:rPr>
        <w:rFonts w:ascii="Arial"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409B41C9"/>
    <w:multiLevelType w:val="hybridMultilevel"/>
    <w:tmpl w:val="DFC8A0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461D11ED"/>
    <w:multiLevelType w:val="hybridMultilevel"/>
    <w:tmpl w:val="A9188D6A"/>
    <w:lvl w:ilvl="0" w:tplc="5226ED46">
      <w:numFmt w:val="bullet"/>
      <w:lvlText w:val="-"/>
      <w:lvlJc w:val="left"/>
      <w:pPr>
        <w:ind w:left="1440" w:hanging="360"/>
      </w:pPr>
      <w:rPr>
        <w:rFonts w:ascii="Calibri" w:eastAsiaTheme="minorHAnsi"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4" w15:restartNumberingAfterBreak="0">
    <w:nsid w:val="487A3690"/>
    <w:multiLevelType w:val="hybridMultilevel"/>
    <w:tmpl w:val="177E8F4C"/>
    <w:lvl w:ilvl="0" w:tplc="63C4D662">
      <w:start w:val="5"/>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4982579D"/>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AA13AD5"/>
    <w:multiLevelType w:val="hybridMultilevel"/>
    <w:tmpl w:val="D6285F3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4C3B4A10"/>
    <w:multiLevelType w:val="hybridMultilevel"/>
    <w:tmpl w:val="0C2688CC"/>
    <w:lvl w:ilvl="0" w:tplc="5226ED46">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4C911256"/>
    <w:multiLevelType w:val="hybridMultilevel"/>
    <w:tmpl w:val="B2C4B3B8"/>
    <w:lvl w:ilvl="0" w:tplc="041B000F">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04A7E7A"/>
    <w:multiLevelType w:val="hybridMultilevel"/>
    <w:tmpl w:val="D604FAD2"/>
    <w:lvl w:ilvl="0" w:tplc="09568940">
      <w:numFmt w:val="bullet"/>
      <w:lvlText w:val="•"/>
      <w:lvlJc w:val="left"/>
      <w:pPr>
        <w:ind w:left="720" w:hanging="360"/>
      </w:pPr>
      <w:rPr>
        <w:rFonts w:asciiTheme="minorHAnsi" w:eastAsiaTheme="minorHAnsi" w:hAnsiTheme="minorHAns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53912A80"/>
    <w:multiLevelType w:val="hybridMultilevel"/>
    <w:tmpl w:val="CCB4A908"/>
    <w:lvl w:ilvl="0" w:tplc="7E260426">
      <w:start w:val="1"/>
      <w:numFmt w:val="bullet"/>
      <w:lvlText w:val="-"/>
      <w:lvlJc w:val="left"/>
      <w:pPr>
        <w:ind w:left="28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85A5C0E">
      <w:start w:val="1"/>
      <w:numFmt w:val="bullet"/>
      <w:lvlText w:val="o"/>
      <w:lvlJc w:val="left"/>
      <w:pPr>
        <w:ind w:left="11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0E3A3E0E">
      <w:start w:val="1"/>
      <w:numFmt w:val="bullet"/>
      <w:lvlText w:val="▪"/>
      <w:lvlJc w:val="left"/>
      <w:pPr>
        <w:ind w:left="18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25AA4A02">
      <w:start w:val="1"/>
      <w:numFmt w:val="bullet"/>
      <w:lvlText w:val="•"/>
      <w:lvlJc w:val="left"/>
      <w:pPr>
        <w:ind w:left="25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81293F8">
      <w:start w:val="1"/>
      <w:numFmt w:val="bullet"/>
      <w:lvlText w:val="o"/>
      <w:lvlJc w:val="left"/>
      <w:pPr>
        <w:ind w:left="329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1E24B35E">
      <w:start w:val="1"/>
      <w:numFmt w:val="bullet"/>
      <w:lvlText w:val="▪"/>
      <w:lvlJc w:val="left"/>
      <w:pPr>
        <w:ind w:left="401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D070F87A">
      <w:start w:val="1"/>
      <w:numFmt w:val="bullet"/>
      <w:lvlText w:val="•"/>
      <w:lvlJc w:val="left"/>
      <w:pPr>
        <w:ind w:left="473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00C834F0">
      <w:start w:val="1"/>
      <w:numFmt w:val="bullet"/>
      <w:lvlText w:val="o"/>
      <w:lvlJc w:val="left"/>
      <w:pPr>
        <w:ind w:left="545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5FD4E46E">
      <w:start w:val="1"/>
      <w:numFmt w:val="bullet"/>
      <w:lvlText w:val="▪"/>
      <w:lvlJc w:val="left"/>
      <w:pPr>
        <w:ind w:left="6175"/>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51" w15:restartNumberingAfterBreak="0">
    <w:nsid w:val="58C418D3"/>
    <w:multiLevelType w:val="hybridMultilevel"/>
    <w:tmpl w:val="673CD09A"/>
    <w:lvl w:ilvl="0" w:tplc="52DE6A2A">
      <w:numFmt w:val="bullet"/>
      <w:lvlText w:val="•"/>
      <w:lvlJc w:val="left"/>
      <w:pPr>
        <w:ind w:left="720" w:hanging="360"/>
      </w:pPr>
      <w:rPr>
        <w:rFonts w:asciiTheme="minorHAnsi" w:eastAsiaTheme="minorHAnsi" w:hAnsiTheme="minorHAnsi" w:cstheme="minorBidi" w:hint="default"/>
        <w:sz w:val="22"/>
        <w:szCs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58C66C69"/>
    <w:multiLevelType w:val="hybridMultilevel"/>
    <w:tmpl w:val="92484C40"/>
    <w:lvl w:ilvl="0" w:tplc="DAB4D70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58FA28C9"/>
    <w:multiLevelType w:val="hybridMultilevel"/>
    <w:tmpl w:val="A404D1A2"/>
    <w:lvl w:ilvl="0" w:tplc="B986F698">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5A2C0A15"/>
    <w:multiLevelType w:val="hybridMultilevel"/>
    <w:tmpl w:val="019C00A8"/>
    <w:lvl w:ilvl="0" w:tplc="DAB4D70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5C1F5A35"/>
    <w:multiLevelType w:val="hybridMultilevel"/>
    <w:tmpl w:val="B972F602"/>
    <w:lvl w:ilvl="0" w:tplc="AD6209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6" w15:restartNumberingAfterBreak="0">
    <w:nsid w:val="5CB37783"/>
    <w:multiLevelType w:val="hybridMultilevel"/>
    <w:tmpl w:val="7F78B42A"/>
    <w:lvl w:ilvl="0" w:tplc="041B0001">
      <w:start w:val="1"/>
      <w:numFmt w:val="bullet"/>
      <w:lvlText w:val=""/>
      <w:lvlJc w:val="left"/>
      <w:pPr>
        <w:ind w:left="768" w:hanging="360"/>
      </w:pPr>
      <w:rPr>
        <w:rFonts w:ascii="Symbol" w:hAnsi="Symbol"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57" w15:restartNumberingAfterBreak="0">
    <w:nsid w:val="5E4131C4"/>
    <w:multiLevelType w:val="hybridMultilevel"/>
    <w:tmpl w:val="3376803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608C1FB4"/>
    <w:multiLevelType w:val="hybridMultilevel"/>
    <w:tmpl w:val="C78AB6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68BC4240"/>
    <w:multiLevelType w:val="hybridMultilevel"/>
    <w:tmpl w:val="D6285F3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0" w15:restartNumberingAfterBreak="0">
    <w:nsid w:val="6949685B"/>
    <w:multiLevelType w:val="hybridMultilevel"/>
    <w:tmpl w:val="804ED4AA"/>
    <w:lvl w:ilvl="0" w:tplc="8BE079E4">
      <w:start w:val="2"/>
      <w:numFmt w:val="bullet"/>
      <w:lvlText w:val="-"/>
      <w:lvlJc w:val="left"/>
      <w:pPr>
        <w:tabs>
          <w:tab w:val="num" w:pos="360"/>
        </w:tabs>
        <w:ind w:left="360" w:hanging="360"/>
      </w:pPr>
      <w:rPr>
        <w:rFonts w:ascii="Times New Roman" w:eastAsia="Times New Roman" w:hAnsi="Times New Roman" w:hint="default"/>
      </w:rPr>
    </w:lvl>
    <w:lvl w:ilvl="1" w:tplc="041B0001">
      <w:start w:val="1"/>
      <w:numFmt w:val="bullet"/>
      <w:lvlText w:val=""/>
      <w:lvlJc w:val="left"/>
      <w:pPr>
        <w:tabs>
          <w:tab w:val="num" w:pos="1080"/>
        </w:tabs>
        <w:ind w:left="1080" w:hanging="360"/>
      </w:pPr>
      <w:rPr>
        <w:rFonts w:ascii="Symbol" w:hAnsi="Symbol" w:hint="default"/>
      </w:rPr>
    </w:lvl>
    <w:lvl w:ilvl="2" w:tplc="041B0005">
      <w:start w:val="1"/>
      <w:numFmt w:val="bullet"/>
      <w:lvlText w:val=""/>
      <w:lvlJc w:val="left"/>
      <w:pPr>
        <w:tabs>
          <w:tab w:val="num" w:pos="1800"/>
        </w:tabs>
        <w:ind w:left="1800" w:hanging="360"/>
      </w:pPr>
      <w:rPr>
        <w:rFonts w:ascii="Wingdings" w:hAnsi="Wingdings" w:hint="default"/>
      </w:rPr>
    </w:lvl>
    <w:lvl w:ilvl="3" w:tplc="041B0001" w:tentative="1">
      <w:start w:val="1"/>
      <w:numFmt w:val="bullet"/>
      <w:lvlText w:val=""/>
      <w:lvlJc w:val="left"/>
      <w:pPr>
        <w:tabs>
          <w:tab w:val="num" w:pos="2520"/>
        </w:tabs>
        <w:ind w:left="2520" w:hanging="360"/>
      </w:pPr>
      <w:rPr>
        <w:rFonts w:ascii="Symbol" w:hAnsi="Symbol" w:hint="default"/>
      </w:rPr>
    </w:lvl>
    <w:lvl w:ilvl="4" w:tplc="041B0003" w:tentative="1">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tentative="1">
      <w:start w:val="1"/>
      <w:numFmt w:val="bullet"/>
      <w:lvlText w:val=""/>
      <w:lvlJc w:val="left"/>
      <w:pPr>
        <w:tabs>
          <w:tab w:val="num" w:pos="4680"/>
        </w:tabs>
        <w:ind w:left="4680" w:hanging="360"/>
      </w:pPr>
      <w:rPr>
        <w:rFonts w:ascii="Symbol" w:hAnsi="Symbol" w:hint="default"/>
      </w:rPr>
    </w:lvl>
    <w:lvl w:ilvl="7" w:tplc="041B0003" w:tentative="1">
      <w:start w:val="1"/>
      <w:numFmt w:val="bullet"/>
      <w:lvlText w:val="o"/>
      <w:lvlJc w:val="left"/>
      <w:pPr>
        <w:tabs>
          <w:tab w:val="num" w:pos="5400"/>
        </w:tabs>
        <w:ind w:left="5400" w:hanging="360"/>
      </w:pPr>
      <w:rPr>
        <w:rFonts w:ascii="Courier New" w:hAnsi="Courier New" w:hint="default"/>
      </w:rPr>
    </w:lvl>
    <w:lvl w:ilvl="8" w:tplc="041B0005" w:tentative="1">
      <w:start w:val="1"/>
      <w:numFmt w:val="bullet"/>
      <w:lvlText w:val=""/>
      <w:lvlJc w:val="left"/>
      <w:pPr>
        <w:tabs>
          <w:tab w:val="num" w:pos="6120"/>
        </w:tabs>
        <w:ind w:left="6120" w:hanging="360"/>
      </w:pPr>
      <w:rPr>
        <w:rFonts w:ascii="Wingdings" w:hAnsi="Wingdings" w:hint="default"/>
      </w:rPr>
    </w:lvl>
  </w:abstractNum>
  <w:abstractNum w:abstractNumId="61" w15:restartNumberingAfterBreak="0">
    <w:nsid w:val="6AA62834"/>
    <w:multiLevelType w:val="hybridMultilevel"/>
    <w:tmpl w:val="3A24D75A"/>
    <w:lvl w:ilvl="0" w:tplc="DAB4D70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6AAF1C39"/>
    <w:multiLevelType w:val="hybridMultilevel"/>
    <w:tmpl w:val="FEE4FD22"/>
    <w:lvl w:ilvl="0" w:tplc="09568940">
      <w:numFmt w:val="bullet"/>
      <w:lvlText w:val="•"/>
      <w:lvlJc w:val="left"/>
      <w:pPr>
        <w:ind w:left="720" w:hanging="360"/>
      </w:pPr>
      <w:rPr>
        <w:rFonts w:asciiTheme="minorHAnsi" w:eastAsiaTheme="minorHAnsi" w:hAnsiTheme="minorHAns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6B3C1C12"/>
    <w:multiLevelType w:val="hybridMultilevel"/>
    <w:tmpl w:val="7416F4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6D5D5770"/>
    <w:multiLevelType w:val="hybridMultilevel"/>
    <w:tmpl w:val="F0A20E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70ED163A"/>
    <w:multiLevelType w:val="hybridMultilevel"/>
    <w:tmpl w:val="B72E1266"/>
    <w:lvl w:ilvl="0" w:tplc="09568940">
      <w:numFmt w:val="bullet"/>
      <w:lvlText w:val="•"/>
      <w:lvlJc w:val="left"/>
      <w:pPr>
        <w:ind w:left="720" w:hanging="360"/>
      </w:pPr>
      <w:rPr>
        <w:rFonts w:asciiTheme="minorHAnsi" w:eastAsiaTheme="minorHAnsi" w:hAnsiTheme="minorHAns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66" w15:restartNumberingAfterBreak="0">
    <w:nsid w:val="72CF4524"/>
    <w:multiLevelType w:val="hybridMultilevel"/>
    <w:tmpl w:val="687E270C"/>
    <w:lvl w:ilvl="0" w:tplc="DAB4D704">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74117222"/>
    <w:multiLevelType w:val="hybridMultilevel"/>
    <w:tmpl w:val="0C94E7A8"/>
    <w:lvl w:ilvl="0" w:tplc="843ECB9E">
      <w:start w:val="1"/>
      <w:numFmt w:val="decimal"/>
      <w:lvlText w:val="%1."/>
      <w:lvlJc w:val="left"/>
      <w:pPr>
        <w:ind w:left="720" w:hanging="360"/>
      </w:pPr>
      <w:rPr>
        <w:rFonts w:ascii="Calibri"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750F1FCB"/>
    <w:multiLevelType w:val="hybridMultilevel"/>
    <w:tmpl w:val="7416F4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754E7097"/>
    <w:multiLevelType w:val="hybridMultilevel"/>
    <w:tmpl w:val="2CBA3604"/>
    <w:lvl w:ilvl="0" w:tplc="E2F8E3DC">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759931F0"/>
    <w:multiLevelType w:val="hybridMultilevel"/>
    <w:tmpl w:val="F526391A"/>
    <w:lvl w:ilvl="0" w:tplc="E57ED96E">
      <w:numFmt w:val="bullet"/>
      <w:lvlText w:val="-"/>
      <w:lvlJc w:val="left"/>
      <w:pPr>
        <w:ind w:left="405" w:hanging="360"/>
      </w:pPr>
      <w:rPr>
        <w:rFonts w:ascii="Calibri" w:eastAsiaTheme="minorHAnsi" w:hAnsi="Calibri" w:cs="Calibri" w:hint="default"/>
      </w:rPr>
    </w:lvl>
    <w:lvl w:ilvl="1" w:tplc="041B0003" w:tentative="1">
      <w:start w:val="1"/>
      <w:numFmt w:val="bullet"/>
      <w:lvlText w:val="o"/>
      <w:lvlJc w:val="left"/>
      <w:pPr>
        <w:ind w:left="1125" w:hanging="360"/>
      </w:pPr>
      <w:rPr>
        <w:rFonts w:ascii="Courier New" w:hAnsi="Courier New" w:cs="Courier New" w:hint="default"/>
      </w:rPr>
    </w:lvl>
    <w:lvl w:ilvl="2" w:tplc="041B0005" w:tentative="1">
      <w:start w:val="1"/>
      <w:numFmt w:val="bullet"/>
      <w:lvlText w:val=""/>
      <w:lvlJc w:val="left"/>
      <w:pPr>
        <w:ind w:left="1845" w:hanging="360"/>
      </w:pPr>
      <w:rPr>
        <w:rFonts w:ascii="Wingdings" w:hAnsi="Wingdings" w:hint="default"/>
      </w:rPr>
    </w:lvl>
    <w:lvl w:ilvl="3" w:tplc="041B0001" w:tentative="1">
      <w:start w:val="1"/>
      <w:numFmt w:val="bullet"/>
      <w:lvlText w:val=""/>
      <w:lvlJc w:val="left"/>
      <w:pPr>
        <w:ind w:left="2565" w:hanging="360"/>
      </w:pPr>
      <w:rPr>
        <w:rFonts w:ascii="Symbol" w:hAnsi="Symbol" w:hint="default"/>
      </w:rPr>
    </w:lvl>
    <w:lvl w:ilvl="4" w:tplc="041B0003" w:tentative="1">
      <w:start w:val="1"/>
      <w:numFmt w:val="bullet"/>
      <w:lvlText w:val="o"/>
      <w:lvlJc w:val="left"/>
      <w:pPr>
        <w:ind w:left="3285" w:hanging="360"/>
      </w:pPr>
      <w:rPr>
        <w:rFonts w:ascii="Courier New" w:hAnsi="Courier New" w:cs="Courier New" w:hint="default"/>
      </w:rPr>
    </w:lvl>
    <w:lvl w:ilvl="5" w:tplc="041B0005" w:tentative="1">
      <w:start w:val="1"/>
      <w:numFmt w:val="bullet"/>
      <w:lvlText w:val=""/>
      <w:lvlJc w:val="left"/>
      <w:pPr>
        <w:ind w:left="4005" w:hanging="360"/>
      </w:pPr>
      <w:rPr>
        <w:rFonts w:ascii="Wingdings" w:hAnsi="Wingdings" w:hint="default"/>
      </w:rPr>
    </w:lvl>
    <w:lvl w:ilvl="6" w:tplc="041B0001" w:tentative="1">
      <w:start w:val="1"/>
      <w:numFmt w:val="bullet"/>
      <w:lvlText w:val=""/>
      <w:lvlJc w:val="left"/>
      <w:pPr>
        <w:ind w:left="4725" w:hanging="360"/>
      </w:pPr>
      <w:rPr>
        <w:rFonts w:ascii="Symbol" w:hAnsi="Symbol" w:hint="default"/>
      </w:rPr>
    </w:lvl>
    <w:lvl w:ilvl="7" w:tplc="041B0003" w:tentative="1">
      <w:start w:val="1"/>
      <w:numFmt w:val="bullet"/>
      <w:lvlText w:val="o"/>
      <w:lvlJc w:val="left"/>
      <w:pPr>
        <w:ind w:left="5445" w:hanging="360"/>
      </w:pPr>
      <w:rPr>
        <w:rFonts w:ascii="Courier New" w:hAnsi="Courier New" w:cs="Courier New" w:hint="default"/>
      </w:rPr>
    </w:lvl>
    <w:lvl w:ilvl="8" w:tplc="041B0005" w:tentative="1">
      <w:start w:val="1"/>
      <w:numFmt w:val="bullet"/>
      <w:lvlText w:val=""/>
      <w:lvlJc w:val="left"/>
      <w:pPr>
        <w:ind w:left="6165" w:hanging="360"/>
      </w:pPr>
      <w:rPr>
        <w:rFonts w:ascii="Wingdings" w:hAnsi="Wingdings" w:hint="default"/>
      </w:rPr>
    </w:lvl>
  </w:abstractNum>
  <w:abstractNum w:abstractNumId="71" w15:restartNumberingAfterBreak="0">
    <w:nsid w:val="77106E15"/>
    <w:multiLevelType w:val="hybridMultilevel"/>
    <w:tmpl w:val="5D284AE8"/>
    <w:lvl w:ilvl="0" w:tplc="5E7E75BE">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7AD21957"/>
    <w:multiLevelType w:val="hybridMultilevel"/>
    <w:tmpl w:val="BE1A932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7BC17343"/>
    <w:multiLevelType w:val="hybridMultilevel"/>
    <w:tmpl w:val="3F7CF204"/>
    <w:lvl w:ilvl="0" w:tplc="041B0001">
      <w:start w:val="1"/>
      <w:numFmt w:val="bullet"/>
      <w:lvlText w:val=""/>
      <w:lvlJc w:val="left"/>
      <w:pPr>
        <w:ind w:left="768" w:hanging="360"/>
      </w:pPr>
      <w:rPr>
        <w:rFonts w:ascii="Symbol" w:hAnsi="Symbol"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num w:numId="1" w16cid:durableId="745033227">
    <w:abstractNumId w:val="29"/>
  </w:num>
  <w:num w:numId="2" w16cid:durableId="1365865633">
    <w:abstractNumId w:val="25"/>
  </w:num>
  <w:num w:numId="3" w16cid:durableId="1290430466">
    <w:abstractNumId w:val="33"/>
  </w:num>
  <w:num w:numId="4" w16cid:durableId="1872650079">
    <w:abstractNumId w:val="70"/>
  </w:num>
  <w:num w:numId="5" w16cid:durableId="474182008">
    <w:abstractNumId w:val="15"/>
  </w:num>
  <w:num w:numId="6" w16cid:durableId="700204629">
    <w:abstractNumId w:val="51"/>
  </w:num>
  <w:num w:numId="7" w16cid:durableId="1902591075">
    <w:abstractNumId w:val="0"/>
  </w:num>
  <w:num w:numId="8" w16cid:durableId="1122069560">
    <w:abstractNumId w:val="13"/>
  </w:num>
  <w:num w:numId="9" w16cid:durableId="1475878657">
    <w:abstractNumId w:val="69"/>
  </w:num>
  <w:num w:numId="10" w16cid:durableId="532184474">
    <w:abstractNumId w:val="20"/>
  </w:num>
  <w:num w:numId="11" w16cid:durableId="1897665488">
    <w:abstractNumId w:val="4"/>
  </w:num>
  <w:num w:numId="12" w16cid:durableId="993339185">
    <w:abstractNumId w:val="65"/>
  </w:num>
  <w:num w:numId="13" w16cid:durableId="1062748521">
    <w:abstractNumId w:val="3"/>
  </w:num>
  <w:num w:numId="14" w16cid:durableId="1039401785">
    <w:abstractNumId w:val="22"/>
  </w:num>
  <w:num w:numId="15" w16cid:durableId="1051224099">
    <w:abstractNumId w:val="19"/>
  </w:num>
  <w:num w:numId="16" w16cid:durableId="1954284890">
    <w:abstractNumId w:val="36"/>
  </w:num>
  <w:num w:numId="17" w16cid:durableId="608271651">
    <w:abstractNumId w:val="49"/>
  </w:num>
  <w:num w:numId="18" w16cid:durableId="1408846884">
    <w:abstractNumId w:val="44"/>
  </w:num>
  <w:num w:numId="19" w16cid:durableId="1325820874">
    <w:abstractNumId w:val="28"/>
  </w:num>
  <w:num w:numId="20" w16cid:durableId="313917471">
    <w:abstractNumId w:val="62"/>
  </w:num>
  <w:num w:numId="21" w16cid:durableId="1161119939">
    <w:abstractNumId w:val="7"/>
  </w:num>
  <w:num w:numId="22" w16cid:durableId="660428409">
    <w:abstractNumId w:val="52"/>
  </w:num>
  <w:num w:numId="23" w16cid:durableId="726033144">
    <w:abstractNumId w:val="66"/>
  </w:num>
  <w:num w:numId="24" w16cid:durableId="665404227">
    <w:abstractNumId w:val="54"/>
  </w:num>
  <w:num w:numId="25" w16cid:durableId="256257781">
    <w:abstractNumId w:val="5"/>
  </w:num>
  <w:num w:numId="26" w16cid:durableId="1566646272">
    <w:abstractNumId w:val="61"/>
  </w:num>
  <w:num w:numId="27" w16cid:durableId="1925068230">
    <w:abstractNumId w:val="8"/>
  </w:num>
  <w:num w:numId="28" w16cid:durableId="1120878934">
    <w:abstractNumId w:val="30"/>
  </w:num>
  <w:num w:numId="29" w16cid:durableId="1146318142">
    <w:abstractNumId w:val="26"/>
  </w:num>
  <w:num w:numId="30" w16cid:durableId="59250852">
    <w:abstractNumId w:val="45"/>
  </w:num>
  <w:num w:numId="31" w16cid:durableId="1893736955">
    <w:abstractNumId w:val="1"/>
  </w:num>
  <w:num w:numId="32" w16cid:durableId="2041393124">
    <w:abstractNumId w:val="18"/>
  </w:num>
  <w:num w:numId="33" w16cid:durableId="1768967360">
    <w:abstractNumId w:val="67"/>
  </w:num>
  <w:num w:numId="34" w16cid:durableId="216473328">
    <w:abstractNumId w:val="16"/>
  </w:num>
  <w:num w:numId="35" w16cid:durableId="1040395936">
    <w:abstractNumId w:val="38"/>
  </w:num>
  <w:num w:numId="36" w16cid:durableId="3828897">
    <w:abstractNumId w:val="12"/>
  </w:num>
  <w:num w:numId="37" w16cid:durableId="1042747793">
    <w:abstractNumId w:val="73"/>
  </w:num>
  <w:num w:numId="38" w16cid:durableId="348994429">
    <w:abstractNumId w:val="56"/>
  </w:num>
  <w:num w:numId="39" w16cid:durableId="1845395153">
    <w:abstractNumId w:val="6"/>
  </w:num>
  <w:num w:numId="40" w16cid:durableId="1875196585">
    <w:abstractNumId w:val="9"/>
  </w:num>
  <w:num w:numId="41" w16cid:durableId="1530101281">
    <w:abstractNumId w:val="32"/>
  </w:num>
  <w:num w:numId="42" w16cid:durableId="1693073637">
    <w:abstractNumId w:val="21"/>
  </w:num>
  <w:num w:numId="43" w16cid:durableId="1133060686">
    <w:abstractNumId w:val="34"/>
  </w:num>
  <w:num w:numId="44" w16cid:durableId="897128783">
    <w:abstractNumId w:val="24"/>
  </w:num>
  <w:num w:numId="45" w16cid:durableId="40178865">
    <w:abstractNumId w:val="50"/>
  </w:num>
  <w:num w:numId="46" w16cid:durableId="143359144">
    <w:abstractNumId w:val="41"/>
  </w:num>
  <w:num w:numId="47" w16cid:durableId="1119032378">
    <w:abstractNumId w:val="60"/>
  </w:num>
  <w:num w:numId="48" w16cid:durableId="730736052">
    <w:abstractNumId w:val="17"/>
  </w:num>
  <w:num w:numId="49" w16cid:durableId="683363226">
    <w:abstractNumId w:val="40"/>
  </w:num>
  <w:num w:numId="50" w16cid:durableId="1659843394">
    <w:abstractNumId w:val="71"/>
  </w:num>
  <w:num w:numId="51" w16cid:durableId="1900750999">
    <w:abstractNumId w:val="72"/>
  </w:num>
  <w:num w:numId="52" w16cid:durableId="627399375">
    <w:abstractNumId w:val="23"/>
  </w:num>
  <w:num w:numId="53" w16cid:durableId="1909069610">
    <w:abstractNumId w:val="64"/>
  </w:num>
  <w:num w:numId="54" w16cid:durableId="1793092651">
    <w:abstractNumId w:val="59"/>
  </w:num>
  <w:num w:numId="55" w16cid:durableId="1168710173">
    <w:abstractNumId w:val="57"/>
  </w:num>
  <w:num w:numId="56" w16cid:durableId="1963883520">
    <w:abstractNumId w:val="55"/>
  </w:num>
  <w:num w:numId="57" w16cid:durableId="807212774">
    <w:abstractNumId w:val="46"/>
  </w:num>
  <w:num w:numId="58" w16cid:durableId="1073161080">
    <w:abstractNumId w:val="14"/>
  </w:num>
  <w:num w:numId="59" w16cid:durableId="1870989011">
    <w:abstractNumId w:val="27"/>
  </w:num>
  <w:num w:numId="60" w16cid:durableId="123738947">
    <w:abstractNumId w:val="58"/>
  </w:num>
  <w:num w:numId="61" w16cid:durableId="1349216525">
    <w:abstractNumId w:val="63"/>
  </w:num>
  <w:num w:numId="62" w16cid:durableId="1584952491">
    <w:abstractNumId w:val="53"/>
  </w:num>
  <w:num w:numId="63" w16cid:durableId="1766458008">
    <w:abstractNumId w:val="42"/>
  </w:num>
  <w:num w:numId="64" w16cid:durableId="558712185">
    <w:abstractNumId w:val="2"/>
  </w:num>
  <w:num w:numId="65" w16cid:durableId="680817847">
    <w:abstractNumId w:val="37"/>
  </w:num>
  <w:num w:numId="66" w16cid:durableId="1939824366">
    <w:abstractNumId w:val="10"/>
  </w:num>
  <w:num w:numId="67" w16cid:durableId="9795630">
    <w:abstractNumId w:val="68"/>
  </w:num>
  <w:num w:numId="68" w16cid:durableId="1451585901">
    <w:abstractNumId w:val="35"/>
  </w:num>
  <w:num w:numId="69" w16cid:durableId="1730835990">
    <w:abstractNumId w:val="48"/>
  </w:num>
  <w:num w:numId="70" w16cid:durableId="1827938352">
    <w:abstractNumId w:val="47"/>
  </w:num>
  <w:num w:numId="71" w16cid:durableId="998847069">
    <w:abstractNumId w:val="31"/>
  </w:num>
  <w:num w:numId="72" w16cid:durableId="1768043221">
    <w:abstractNumId w:val="39"/>
  </w:num>
  <w:num w:numId="73" w16cid:durableId="977102748">
    <w:abstractNumId w:val="43"/>
  </w:num>
  <w:num w:numId="74" w16cid:durableId="4021486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édiová Jana">
    <w15:presenceInfo w15:providerId="AD" w15:userId="S::jana.bediova@vlada.gov.sk::bdf4505b-8523-4062-9378-b3db2dd7f10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5FA6"/>
    <w:rsid w:val="0000110B"/>
    <w:rsid w:val="00005770"/>
    <w:rsid w:val="0000579A"/>
    <w:rsid w:val="00006AF1"/>
    <w:rsid w:val="0001480A"/>
    <w:rsid w:val="00015697"/>
    <w:rsid w:val="000202E7"/>
    <w:rsid w:val="0002060D"/>
    <w:rsid w:val="00022852"/>
    <w:rsid w:val="00023086"/>
    <w:rsid w:val="00024CD4"/>
    <w:rsid w:val="000276F8"/>
    <w:rsid w:val="00030592"/>
    <w:rsid w:val="00030711"/>
    <w:rsid w:val="0003232A"/>
    <w:rsid w:val="00032E20"/>
    <w:rsid w:val="00033B9C"/>
    <w:rsid w:val="00036658"/>
    <w:rsid w:val="000401B4"/>
    <w:rsid w:val="0004067C"/>
    <w:rsid w:val="000408FA"/>
    <w:rsid w:val="0004093B"/>
    <w:rsid w:val="00041301"/>
    <w:rsid w:val="00042878"/>
    <w:rsid w:val="00045BAD"/>
    <w:rsid w:val="00046877"/>
    <w:rsid w:val="00046C7D"/>
    <w:rsid w:val="00047100"/>
    <w:rsid w:val="0004775B"/>
    <w:rsid w:val="00051D59"/>
    <w:rsid w:val="000521B1"/>
    <w:rsid w:val="000524E6"/>
    <w:rsid w:val="000535AD"/>
    <w:rsid w:val="00053CBA"/>
    <w:rsid w:val="00054F4E"/>
    <w:rsid w:val="0005544D"/>
    <w:rsid w:val="00055D19"/>
    <w:rsid w:val="000611E9"/>
    <w:rsid w:val="00061CAC"/>
    <w:rsid w:val="00062599"/>
    <w:rsid w:val="00065335"/>
    <w:rsid w:val="000666BF"/>
    <w:rsid w:val="00072179"/>
    <w:rsid w:val="00072DD7"/>
    <w:rsid w:val="00073A7E"/>
    <w:rsid w:val="00080800"/>
    <w:rsid w:val="00080B3A"/>
    <w:rsid w:val="00081ED5"/>
    <w:rsid w:val="00082707"/>
    <w:rsid w:val="000849D7"/>
    <w:rsid w:val="00085003"/>
    <w:rsid w:val="00095E95"/>
    <w:rsid w:val="000A07E3"/>
    <w:rsid w:val="000A09B1"/>
    <w:rsid w:val="000A1D4C"/>
    <w:rsid w:val="000A3710"/>
    <w:rsid w:val="000B28D0"/>
    <w:rsid w:val="000B2FB3"/>
    <w:rsid w:val="000B3EEE"/>
    <w:rsid w:val="000B52EF"/>
    <w:rsid w:val="000B6433"/>
    <w:rsid w:val="000C3818"/>
    <w:rsid w:val="000C4BB9"/>
    <w:rsid w:val="000C713B"/>
    <w:rsid w:val="000D19FF"/>
    <w:rsid w:val="000D2A6D"/>
    <w:rsid w:val="000D310B"/>
    <w:rsid w:val="000D3531"/>
    <w:rsid w:val="000D4E4A"/>
    <w:rsid w:val="000D5315"/>
    <w:rsid w:val="000D5D2B"/>
    <w:rsid w:val="000E03B5"/>
    <w:rsid w:val="000E1DA0"/>
    <w:rsid w:val="000E2F59"/>
    <w:rsid w:val="000E49D6"/>
    <w:rsid w:val="000E4C33"/>
    <w:rsid w:val="000E6D39"/>
    <w:rsid w:val="000F0798"/>
    <w:rsid w:val="000F5A67"/>
    <w:rsid w:val="000F760B"/>
    <w:rsid w:val="000F7901"/>
    <w:rsid w:val="000F7959"/>
    <w:rsid w:val="00100118"/>
    <w:rsid w:val="001010B6"/>
    <w:rsid w:val="00101A4C"/>
    <w:rsid w:val="00105AAB"/>
    <w:rsid w:val="001113D1"/>
    <w:rsid w:val="00112557"/>
    <w:rsid w:val="00117067"/>
    <w:rsid w:val="00117538"/>
    <w:rsid w:val="00117B7E"/>
    <w:rsid w:val="00121CF4"/>
    <w:rsid w:val="00121D88"/>
    <w:rsid w:val="00122E2F"/>
    <w:rsid w:val="00122E71"/>
    <w:rsid w:val="00124A68"/>
    <w:rsid w:val="0012587D"/>
    <w:rsid w:val="00125D33"/>
    <w:rsid w:val="00127B5D"/>
    <w:rsid w:val="0013339F"/>
    <w:rsid w:val="001334C4"/>
    <w:rsid w:val="00135898"/>
    <w:rsid w:val="00141A9F"/>
    <w:rsid w:val="00141BE3"/>
    <w:rsid w:val="00142E08"/>
    <w:rsid w:val="0014474D"/>
    <w:rsid w:val="00144B82"/>
    <w:rsid w:val="00151388"/>
    <w:rsid w:val="00152A0B"/>
    <w:rsid w:val="00154BD4"/>
    <w:rsid w:val="00155E8F"/>
    <w:rsid w:val="00163045"/>
    <w:rsid w:val="001633C1"/>
    <w:rsid w:val="00165785"/>
    <w:rsid w:val="00165F06"/>
    <w:rsid w:val="0016790C"/>
    <w:rsid w:val="0017184A"/>
    <w:rsid w:val="00172254"/>
    <w:rsid w:val="001769F9"/>
    <w:rsid w:val="001864D5"/>
    <w:rsid w:val="0018750D"/>
    <w:rsid w:val="00191435"/>
    <w:rsid w:val="001921E4"/>
    <w:rsid w:val="00193BBE"/>
    <w:rsid w:val="001947CD"/>
    <w:rsid w:val="001A01C6"/>
    <w:rsid w:val="001A09AC"/>
    <w:rsid w:val="001A172C"/>
    <w:rsid w:val="001A3236"/>
    <w:rsid w:val="001A5B55"/>
    <w:rsid w:val="001A715D"/>
    <w:rsid w:val="001B090D"/>
    <w:rsid w:val="001B17E4"/>
    <w:rsid w:val="001B1BC9"/>
    <w:rsid w:val="001B21A9"/>
    <w:rsid w:val="001B3B95"/>
    <w:rsid w:val="001B4CD9"/>
    <w:rsid w:val="001B509D"/>
    <w:rsid w:val="001C4ABE"/>
    <w:rsid w:val="001C4E3E"/>
    <w:rsid w:val="001C5161"/>
    <w:rsid w:val="001C65F5"/>
    <w:rsid w:val="001C6700"/>
    <w:rsid w:val="001C699D"/>
    <w:rsid w:val="001D05EE"/>
    <w:rsid w:val="001D55C9"/>
    <w:rsid w:val="001D6144"/>
    <w:rsid w:val="001D6BF4"/>
    <w:rsid w:val="001D7243"/>
    <w:rsid w:val="001D7999"/>
    <w:rsid w:val="001E0A9D"/>
    <w:rsid w:val="001E18F7"/>
    <w:rsid w:val="001E41D4"/>
    <w:rsid w:val="001E4730"/>
    <w:rsid w:val="001E4750"/>
    <w:rsid w:val="001F0B5F"/>
    <w:rsid w:val="001F1433"/>
    <w:rsid w:val="001F3C53"/>
    <w:rsid w:val="001F3CAC"/>
    <w:rsid w:val="002061FF"/>
    <w:rsid w:val="00206470"/>
    <w:rsid w:val="00211D12"/>
    <w:rsid w:val="002120FF"/>
    <w:rsid w:val="00212380"/>
    <w:rsid w:val="00214433"/>
    <w:rsid w:val="0021444A"/>
    <w:rsid w:val="00215FA6"/>
    <w:rsid w:val="002168B6"/>
    <w:rsid w:val="00216FD5"/>
    <w:rsid w:val="002208B9"/>
    <w:rsid w:val="00220F3F"/>
    <w:rsid w:val="0022286C"/>
    <w:rsid w:val="002248C7"/>
    <w:rsid w:val="0022526C"/>
    <w:rsid w:val="00231A30"/>
    <w:rsid w:val="00231DAE"/>
    <w:rsid w:val="002321EE"/>
    <w:rsid w:val="00233974"/>
    <w:rsid w:val="0023736C"/>
    <w:rsid w:val="00237DFE"/>
    <w:rsid w:val="00240C05"/>
    <w:rsid w:val="00245517"/>
    <w:rsid w:val="0024557E"/>
    <w:rsid w:val="00247ADE"/>
    <w:rsid w:val="0025079E"/>
    <w:rsid w:val="00250979"/>
    <w:rsid w:val="00251AAE"/>
    <w:rsid w:val="00252A88"/>
    <w:rsid w:val="002557FC"/>
    <w:rsid w:val="002559D9"/>
    <w:rsid w:val="002563B5"/>
    <w:rsid w:val="002564D6"/>
    <w:rsid w:val="00257898"/>
    <w:rsid w:val="00265E1F"/>
    <w:rsid w:val="00266576"/>
    <w:rsid w:val="0026707A"/>
    <w:rsid w:val="002678BB"/>
    <w:rsid w:val="0027172A"/>
    <w:rsid w:val="00271BA6"/>
    <w:rsid w:val="00275B4C"/>
    <w:rsid w:val="00277942"/>
    <w:rsid w:val="00281599"/>
    <w:rsid w:val="00281718"/>
    <w:rsid w:val="00286DEF"/>
    <w:rsid w:val="002A106F"/>
    <w:rsid w:val="002A15E2"/>
    <w:rsid w:val="002A1941"/>
    <w:rsid w:val="002A1F65"/>
    <w:rsid w:val="002A3F5C"/>
    <w:rsid w:val="002A49F0"/>
    <w:rsid w:val="002A756B"/>
    <w:rsid w:val="002B048C"/>
    <w:rsid w:val="002B311F"/>
    <w:rsid w:val="002B5636"/>
    <w:rsid w:val="002B6295"/>
    <w:rsid w:val="002B655C"/>
    <w:rsid w:val="002C0210"/>
    <w:rsid w:val="002C18D8"/>
    <w:rsid w:val="002C1F19"/>
    <w:rsid w:val="002C247E"/>
    <w:rsid w:val="002C2D7E"/>
    <w:rsid w:val="002C3185"/>
    <w:rsid w:val="002C50A3"/>
    <w:rsid w:val="002C6D44"/>
    <w:rsid w:val="002D0820"/>
    <w:rsid w:val="002D23E6"/>
    <w:rsid w:val="002D4EAF"/>
    <w:rsid w:val="002D6E0A"/>
    <w:rsid w:val="002E0200"/>
    <w:rsid w:val="002E0323"/>
    <w:rsid w:val="002E2168"/>
    <w:rsid w:val="002E3F1C"/>
    <w:rsid w:val="002E6936"/>
    <w:rsid w:val="002F00F7"/>
    <w:rsid w:val="002F085D"/>
    <w:rsid w:val="002F3949"/>
    <w:rsid w:val="002F508B"/>
    <w:rsid w:val="002F58E1"/>
    <w:rsid w:val="002F60BD"/>
    <w:rsid w:val="002F7266"/>
    <w:rsid w:val="002F77EA"/>
    <w:rsid w:val="00300509"/>
    <w:rsid w:val="003015B6"/>
    <w:rsid w:val="0031186F"/>
    <w:rsid w:val="003121F3"/>
    <w:rsid w:val="003127F4"/>
    <w:rsid w:val="00313307"/>
    <w:rsid w:val="003176C1"/>
    <w:rsid w:val="00320B34"/>
    <w:rsid w:val="00321259"/>
    <w:rsid w:val="0032141C"/>
    <w:rsid w:val="00323A6E"/>
    <w:rsid w:val="0032409F"/>
    <w:rsid w:val="003255DA"/>
    <w:rsid w:val="00331991"/>
    <w:rsid w:val="0033311C"/>
    <w:rsid w:val="00333385"/>
    <w:rsid w:val="003407D8"/>
    <w:rsid w:val="00341813"/>
    <w:rsid w:val="00342340"/>
    <w:rsid w:val="00344719"/>
    <w:rsid w:val="0034614E"/>
    <w:rsid w:val="00346892"/>
    <w:rsid w:val="0035050C"/>
    <w:rsid w:val="00352A48"/>
    <w:rsid w:val="0035439D"/>
    <w:rsid w:val="00355623"/>
    <w:rsid w:val="00356101"/>
    <w:rsid w:val="003562A1"/>
    <w:rsid w:val="00356927"/>
    <w:rsid w:val="00356A74"/>
    <w:rsid w:val="00357B84"/>
    <w:rsid w:val="00360961"/>
    <w:rsid w:val="00361594"/>
    <w:rsid w:val="00364E41"/>
    <w:rsid w:val="00366546"/>
    <w:rsid w:val="00366967"/>
    <w:rsid w:val="00370FD3"/>
    <w:rsid w:val="003713EF"/>
    <w:rsid w:val="00374685"/>
    <w:rsid w:val="00381703"/>
    <w:rsid w:val="00381B1B"/>
    <w:rsid w:val="003827EC"/>
    <w:rsid w:val="00382B3E"/>
    <w:rsid w:val="0038692E"/>
    <w:rsid w:val="0039020A"/>
    <w:rsid w:val="00390D5D"/>
    <w:rsid w:val="0039463F"/>
    <w:rsid w:val="003A027D"/>
    <w:rsid w:val="003A1868"/>
    <w:rsid w:val="003A1ACD"/>
    <w:rsid w:val="003A3700"/>
    <w:rsid w:val="003A4C84"/>
    <w:rsid w:val="003A540A"/>
    <w:rsid w:val="003A6DF0"/>
    <w:rsid w:val="003B06F2"/>
    <w:rsid w:val="003B371A"/>
    <w:rsid w:val="003B4955"/>
    <w:rsid w:val="003B4C08"/>
    <w:rsid w:val="003B5DC9"/>
    <w:rsid w:val="003B7C0C"/>
    <w:rsid w:val="003C107D"/>
    <w:rsid w:val="003C5B00"/>
    <w:rsid w:val="003C5D4C"/>
    <w:rsid w:val="003C6D51"/>
    <w:rsid w:val="003D02F1"/>
    <w:rsid w:val="003D287B"/>
    <w:rsid w:val="003D2F2E"/>
    <w:rsid w:val="003D3277"/>
    <w:rsid w:val="003D35C9"/>
    <w:rsid w:val="003D4BB1"/>
    <w:rsid w:val="003D6027"/>
    <w:rsid w:val="003D7449"/>
    <w:rsid w:val="003D74C6"/>
    <w:rsid w:val="003D757A"/>
    <w:rsid w:val="003E2E01"/>
    <w:rsid w:val="003E794C"/>
    <w:rsid w:val="003F0E7C"/>
    <w:rsid w:val="003F54D6"/>
    <w:rsid w:val="003F6DA5"/>
    <w:rsid w:val="003F6FF7"/>
    <w:rsid w:val="004005E2"/>
    <w:rsid w:val="00413F7F"/>
    <w:rsid w:val="004143F3"/>
    <w:rsid w:val="00414A42"/>
    <w:rsid w:val="00414B58"/>
    <w:rsid w:val="00415E54"/>
    <w:rsid w:val="0041618E"/>
    <w:rsid w:val="00420D34"/>
    <w:rsid w:val="0042269F"/>
    <w:rsid w:val="00422B6B"/>
    <w:rsid w:val="00422BFB"/>
    <w:rsid w:val="00423278"/>
    <w:rsid w:val="00426F71"/>
    <w:rsid w:val="00427338"/>
    <w:rsid w:val="004275DD"/>
    <w:rsid w:val="0042783E"/>
    <w:rsid w:val="00430B72"/>
    <w:rsid w:val="00430DE5"/>
    <w:rsid w:val="004322BB"/>
    <w:rsid w:val="00432904"/>
    <w:rsid w:val="00432F1B"/>
    <w:rsid w:val="00433D1E"/>
    <w:rsid w:val="004356FA"/>
    <w:rsid w:val="00436B2A"/>
    <w:rsid w:val="00450394"/>
    <w:rsid w:val="00450A79"/>
    <w:rsid w:val="00450C53"/>
    <w:rsid w:val="00451D20"/>
    <w:rsid w:val="00452EF5"/>
    <w:rsid w:val="004544B4"/>
    <w:rsid w:val="00456216"/>
    <w:rsid w:val="00456526"/>
    <w:rsid w:val="0045715F"/>
    <w:rsid w:val="0046203D"/>
    <w:rsid w:val="00462275"/>
    <w:rsid w:val="00465809"/>
    <w:rsid w:val="004716F7"/>
    <w:rsid w:val="004727E7"/>
    <w:rsid w:val="0047343B"/>
    <w:rsid w:val="00476AEB"/>
    <w:rsid w:val="00480263"/>
    <w:rsid w:val="004811FF"/>
    <w:rsid w:val="00481C9B"/>
    <w:rsid w:val="00483EDF"/>
    <w:rsid w:val="00485A62"/>
    <w:rsid w:val="00497FDF"/>
    <w:rsid w:val="004A5277"/>
    <w:rsid w:val="004A5ADC"/>
    <w:rsid w:val="004B0EEB"/>
    <w:rsid w:val="004B199A"/>
    <w:rsid w:val="004C1825"/>
    <w:rsid w:val="004C184D"/>
    <w:rsid w:val="004C2E40"/>
    <w:rsid w:val="004C4BF1"/>
    <w:rsid w:val="004C5EFD"/>
    <w:rsid w:val="004C744D"/>
    <w:rsid w:val="004D5639"/>
    <w:rsid w:val="004D72DA"/>
    <w:rsid w:val="004D767C"/>
    <w:rsid w:val="004E037F"/>
    <w:rsid w:val="004E0882"/>
    <w:rsid w:val="004E1E9D"/>
    <w:rsid w:val="004E6B26"/>
    <w:rsid w:val="004F0F5E"/>
    <w:rsid w:val="004F3223"/>
    <w:rsid w:val="004F4203"/>
    <w:rsid w:val="004F42A4"/>
    <w:rsid w:val="004F432A"/>
    <w:rsid w:val="004F4509"/>
    <w:rsid w:val="004F5B50"/>
    <w:rsid w:val="004F6095"/>
    <w:rsid w:val="005017CF"/>
    <w:rsid w:val="00502510"/>
    <w:rsid w:val="00506B69"/>
    <w:rsid w:val="00507187"/>
    <w:rsid w:val="005117DE"/>
    <w:rsid w:val="00513433"/>
    <w:rsid w:val="00514855"/>
    <w:rsid w:val="00517F9C"/>
    <w:rsid w:val="00520BC8"/>
    <w:rsid w:val="005244EB"/>
    <w:rsid w:val="00524F39"/>
    <w:rsid w:val="00525B31"/>
    <w:rsid w:val="0052763C"/>
    <w:rsid w:val="00527DF5"/>
    <w:rsid w:val="00530BCF"/>
    <w:rsid w:val="0053106D"/>
    <w:rsid w:val="00532CAB"/>
    <w:rsid w:val="00532FE9"/>
    <w:rsid w:val="005345B0"/>
    <w:rsid w:val="00535150"/>
    <w:rsid w:val="005355B5"/>
    <w:rsid w:val="00537474"/>
    <w:rsid w:val="00537740"/>
    <w:rsid w:val="005421E7"/>
    <w:rsid w:val="00542BA9"/>
    <w:rsid w:val="00543262"/>
    <w:rsid w:val="005446B9"/>
    <w:rsid w:val="00544EC6"/>
    <w:rsid w:val="0054543E"/>
    <w:rsid w:val="00545FA3"/>
    <w:rsid w:val="00551527"/>
    <w:rsid w:val="00552ACA"/>
    <w:rsid w:val="00554812"/>
    <w:rsid w:val="0055581C"/>
    <w:rsid w:val="00555BD4"/>
    <w:rsid w:val="00556657"/>
    <w:rsid w:val="005574D2"/>
    <w:rsid w:val="00561030"/>
    <w:rsid w:val="005615A7"/>
    <w:rsid w:val="00561A09"/>
    <w:rsid w:val="005620CC"/>
    <w:rsid w:val="005663C5"/>
    <w:rsid w:val="005674BB"/>
    <w:rsid w:val="0057242F"/>
    <w:rsid w:val="005753F5"/>
    <w:rsid w:val="00575B2A"/>
    <w:rsid w:val="005765AD"/>
    <w:rsid w:val="00581B1E"/>
    <w:rsid w:val="0058396F"/>
    <w:rsid w:val="00583EE2"/>
    <w:rsid w:val="0058704C"/>
    <w:rsid w:val="00587931"/>
    <w:rsid w:val="0059318C"/>
    <w:rsid w:val="005A0059"/>
    <w:rsid w:val="005A0A34"/>
    <w:rsid w:val="005A1381"/>
    <w:rsid w:val="005A2DB7"/>
    <w:rsid w:val="005A5F9D"/>
    <w:rsid w:val="005A7BCF"/>
    <w:rsid w:val="005B3474"/>
    <w:rsid w:val="005B4E9D"/>
    <w:rsid w:val="005B72A8"/>
    <w:rsid w:val="005B7CC3"/>
    <w:rsid w:val="005C4BCA"/>
    <w:rsid w:val="005C4E85"/>
    <w:rsid w:val="005C56DB"/>
    <w:rsid w:val="005C7721"/>
    <w:rsid w:val="005D318F"/>
    <w:rsid w:val="005D3AA8"/>
    <w:rsid w:val="005E0973"/>
    <w:rsid w:val="005E2AD7"/>
    <w:rsid w:val="005F043E"/>
    <w:rsid w:val="005F071B"/>
    <w:rsid w:val="005F3153"/>
    <w:rsid w:val="006011AC"/>
    <w:rsid w:val="00603BBF"/>
    <w:rsid w:val="00606463"/>
    <w:rsid w:val="00610329"/>
    <w:rsid w:val="006103C6"/>
    <w:rsid w:val="00611F20"/>
    <w:rsid w:val="00620ECE"/>
    <w:rsid w:val="006222A3"/>
    <w:rsid w:val="00623851"/>
    <w:rsid w:val="00625476"/>
    <w:rsid w:val="00626F6F"/>
    <w:rsid w:val="00631B12"/>
    <w:rsid w:val="00634B8A"/>
    <w:rsid w:val="0063520E"/>
    <w:rsid w:val="00635DCB"/>
    <w:rsid w:val="0063677F"/>
    <w:rsid w:val="00640ED5"/>
    <w:rsid w:val="00641998"/>
    <w:rsid w:val="006428EC"/>
    <w:rsid w:val="00643A03"/>
    <w:rsid w:val="006442AB"/>
    <w:rsid w:val="0064477F"/>
    <w:rsid w:val="00646037"/>
    <w:rsid w:val="006469A9"/>
    <w:rsid w:val="00651D81"/>
    <w:rsid w:val="00652849"/>
    <w:rsid w:val="00662D79"/>
    <w:rsid w:val="00664C30"/>
    <w:rsid w:val="006665DA"/>
    <w:rsid w:val="00670828"/>
    <w:rsid w:val="00670EB4"/>
    <w:rsid w:val="006714D9"/>
    <w:rsid w:val="0067374F"/>
    <w:rsid w:val="00675129"/>
    <w:rsid w:val="0067516F"/>
    <w:rsid w:val="00677FCB"/>
    <w:rsid w:val="00681C83"/>
    <w:rsid w:val="00685ADC"/>
    <w:rsid w:val="00686128"/>
    <w:rsid w:val="006909CA"/>
    <w:rsid w:val="006910F5"/>
    <w:rsid w:val="006939ED"/>
    <w:rsid w:val="00693AAD"/>
    <w:rsid w:val="0069405C"/>
    <w:rsid w:val="00694DA7"/>
    <w:rsid w:val="0069625A"/>
    <w:rsid w:val="006966EC"/>
    <w:rsid w:val="00697FB0"/>
    <w:rsid w:val="006A360C"/>
    <w:rsid w:val="006A4A14"/>
    <w:rsid w:val="006A51CB"/>
    <w:rsid w:val="006A6D29"/>
    <w:rsid w:val="006A7209"/>
    <w:rsid w:val="006B004F"/>
    <w:rsid w:val="006B7386"/>
    <w:rsid w:val="006B791C"/>
    <w:rsid w:val="006C194B"/>
    <w:rsid w:val="006C4955"/>
    <w:rsid w:val="006C5470"/>
    <w:rsid w:val="006C6647"/>
    <w:rsid w:val="006D0A74"/>
    <w:rsid w:val="006D238C"/>
    <w:rsid w:val="006E0BB0"/>
    <w:rsid w:val="006E1F19"/>
    <w:rsid w:val="006E4897"/>
    <w:rsid w:val="006E4BFA"/>
    <w:rsid w:val="006E5955"/>
    <w:rsid w:val="006F094A"/>
    <w:rsid w:val="006F0C40"/>
    <w:rsid w:val="006F2C97"/>
    <w:rsid w:val="006F5B7B"/>
    <w:rsid w:val="007029F3"/>
    <w:rsid w:val="00703653"/>
    <w:rsid w:val="00705397"/>
    <w:rsid w:val="00706738"/>
    <w:rsid w:val="00710CF9"/>
    <w:rsid w:val="00716622"/>
    <w:rsid w:val="007222A8"/>
    <w:rsid w:val="007230BC"/>
    <w:rsid w:val="007235BC"/>
    <w:rsid w:val="00726718"/>
    <w:rsid w:val="00726B71"/>
    <w:rsid w:val="00726E5C"/>
    <w:rsid w:val="00727344"/>
    <w:rsid w:val="00737895"/>
    <w:rsid w:val="00741A2F"/>
    <w:rsid w:val="00742C96"/>
    <w:rsid w:val="00744298"/>
    <w:rsid w:val="0074458E"/>
    <w:rsid w:val="00745FCB"/>
    <w:rsid w:val="00746C83"/>
    <w:rsid w:val="007479AD"/>
    <w:rsid w:val="007479B5"/>
    <w:rsid w:val="007542A7"/>
    <w:rsid w:val="00754327"/>
    <w:rsid w:val="00755864"/>
    <w:rsid w:val="007565FD"/>
    <w:rsid w:val="00756937"/>
    <w:rsid w:val="00770F71"/>
    <w:rsid w:val="00771DE4"/>
    <w:rsid w:val="00773BA8"/>
    <w:rsid w:val="00776449"/>
    <w:rsid w:val="00777160"/>
    <w:rsid w:val="00777898"/>
    <w:rsid w:val="007818DC"/>
    <w:rsid w:val="00782236"/>
    <w:rsid w:val="00782744"/>
    <w:rsid w:val="00783B6D"/>
    <w:rsid w:val="0078736D"/>
    <w:rsid w:val="00794B0A"/>
    <w:rsid w:val="00797C95"/>
    <w:rsid w:val="00797CB3"/>
    <w:rsid w:val="007A0481"/>
    <w:rsid w:val="007A0790"/>
    <w:rsid w:val="007A1FF9"/>
    <w:rsid w:val="007A24BA"/>
    <w:rsid w:val="007A51A8"/>
    <w:rsid w:val="007A6421"/>
    <w:rsid w:val="007A65EB"/>
    <w:rsid w:val="007B1A9F"/>
    <w:rsid w:val="007B22E7"/>
    <w:rsid w:val="007B2507"/>
    <w:rsid w:val="007B2E8A"/>
    <w:rsid w:val="007B31F6"/>
    <w:rsid w:val="007B3541"/>
    <w:rsid w:val="007B5D7D"/>
    <w:rsid w:val="007C155B"/>
    <w:rsid w:val="007C3CEB"/>
    <w:rsid w:val="007C4F38"/>
    <w:rsid w:val="007C5085"/>
    <w:rsid w:val="007D145E"/>
    <w:rsid w:val="007D1E62"/>
    <w:rsid w:val="007D1F55"/>
    <w:rsid w:val="007D5D19"/>
    <w:rsid w:val="007D66E8"/>
    <w:rsid w:val="007E21F0"/>
    <w:rsid w:val="007E29E2"/>
    <w:rsid w:val="007E4887"/>
    <w:rsid w:val="007E715A"/>
    <w:rsid w:val="007E7D45"/>
    <w:rsid w:val="007F28F8"/>
    <w:rsid w:val="007F3A7C"/>
    <w:rsid w:val="007F5A4C"/>
    <w:rsid w:val="00801A8D"/>
    <w:rsid w:val="008030C1"/>
    <w:rsid w:val="00803922"/>
    <w:rsid w:val="008062FA"/>
    <w:rsid w:val="00807231"/>
    <w:rsid w:val="00810BAE"/>
    <w:rsid w:val="00812616"/>
    <w:rsid w:val="00812CC5"/>
    <w:rsid w:val="008137FD"/>
    <w:rsid w:val="00817BA2"/>
    <w:rsid w:val="00820856"/>
    <w:rsid w:val="0082183E"/>
    <w:rsid w:val="0082197F"/>
    <w:rsid w:val="00821B46"/>
    <w:rsid w:val="00821F0A"/>
    <w:rsid w:val="00823872"/>
    <w:rsid w:val="00824128"/>
    <w:rsid w:val="008242C5"/>
    <w:rsid w:val="008250A5"/>
    <w:rsid w:val="008366A7"/>
    <w:rsid w:val="0084054F"/>
    <w:rsid w:val="008428A4"/>
    <w:rsid w:val="00843F5F"/>
    <w:rsid w:val="00847595"/>
    <w:rsid w:val="008479E6"/>
    <w:rsid w:val="00847DCE"/>
    <w:rsid w:val="00850207"/>
    <w:rsid w:val="008506F9"/>
    <w:rsid w:val="0085090C"/>
    <w:rsid w:val="00853722"/>
    <w:rsid w:val="00856A40"/>
    <w:rsid w:val="00857215"/>
    <w:rsid w:val="008605CC"/>
    <w:rsid w:val="008626C6"/>
    <w:rsid w:val="00864184"/>
    <w:rsid w:val="00864317"/>
    <w:rsid w:val="00874710"/>
    <w:rsid w:val="008747F6"/>
    <w:rsid w:val="00877694"/>
    <w:rsid w:val="0088074F"/>
    <w:rsid w:val="00880DAD"/>
    <w:rsid w:val="00881BA4"/>
    <w:rsid w:val="0088257D"/>
    <w:rsid w:val="00883316"/>
    <w:rsid w:val="00886D2B"/>
    <w:rsid w:val="008871CD"/>
    <w:rsid w:val="008901C5"/>
    <w:rsid w:val="00893DF8"/>
    <w:rsid w:val="0089556D"/>
    <w:rsid w:val="00895F03"/>
    <w:rsid w:val="00896F92"/>
    <w:rsid w:val="008A113E"/>
    <w:rsid w:val="008A26C0"/>
    <w:rsid w:val="008A45CF"/>
    <w:rsid w:val="008A6707"/>
    <w:rsid w:val="008A69DA"/>
    <w:rsid w:val="008A73D1"/>
    <w:rsid w:val="008B4057"/>
    <w:rsid w:val="008B40E6"/>
    <w:rsid w:val="008B576D"/>
    <w:rsid w:val="008B5950"/>
    <w:rsid w:val="008C019C"/>
    <w:rsid w:val="008C1070"/>
    <w:rsid w:val="008C2979"/>
    <w:rsid w:val="008C5F61"/>
    <w:rsid w:val="008C62F1"/>
    <w:rsid w:val="008D339B"/>
    <w:rsid w:val="008D6654"/>
    <w:rsid w:val="008D6B60"/>
    <w:rsid w:val="008E105C"/>
    <w:rsid w:val="008E307F"/>
    <w:rsid w:val="008E7DEC"/>
    <w:rsid w:val="008F1399"/>
    <w:rsid w:val="008F14C2"/>
    <w:rsid w:val="008F1ABB"/>
    <w:rsid w:val="008F1F55"/>
    <w:rsid w:val="008F20C2"/>
    <w:rsid w:val="008F5808"/>
    <w:rsid w:val="008F61E5"/>
    <w:rsid w:val="008F7436"/>
    <w:rsid w:val="00900C27"/>
    <w:rsid w:val="0090150A"/>
    <w:rsid w:val="00903B4B"/>
    <w:rsid w:val="00904063"/>
    <w:rsid w:val="009053FA"/>
    <w:rsid w:val="0091317F"/>
    <w:rsid w:val="009247ED"/>
    <w:rsid w:val="00925150"/>
    <w:rsid w:val="00925336"/>
    <w:rsid w:val="0094406F"/>
    <w:rsid w:val="00945425"/>
    <w:rsid w:val="009474A6"/>
    <w:rsid w:val="00951D8D"/>
    <w:rsid w:val="00952806"/>
    <w:rsid w:val="00953A27"/>
    <w:rsid w:val="00955139"/>
    <w:rsid w:val="00956FE0"/>
    <w:rsid w:val="0096061F"/>
    <w:rsid w:val="00963446"/>
    <w:rsid w:val="009635BF"/>
    <w:rsid w:val="00963902"/>
    <w:rsid w:val="00965683"/>
    <w:rsid w:val="00966B2D"/>
    <w:rsid w:val="00967007"/>
    <w:rsid w:val="009751D9"/>
    <w:rsid w:val="0097540B"/>
    <w:rsid w:val="0097649D"/>
    <w:rsid w:val="00977925"/>
    <w:rsid w:val="009809B9"/>
    <w:rsid w:val="00981ACB"/>
    <w:rsid w:val="00981B00"/>
    <w:rsid w:val="00982239"/>
    <w:rsid w:val="0098291B"/>
    <w:rsid w:val="00983D8B"/>
    <w:rsid w:val="0098501D"/>
    <w:rsid w:val="0099103D"/>
    <w:rsid w:val="00993918"/>
    <w:rsid w:val="00996A1D"/>
    <w:rsid w:val="00996E98"/>
    <w:rsid w:val="00997F8F"/>
    <w:rsid w:val="009A10B1"/>
    <w:rsid w:val="009A1C33"/>
    <w:rsid w:val="009A3281"/>
    <w:rsid w:val="009A5262"/>
    <w:rsid w:val="009A557E"/>
    <w:rsid w:val="009A66A3"/>
    <w:rsid w:val="009B2E11"/>
    <w:rsid w:val="009B527B"/>
    <w:rsid w:val="009B7484"/>
    <w:rsid w:val="009C0532"/>
    <w:rsid w:val="009C4646"/>
    <w:rsid w:val="009C737E"/>
    <w:rsid w:val="009D0BAB"/>
    <w:rsid w:val="009D1B55"/>
    <w:rsid w:val="009D3F3A"/>
    <w:rsid w:val="009D5194"/>
    <w:rsid w:val="009E034B"/>
    <w:rsid w:val="009E1CFA"/>
    <w:rsid w:val="009E6C13"/>
    <w:rsid w:val="009E75CE"/>
    <w:rsid w:val="009E7906"/>
    <w:rsid w:val="009E793B"/>
    <w:rsid w:val="009F3546"/>
    <w:rsid w:val="009F552E"/>
    <w:rsid w:val="00A00072"/>
    <w:rsid w:val="00A060A7"/>
    <w:rsid w:val="00A07A77"/>
    <w:rsid w:val="00A07E05"/>
    <w:rsid w:val="00A10236"/>
    <w:rsid w:val="00A118EE"/>
    <w:rsid w:val="00A1322E"/>
    <w:rsid w:val="00A1740C"/>
    <w:rsid w:val="00A17449"/>
    <w:rsid w:val="00A17D73"/>
    <w:rsid w:val="00A207F4"/>
    <w:rsid w:val="00A22506"/>
    <w:rsid w:val="00A22E1C"/>
    <w:rsid w:val="00A25373"/>
    <w:rsid w:val="00A3130E"/>
    <w:rsid w:val="00A31B70"/>
    <w:rsid w:val="00A324FF"/>
    <w:rsid w:val="00A33A87"/>
    <w:rsid w:val="00A35BDB"/>
    <w:rsid w:val="00A35E7E"/>
    <w:rsid w:val="00A35E97"/>
    <w:rsid w:val="00A4147D"/>
    <w:rsid w:val="00A428B1"/>
    <w:rsid w:val="00A43D92"/>
    <w:rsid w:val="00A45707"/>
    <w:rsid w:val="00A469B1"/>
    <w:rsid w:val="00A508BA"/>
    <w:rsid w:val="00A526BE"/>
    <w:rsid w:val="00A54F88"/>
    <w:rsid w:val="00A550C2"/>
    <w:rsid w:val="00A55D2A"/>
    <w:rsid w:val="00A57B5E"/>
    <w:rsid w:val="00A57F45"/>
    <w:rsid w:val="00A60A68"/>
    <w:rsid w:val="00A61264"/>
    <w:rsid w:val="00A6165E"/>
    <w:rsid w:val="00A616A6"/>
    <w:rsid w:val="00A646FA"/>
    <w:rsid w:val="00A67B1E"/>
    <w:rsid w:val="00A722FA"/>
    <w:rsid w:val="00A724CC"/>
    <w:rsid w:val="00A72B1C"/>
    <w:rsid w:val="00A73A81"/>
    <w:rsid w:val="00A73B1F"/>
    <w:rsid w:val="00A7477B"/>
    <w:rsid w:val="00A7779F"/>
    <w:rsid w:val="00A777EA"/>
    <w:rsid w:val="00A840B5"/>
    <w:rsid w:val="00A84C08"/>
    <w:rsid w:val="00A9064A"/>
    <w:rsid w:val="00AA0265"/>
    <w:rsid w:val="00AA1788"/>
    <w:rsid w:val="00AA1B8D"/>
    <w:rsid w:val="00AA511B"/>
    <w:rsid w:val="00AA5F2C"/>
    <w:rsid w:val="00AA6A4F"/>
    <w:rsid w:val="00AA7431"/>
    <w:rsid w:val="00AA7EE8"/>
    <w:rsid w:val="00AB1B37"/>
    <w:rsid w:val="00AB247A"/>
    <w:rsid w:val="00AB3C6B"/>
    <w:rsid w:val="00AB4824"/>
    <w:rsid w:val="00AB7687"/>
    <w:rsid w:val="00AC285F"/>
    <w:rsid w:val="00AC3367"/>
    <w:rsid w:val="00AC4D02"/>
    <w:rsid w:val="00AC4E4C"/>
    <w:rsid w:val="00AC5BC9"/>
    <w:rsid w:val="00AC68E1"/>
    <w:rsid w:val="00AC7C1F"/>
    <w:rsid w:val="00AD2DD4"/>
    <w:rsid w:val="00AD3355"/>
    <w:rsid w:val="00AD40A7"/>
    <w:rsid w:val="00AD4B9E"/>
    <w:rsid w:val="00AD6687"/>
    <w:rsid w:val="00AE0337"/>
    <w:rsid w:val="00AE14BD"/>
    <w:rsid w:val="00AE20F5"/>
    <w:rsid w:val="00AE2624"/>
    <w:rsid w:val="00AE36B3"/>
    <w:rsid w:val="00AE67C9"/>
    <w:rsid w:val="00AE6C6D"/>
    <w:rsid w:val="00AE6DD2"/>
    <w:rsid w:val="00AF2EE8"/>
    <w:rsid w:val="00AF3FF2"/>
    <w:rsid w:val="00B02A27"/>
    <w:rsid w:val="00B04720"/>
    <w:rsid w:val="00B05CB2"/>
    <w:rsid w:val="00B06592"/>
    <w:rsid w:val="00B069F5"/>
    <w:rsid w:val="00B1035D"/>
    <w:rsid w:val="00B14FEC"/>
    <w:rsid w:val="00B168C2"/>
    <w:rsid w:val="00B16C49"/>
    <w:rsid w:val="00B22DFD"/>
    <w:rsid w:val="00B24A3D"/>
    <w:rsid w:val="00B253E0"/>
    <w:rsid w:val="00B3510E"/>
    <w:rsid w:val="00B35F64"/>
    <w:rsid w:val="00B37C6A"/>
    <w:rsid w:val="00B40B40"/>
    <w:rsid w:val="00B4603C"/>
    <w:rsid w:val="00B461B8"/>
    <w:rsid w:val="00B4720C"/>
    <w:rsid w:val="00B47474"/>
    <w:rsid w:val="00B52C5A"/>
    <w:rsid w:val="00B55B0B"/>
    <w:rsid w:val="00B63380"/>
    <w:rsid w:val="00B64827"/>
    <w:rsid w:val="00B67F86"/>
    <w:rsid w:val="00B70D0C"/>
    <w:rsid w:val="00B73D0E"/>
    <w:rsid w:val="00B742FA"/>
    <w:rsid w:val="00B77CA6"/>
    <w:rsid w:val="00B8038A"/>
    <w:rsid w:val="00B82A4B"/>
    <w:rsid w:val="00B83567"/>
    <w:rsid w:val="00B83E6F"/>
    <w:rsid w:val="00B91700"/>
    <w:rsid w:val="00B91AB1"/>
    <w:rsid w:val="00B92F72"/>
    <w:rsid w:val="00B94D34"/>
    <w:rsid w:val="00BA21B7"/>
    <w:rsid w:val="00BA4282"/>
    <w:rsid w:val="00BA66A3"/>
    <w:rsid w:val="00BA70E1"/>
    <w:rsid w:val="00BA790B"/>
    <w:rsid w:val="00BB334E"/>
    <w:rsid w:val="00BB579B"/>
    <w:rsid w:val="00BB5DA2"/>
    <w:rsid w:val="00BB65D6"/>
    <w:rsid w:val="00BC0281"/>
    <w:rsid w:val="00BC0906"/>
    <w:rsid w:val="00BC10CD"/>
    <w:rsid w:val="00BC221A"/>
    <w:rsid w:val="00BC2ED5"/>
    <w:rsid w:val="00BC3C0E"/>
    <w:rsid w:val="00BC549D"/>
    <w:rsid w:val="00BD1DD9"/>
    <w:rsid w:val="00BD36BC"/>
    <w:rsid w:val="00BD5DE6"/>
    <w:rsid w:val="00BD6EA8"/>
    <w:rsid w:val="00BD7690"/>
    <w:rsid w:val="00BE051C"/>
    <w:rsid w:val="00BE1543"/>
    <w:rsid w:val="00BE2E0E"/>
    <w:rsid w:val="00BE4600"/>
    <w:rsid w:val="00BE50C8"/>
    <w:rsid w:val="00BE52EB"/>
    <w:rsid w:val="00BE7170"/>
    <w:rsid w:val="00BF42FF"/>
    <w:rsid w:val="00BF6A48"/>
    <w:rsid w:val="00C019FE"/>
    <w:rsid w:val="00C05D93"/>
    <w:rsid w:val="00C05D97"/>
    <w:rsid w:val="00C05F65"/>
    <w:rsid w:val="00C07106"/>
    <w:rsid w:val="00C10DF6"/>
    <w:rsid w:val="00C12596"/>
    <w:rsid w:val="00C20DBB"/>
    <w:rsid w:val="00C21227"/>
    <w:rsid w:val="00C2312F"/>
    <w:rsid w:val="00C23D2A"/>
    <w:rsid w:val="00C24CBE"/>
    <w:rsid w:val="00C25264"/>
    <w:rsid w:val="00C26C77"/>
    <w:rsid w:val="00C312EF"/>
    <w:rsid w:val="00C326A3"/>
    <w:rsid w:val="00C353D8"/>
    <w:rsid w:val="00C3665E"/>
    <w:rsid w:val="00C378B5"/>
    <w:rsid w:val="00C40F43"/>
    <w:rsid w:val="00C41CD6"/>
    <w:rsid w:val="00C42E97"/>
    <w:rsid w:val="00C44262"/>
    <w:rsid w:val="00C443F9"/>
    <w:rsid w:val="00C44DEA"/>
    <w:rsid w:val="00C454BE"/>
    <w:rsid w:val="00C457C8"/>
    <w:rsid w:val="00C46AC3"/>
    <w:rsid w:val="00C47D2A"/>
    <w:rsid w:val="00C51729"/>
    <w:rsid w:val="00C52CFA"/>
    <w:rsid w:val="00C558A2"/>
    <w:rsid w:val="00C559D8"/>
    <w:rsid w:val="00C560C9"/>
    <w:rsid w:val="00C56AF9"/>
    <w:rsid w:val="00C605CA"/>
    <w:rsid w:val="00C6069D"/>
    <w:rsid w:val="00C70DB0"/>
    <w:rsid w:val="00C71C8F"/>
    <w:rsid w:val="00C7244F"/>
    <w:rsid w:val="00C72B3A"/>
    <w:rsid w:val="00C72EF3"/>
    <w:rsid w:val="00C733AA"/>
    <w:rsid w:val="00C73E05"/>
    <w:rsid w:val="00C74B59"/>
    <w:rsid w:val="00C76A06"/>
    <w:rsid w:val="00C825BF"/>
    <w:rsid w:val="00C82E15"/>
    <w:rsid w:val="00C832F1"/>
    <w:rsid w:val="00C8406A"/>
    <w:rsid w:val="00C85DA1"/>
    <w:rsid w:val="00C87240"/>
    <w:rsid w:val="00C906D8"/>
    <w:rsid w:val="00C90DAD"/>
    <w:rsid w:val="00C914C9"/>
    <w:rsid w:val="00C916F9"/>
    <w:rsid w:val="00C91F0B"/>
    <w:rsid w:val="00C932E1"/>
    <w:rsid w:val="00C93F0D"/>
    <w:rsid w:val="00C94470"/>
    <w:rsid w:val="00C94F6C"/>
    <w:rsid w:val="00CA2244"/>
    <w:rsid w:val="00CA4F11"/>
    <w:rsid w:val="00CA5323"/>
    <w:rsid w:val="00CB2753"/>
    <w:rsid w:val="00CB3307"/>
    <w:rsid w:val="00CB3B25"/>
    <w:rsid w:val="00CB41FD"/>
    <w:rsid w:val="00CB5A59"/>
    <w:rsid w:val="00CB7645"/>
    <w:rsid w:val="00CC0628"/>
    <w:rsid w:val="00CC1DBC"/>
    <w:rsid w:val="00CC2811"/>
    <w:rsid w:val="00CC49B8"/>
    <w:rsid w:val="00CC5D38"/>
    <w:rsid w:val="00CC6619"/>
    <w:rsid w:val="00CD5F62"/>
    <w:rsid w:val="00CE16D6"/>
    <w:rsid w:val="00CE2E67"/>
    <w:rsid w:val="00CE478C"/>
    <w:rsid w:val="00CE49E4"/>
    <w:rsid w:val="00CE5DD6"/>
    <w:rsid w:val="00CE6AE5"/>
    <w:rsid w:val="00CE7C27"/>
    <w:rsid w:val="00CF07B9"/>
    <w:rsid w:val="00CF575A"/>
    <w:rsid w:val="00D03598"/>
    <w:rsid w:val="00D0426A"/>
    <w:rsid w:val="00D066A3"/>
    <w:rsid w:val="00D10672"/>
    <w:rsid w:val="00D126D2"/>
    <w:rsid w:val="00D13D4E"/>
    <w:rsid w:val="00D151BC"/>
    <w:rsid w:val="00D17CD7"/>
    <w:rsid w:val="00D2061F"/>
    <w:rsid w:val="00D24F39"/>
    <w:rsid w:val="00D26147"/>
    <w:rsid w:val="00D26460"/>
    <w:rsid w:val="00D305DC"/>
    <w:rsid w:val="00D31631"/>
    <w:rsid w:val="00D3383E"/>
    <w:rsid w:val="00D33D62"/>
    <w:rsid w:val="00D418E9"/>
    <w:rsid w:val="00D43F2B"/>
    <w:rsid w:val="00D4640D"/>
    <w:rsid w:val="00D51CD7"/>
    <w:rsid w:val="00D52367"/>
    <w:rsid w:val="00D545B2"/>
    <w:rsid w:val="00D554B2"/>
    <w:rsid w:val="00D564A6"/>
    <w:rsid w:val="00D61451"/>
    <w:rsid w:val="00D67BCB"/>
    <w:rsid w:val="00D7053F"/>
    <w:rsid w:val="00D7139B"/>
    <w:rsid w:val="00D71547"/>
    <w:rsid w:val="00D71BA2"/>
    <w:rsid w:val="00D73FE9"/>
    <w:rsid w:val="00D7591E"/>
    <w:rsid w:val="00D761BD"/>
    <w:rsid w:val="00D766CC"/>
    <w:rsid w:val="00D769BD"/>
    <w:rsid w:val="00D76F2E"/>
    <w:rsid w:val="00D7793D"/>
    <w:rsid w:val="00D825B5"/>
    <w:rsid w:val="00D82BDD"/>
    <w:rsid w:val="00D8619B"/>
    <w:rsid w:val="00D86B6B"/>
    <w:rsid w:val="00D90140"/>
    <w:rsid w:val="00D92DBA"/>
    <w:rsid w:val="00D93D2F"/>
    <w:rsid w:val="00D974B3"/>
    <w:rsid w:val="00DA16A1"/>
    <w:rsid w:val="00DA33E8"/>
    <w:rsid w:val="00DA56F9"/>
    <w:rsid w:val="00DB5A47"/>
    <w:rsid w:val="00DB6DB3"/>
    <w:rsid w:val="00DB7F93"/>
    <w:rsid w:val="00DC51D2"/>
    <w:rsid w:val="00DC5660"/>
    <w:rsid w:val="00DC6422"/>
    <w:rsid w:val="00DD668E"/>
    <w:rsid w:val="00DD7C33"/>
    <w:rsid w:val="00DE1507"/>
    <w:rsid w:val="00DE1C34"/>
    <w:rsid w:val="00DE317F"/>
    <w:rsid w:val="00DE5A80"/>
    <w:rsid w:val="00DE7280"/>
    <w:rsid w:val="00DF128E"/>
    <w:rsid w:val="00DF17B8"/>
    <w:rsid w:val="00DF3A48"/>
    <w:rsid w:val="00DF4AA1"/>
    <w:rsid w:val="00DF6D86"/>
    <w:rsid w:val="00E02EFD"/>
    <w:rsid w:val="00E031B0"/>
    <w:rsid w:val="00E0574A"/>
    <w:rsid w:val="00E06BEB"/>
    <w:rsid w:val="00E072FA"/>
    <w:rsid w:val="00E11F53"/>
    <w:rsid w:val="00E13178"/>
    <w:rsid w:val="00E138D0"/>
    <w:rsid w:val="00E13AA2"/>
    <w:rsid w:val="00E17B57"/>
    <w:rsid w:val="00E23CFF"/>
    <w:rsid w:val="00E26302"/>
    <w:rsid w:val="00E301C2"/>
    <w:rsid w:val="00E30606"/>
    <w:rsid w:val="00E3060A"/>
    <w:rsid w:val="00E339EC"/>
    <w:rsid w:val="00E33D30"/>
    <w:rsid w:val="00E3413E"/>
    <w:rsid w:val="00E34838"/>
    <w:rsid w:val="00E34ED2"/>
    <w:rsid w:val="00E35368"/>
    <w:rsid w:val="00E36424"/>
    <w:rsid w:val="00E3654B"/>
    <w:rsid w:val="00E41CE6"/>
    <w:rsid w:val="00E45656"/>
    <w:rsid w:val="00E50B2E"/>
    <w:rsid w:val="00E62026"/>
    <w:rsid w:val="00E63DB2"/>
    <w:rsid w:val="00E64B32"/>
    <w:rsid w:val="00E66F9C"/>
    <w:rsid w:val="00E7177B"/>
    <w:rsid w:val="00E73558"/>
    <w:rsid w:val="00E73E10"/>
    <w:rsid w:val="00E76EF3"/>
    <w:rsid w:val="00E81BC0"/>
    <w:rsid w:val="00E8263B"/>
    <w:rsid w:val="00E8645E"/>
    <w:rsid w:val="00E864BC"/>
    <w:rsid w:val="00E87CF2"/>
    <w:rsid w:val="00E942CB"/>
    <w:rsid w:val="00E95B92"/>
    <w:rsid w:val="00EA1102"/>
    <w:rsid w:val="00EA28EA"/>
    <w:rsid w:val="00EB0020"/>
    <w:rsid w:val="00EB13D0"/>
    <w:rsid w:val="00EB3B4B"/>
    <w:rsid w:val="00EC1D9C"/>
    <w:rsid w:val="00EC308F"/>
    <w:rsid w:val="00EC393D"/>
    <w:rsid w:val="00EC6FD7"/>
    <w:rsid w:val="00EC7A91"/>
    <w:rsid w:val="00ED0BBD"/>
    <w:rsid w:val="00ED1875"/>
    <w:rsid w:val="00ED1CB1"/>
    <w:rsid w:val="00ED3852"/>
    <w:rsid w:val="00ED38AC"/>
    <w:rsid w:val="00ED3DF1"/>
    <w:rsid w:val="00ED746B"/>
    <w:rsid w:val="00ED7900"/>
    <w:rsid w:val="00ED7B52"/>
    <w:rsid w:val="00ED7D04"/>
    <w:rsid w:val="00EE0481"/>
    <w:rsid w:val="00EE2B41"/>
    <w:rsid w:val="00EE55DF"/>
    <w:rsid w:val="00EE7325"/>
    <w:rsid w:val="00EE7AC8"/>
    <w:rsid w:val="00EF1CB3"/>
    <w:rsid w:val="00EF3ED1"/>
    <w:rsid w:val="00F016E3"/>
    <w:rsid w:val="00F034E4"/>
    <w:rsid w:val="00F06673"/>
    <w:rsid w:val="00F06E5F"/>
    <w:rsid w:val="00F06ED4"/>
    <w:rsid w:val="00F13580"/>
    <w:rsid w:val="00F14E86"/>
    <w:rsid w:val="00F1545B"/>
    <w:rsid w:val="00F1581F"/>
    <w:rsid w:val="00F16949"/>
    <w:rsid w:val="00F17940"/>
    <w:rsid w:val="00F254FE"/>
    <w:rsid w:val="00F255DD"/>
    <w:rsid w:val="00F25A32"/>
    <w:rsid w:val="00F355BA"/>
    <w:rsid w:val="00F365E9"/>
    <w:rsid w:val="00F41205"/>
    <w:rsid w:val="00F42375"/>
    <w:rsid w:val="00F42A7C"/>
    <w:rsid w:val="00F43B21"/>
    <w:rsid w:val="00F45021"/>
    <w:rsid w:val="00F4570B"/>
    <w:rsid w:val="00F46115"/>
    <w:rsid w:val="00F53D66"/>
    <w:rsid w:val="00F657EA"/>
    <w:rsid w:val="00F66130"/>
    <w:rsid w:val="00F668C4"/>
    <w:rsid w:val="00F675BE"/>
    <w:rsid w:val="00F7233A"/>
    <w:rsid w:val="00F73933"/>
    <w:rsid w:val="00F756D7"/>
    <w:rsid w:val="00F820B0"/>
    <w:rsid w:val="00F82578"/>
    <w:rsid w:val="00F82E1B"/>
    <w:rsid w:val="00F83197"/>
    <w:rsid w:val="00F85026"/>
    <w:rsid w:val="00F8573D"/>
    <w:rsid w:val="00F86026"/>
    <w:rsid w:val="00F9139E"/>
    <w:rsid w:val="00F918E9"/>
    <w:rsid w:val="00F94C6B"/>
    <w:rsid w:val="00FA1B97"/>
    <w:rsid w:val="00FA3D21"/>
    <w:rsid w:val="00FA40B4"/>
    <w:rsid w:val="00FA4DD5"/>
    <w:rsid w:val="00FA5919"/>
    <w:rsid w:val="00FA6EDB"/>
    <w:rsid w:val="00FA7A22"/>
    <w:rsid w:val="00FB03CA"/>
    <w:rsid w:val="00FB1A11"/>
    <w:rsid w:val="00FB1D3A"/>
    <w:rsid w:val="00FB5B65"/>
    <w:rsid w:val="00FB6B91"/>
    <w:rsid w:val="00FB6ED3"/>
    <w:rsid w:val="00FC183B"/>
    <w:rsid w:val="00FC32FD"/>
    <w:rsid w:val="00FC39D1"/>
    <w:rsid w:val="00FC560C"/>
    <w:rsid w:val="00FC6D91"/>
    <w:rsid w:val="00FC6F82"/>
    <w:rsid w:val="00FC7DBA"/>
    <w:rsid w:val="00FD1D4B"/>
    <w:rsid w:val="00FD210B"/>
    <w:rsid w:val="00FD3E18"/>
    <w:rsid w:val="00FD4E87"/>
    <w:rsid w:val="00FD5517"/>
    <w:rsid w:val="00FD5AF5"/>
    <w:rsid w:val="00FD738F"/>
    <w:rsid w:val="00FE38EE"/>
    <w:rsid w:val="00FE41CB"/>
    <w:rsid w:val="00FF09CB"/>
    <w:rsid w:val="00FF0F2A"/>
    <w:rsid w:val="00FF1DA0"/>
    <w:rsid w:val="00FF67C2"/>
    <w:rsid w:val="00FF77D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8E08CC"/>
  <w15:chartTrackingRefBased/>
  <w15:docId w15:val="{591EA77F-36DA-4730-97CB-052944BFB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A1B97"/>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9A3281"/>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A3281"/>
  </w:style>
  <w:style w:type="paragraph" w:styleId="Pta">
    <w:name w:val="footer"/>
    <w:basedOn w:val="Normlny"/>
    <w:link w:val="PtaChar"/>
    <w:uiPriority w:val="99"/>
    <w:unhideWhenUsed/>
    <w:rsid w:val="009A3281"/>
    <w:pPr>
      <w:tabs>
        <w:tab w:val="center" w:pos="4536"/>
        <w:tab w:val="right" w:pos="9072"/>
      </w:tabs>
      <w:spacing w:after="0" w:line="240" w:lineRule="auto"/>
    </w:pPr>
  </w:style>
  <w:style w:type="character" w:customStyle="1" w:styleId="PtaChar">
    <w:name w:val="Päta Char"/>
    <w:basedOn w:val="Predvolenpsmoodseku"/>
    <w:link w:val="Pta"/>
    <w:uiPriority w:val="99"/>
    <w:rsid w:val="009A3281"/>
  </w:style>
  <w:style w:type="table" w:styleId="Mriekatabuky">
    <w:name w:val="Table Grid"/>
    <w:basedOn w:val="Normlnatabuka"/>
    <w:uiPriority w:val="39"/>
    <w:rsid w:val="003D4B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Stinking Styles2,Tekst przypisu- dokt,Char Char Char,Char Char Char Char Char Char Char Char Char,Char Char Char Char Char Char Char Char Char Char Char,Char Char Ch,_Poznámka pod čiarou,o,Car,Char4"/>
    <w:basedOn w:val="Normlny"/>
    <w:link w:val="TextpoznmkypodiarouChar"/>
    <w:unhideWhenUsed/>
    <w:qFormat/>
    <w:rsid w:val="00065335"/>
    <w:pPr>
      <w:spacing w:after="0" w:line="240" w:lineRule="auto"/>
    </w:pPr>
    <w:rPr>
      <w:sz w:val="20"/>
      <w:szCs w:val="20"/>
    </w:rPr>
  </w:style>
  <w:style w:type="character" w:customStyle="1" w:styleId="TextpoznmkypodiarouChar">
    <w:name w:val="Text poznámky pod čiarou Char"/>
    <w:aliases w:val="Text poznámky pod čiarou 007 Char,Stinking Styles2 Char,Tekst przypisu- dokt Char,Char Char Char Char,Char Char Char Char Char Char Char Char Char Char,Char Char Char Char Char Char Char Char Char Char Char Char,o Char"/>
    <w:basedOn w:val="Predvolenpsmoodseku"/>
    <w:link w:val="Textpoznmkypodiarou"/>
    <w:uiPriority w:val="99"/>
    <w:qFormat/>
    <w:rsid w:val="00065335"/>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nhideWhenUsed/>
    <w:qFormat/>
    <w:rsid w:val="00065335"/>
    <w:rPr>
      <w:vertAlign w:val="superscript"/>
    </w:rPr>
  </w:style>
  <w:style w:type="paragraph" w:styleId="Textbubliny">
    <w:name w:val="Balloon Text"/>
    <w:basedOn w:val="Normlny"/>
    <w:link w:val="TextbublinyChar"/>
    <w:uiPriority w:val="99"/>
    <w:semiHidden/>
    <w:unhideWhenUsed/>
    <w:rsid w:val="00AA1788"/>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AA1788"/>
    <w:rPr>
      <w:rFonts w:ascii="Segoe UI" w:hAnsi="Segoe UI" w:cs="Segoe UI"/>
      <w:sz w:val="18"/>
      <w:szCs w:val="18"/>
    </w:rPr>
  </w:style>
  <w:style w:type="paragraph" w:styleId="Odsekzoznamu">
    <w:name w:val="List Paragraph"/>
    <w:aliases w:val="body,Odsek zoznamu2,List Paragraph"/>
    <w:basedOn w:val="Normlny"/>
    <w:link w:val="OdsekzoznamuChar"/>
    <w:uiPriority w:val="34"/>
    <w:qFormat/>
    <w:rsid w:val="00432904"/>
    <w:pPr>
      <w:ind w:left="720"/>
      <w:contextualSpacing/>
    </w:pPr>
  </w:style>
  <w:style w:type="character" w:styleId="Hypertextovprepojenie">
    <w:name w:val="Hyperlink"/>
    <w:basedOn w:val="Predvolenpsmoodseku"/>
    <w:uiPriority w:val="99"/>
    <w:unhideWhenUsed/>
    <w:rsid w:val="007B1A9F"/>
    <w:rPr>
      <w:color w:val="0563C1" w:themeColor="hyperlink"/>
      <w:u w:val="single"/>
    </w:rPr>
  </w:style>
  <w:style w:type="character" w:customStyle="1" w:styleId="tl2">
    <w:name w:val="Štýl2"/>
    <w:basedOn w:val="Predvolenpsmoodseku"/>
    <w:uiPriority w:val="1"/>
    <w:rsid w:val="00212380"/>
    <w:rPr>
      <w:rFonts w:asciiTheme="minorHAnsi" w:hAnsiTheme="minorHAnsi"/>
      <w:sz w:val="20"/>
    </w:rPr>
  </w:style>
  <w:style w:type="character" w:customStyle="1" w:styleId="tl3">
    <w:name w:val="Štýl3"/>
    <w:basedOn w:val="Predvolenpsmoodseku"/>
    <w:uiPriority w:val="1"/>
    <w:rsid w:val="00212380"/>
    <w:rPr>
      <w:rFonts w:ascii="Calibri" w:hAnsi="Calibri"/>
      <w:b w:val="0"/>
      <w:i w:val="0"/>
      <w:sz w:val="20"/>
    </w:rPr>
  </w:style>
  <w:style w:type="character" w:styleId="Zstupntext">
    <w:name w:val="Placeholder Text"/>
    <w:basedOn w:val="Predvolenpsmoodseku"/>
    <w:uiPriority w:val="99"/>
    <w:semiHidden/>
    <w:rsid w:val="00212380"/>
    <w:rPr>
      <w:color w:val="808080"/>
    </w:rPr>
  </w:style>
  <w:style w:type="character" w:customStyle="1" w:styleId="ui-provider">
    <w:name w:val="ui-provider"/>
    <w:basedOn w:val="Predvolenpsmoodseku"/>
    <w:rsid w:val="00212380"/>
  </w:style>
  <w:style w:type="paragraph" w:customStyle="1" w:styleId="Char2">
    <w:name w:val="Char2"/>
    <w:basedOn w:val="Normlny"/>
    <w:link w:val="Odkaznapoznmkupodiarou"/>
    <w:qFormat/>
    <w:rsid w:val="00212380"/>
    <w:pPr>
      <w:spacing w:line="240" w:lineRule="exact"/>
    </w:pPr>
    <w:rPr>
      <w:vertAlign w:val="superscript"/>
    </w:rPr>
  </w:style>
  <w:style w:type="character" w:customStyle="1" w:styleId="OdsekzoznamuChar">
    <w:name w:val="Odsek zoznamu Char"/>
    <w:aliases w:val="body Char,Odsek zoznamu2 Char,List Paragraph Char"/>
    <w:link w:val="Odsekzoznamu"/>
    <w:uiPriority w:val="34"/>
    <w:locked/>
    <w:rsid w:val="00532FE9"/>
  </w:style>
  <w:style w:type="character" w:styleId="Odkaznakomentr">
    <w:name w:val="annotation reference"/>
    <w:basedOn w:val="Predvolenpsmoodseku"/>
    <w:uiPriority w:val="99"/>
    <w:unhideWhenUsed/>
    <w:rsid w:val="005355B5"/>
    <w:rPr>
      <w:sz w:val="16"/>
      <w:szCs w:val="16"/>
    </w:rPr>
  </w:style>
  <w:style w:type="paragraph" w:styleId="Textkomentra">
    <w:name w:val="annotation text"/>
    <w:basedOn w:val="Normlny"/>
    <w:link w:val="TextkomentraChar"/>
    <w:uiPriority w:val="99"/>
    <w:unhideWhenUsed/>
    <w:rsid w:val="005355B5"/>
    <w:pPr>
      <w:spacing w:line="240" w:lineRule="auto"/>
    </w:pPr>
    <w:rPr>
      <w:sz w:val="20"/>
      <w:szCs w:val="20"/>
    </w:rPr>
  </w:style>
  <w:style w:type="character" w:customStyle="1" w:styleId="TextkomentraChar">
    <w:name w:val="Text komentára Char"/>
    <w:basedOn w:val="Predvolenpsmoodseku"/>
    <w:link w:val="Textkomentra"/>
    <w:uiPriority w:val="99"/>
    <w:rsid w:val="005355B5"/>
    <w:rPr>
      <w:sz w:val="20"/>
      <w:szCs w:val="20"/>
    </w:rPr>
  </w:style>
  <w:style w:type="paragraph" w:styleId="Predmetkomentra">
    <w:name w:val="annotation subject"/>
    <w:basedOn w:val="Textkomentra"/>
    <w:next w:val="Textkomentra"/>
    <w:link w:val="PredmetkomentraChar"/>
    <w:uiPriority w:val="99"/>
    <w:semiHidden/>
    <w:unhideWhenUsed/>
    <w:rsid w:val="00864317"/>
    <w:rPr>
      <w:b/>
      <w:bCs/>
    </w:rPr>
  </w:style>
  <w:style w:type="character" w:customStyle="1" w:styleId="PredmetkomentraChar">
    <w:name w:val="Predmet komentára Char"/>
    <w:basedOn w:val="TextkomentraChar"/>
    <w:link w:val="Predmetkomentra"/>
    <w:uiPriority w:val="99"/>
    <w:semiHidden/>
    <w:rsid w:val="00864317"/>
    <w:rPr>
      <w:b/>
      <w:bCs/>
      <w:sz w:val="20"/>
      <w:szCs w:val="20"/>
    </w:rPr>
  </w:style>
  <w:style w:type="paragraph" w:customStyle="1" w:styleId="Default">
    <w:name w:val="Default"/>
    <w:rsid w:val="00C70DB0"/>
    <w:pPr>
      <w:autoSpaceDE w:val="0"/>
      <w:autoSpaceDN w:val="0"/>
      <w:adjustRightInd w:val="0"/>
      <w:spacing w:after="0" w:line="240" w:lineRule="auto"/>
    </w:pPr>
    <w:rPr>
      <w:rFonts w:ascii="Arial" w:eastAsia="Times New Roman" w:hAnsi="Arial" w:cs="Arial"/>
      <w:color w:val="000000"/>
      <w:sz w:val="24"/>
      <w:szCs w:val="24"/>
    </w:rPr>
  </w:style>
  <w:style w:type="character" w:styleId="PouitHypertextovPrepojenie">
    <w:name w:val="FollowedHyperlink"/>
    <w:basedOn w:val="Predvolenpsmoodseku"/>
    <w:uiPriority w:val="99"/>
    <w:semiHidden/>
    <w:unhideWhenUsed/>
    <w:rsid w:val="002557FC"/>
    <w:rPr>
      <w:color w:val="954F72" w:themeColor="followedHyperlink"/>
      <w:u w:val="single"/>
    </w:rPr>
  </w:style>
  <w:style w:type="paragraph" w:styleId="Revzia">
    <w:name w:val="Revision"/>
    <w:hidden/>
    <w:uiPriority w:val="99"/>
    <w:semiHidden/>
    <w:rsid w:val="00FF09CB"/>
    <w:pPr>
      <w:spacing w:after="0" w:line="240" w:lineRule="auto"/>
    </w:pPr>
  </w:style>
  <w:style w:type="character" w:customStyle="1" w:styleId="Nevyrieenzmienka1">
    <w:name w:val="Nevyriešená zmienka1"/>
    <w:basedOn w:val="Predvolenpsmoodseku"/>
    <w:uiPriority w:val="99"/>
    <w:semiHidden/>
    <w:unhideWhenUsed/>
    <w:rsid w:val="0042783E"/>
    <w:rPr>
      <w:color w:val="605E5C"/>
      <w:shd w:val="clear" w:color="auto" w:fill="E1DFDD"/>
    </w:rPr>
  </w:style>
  <w:style w:type="character" w:customStyle="1" w:styleId="Nevyrieenzmienka2">
    <w:name w:val="Nevyriešená zmienka2"/>
    <w:basedOn w:val="Predvolenpsmoodseku"/>
    <w:uiPriority w:val="99"/>
    <w:semiHidden/>
    <w:unhideWhenUsed/>
    <w:rsid w:val="002A106F"/>
    <w:rPr>
      <w:color w:val="605E5C"/>
      <w:shd w:val="clear" w:color="auto" w:fill="E1DFDD"/>
    </w:rPr>
  </w:style>
  <w:style w:type="character" w:customStyle="1" w:styleId="Nevyrieenzmienka3">
    <w:name w:val="Nevyriešená zmienka3"/>
    <w:basedOn w:val="Predvolenpsmoodseku"/>
    <w:uiPriority w:val="99"/>
    <w:semiHidden/>
    <w:unhideWhenUsed/>
    <w:rsid w:val="00FD5AF5"/>
    <w:rPr>
      <w:color w:val="605E5C"/>
      <w:shd w:val="clear" w:color="auto" w:fill="E1DFDD"/>
    </w:rPr>
  </w:style>
  <w:style w:type="character" w:customStyle="1" w:styleId="Nevyrieenzmienka4">
    <w:name w:val="Nevyriešená zmienka4"/>
    <w:basedOn w:val="Predvolenpsmoodseku"/>
    <w:uiPriority w:val="99"/>
    <w:semiHidden/>
    <w:unhideWhenUsed/>
    <w:rsid w:val="008F14C2"/>
    <w:rPr>
      <w:color w:val="605E5C"/>
      <w:shd w:val="clear" w:color="auto" w:fill="E1DFDD"/>
    </w:rPr>
  </w:style>
  <w:style w:type="character" w:styleId="Nevyrieenzmienka">
    <w:name w:val="Unresolved Mention"/>
    <w:basedOn w:val="Predvolenpsmoodseku"/>
    <w:uiPriority w:val="99"/>
    <w:semiHidden/>
    <w:unhideWhenUsed/>
    <w:rsid w:val="004C4B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931469">
      <w:bodyDiv w:val="1"/>
      <w:marLeft w:val="0"/>
      <w:marRight w:val="0"/>
      <w:marTop w:val="0"/>
      <w:marBottom w:val="0"/>
      <w:divBdr>
        <w:top w:val="none" w:sz="0" w:space="0" w:color="auto"/>
        <w:left w:val="none" w:sz="0" w:space="0" w:color="auto"/>
        <w:bottom w:val="none" w:sz="0" w:space="0" w:color="auto"/>
        <w:right w:val="none" w:sz="0" w:space="0" w:color="auto"/>
      </w:divBdr>
    </w:div>
    <w:div w:id="474564914">
      <w:bodyDiv w:val="1"/>
      <w:marLeft w:val="0"/>
      <w:marRight w:val="0"/>
      <w:marTop w:val="0"/>
      <w:marBottom w:val="0"/>
      <w:divBdr>
        <w:top w:val="none" w:sz="0" w:space="0" w:color="auto"/>
        <w:left w:val="none" w:sz="0" w:space="0" w:color="auto"/>
        <w:bottom w:val="none" w:sz="0" w:space="0" w:color="auto"/>
        <w:right w:val="none" w:sz="0" w:space="0" w:color="auto"/>
      </w:divBdr>
    </w:div>
    <w:div w:id="701633331">
      <w:bodyDiv w:val="1"/>
      <w:marLeft w:val="0"/>
      <w:marRight w:val="0"/>
      <w:marTop w:val="0"/>
      <w:marBottom w:val="0"/>
      <w:divBdr>
        <w:top w:val="none" w:sz="0" w:space="0" w:color="auto"/>
        <w:left w:val="none" w:sz="0" w:space="0" w:color="auto"/>
        <w:bottom w:val="none" w:sz="0" w:space="0" w:color="auto"/>
        <w:right w:val="none" w:sz="0" w:space="0" w:color="auto"/>
      </w:divBdr>
    </w:div>
    <w:div w:id="761685912">
      <w:bodyDiv w:val="1"/>
      <w:marLeft w:val="0"/>
      <w:marRight w:val="0"/>
      <w:marTop w:val="0"/>
      <w:marBottom w:val="0"/>
      <w:divBdr>
        <w:top w:val="none" w:sz="0" w:space="0" w:color="auto"/>
        <w:left w:val="none" w:sz="0" w:space="0" w:color="auto"/>
        <w:bottom w:val="none" w:sz="0" w:space="0" w:color="auto"/>
        <w:right w:val="none" w:sz="0" w:space="0" w:color="auto"/>
      </w:divBdr>
    </w:div>
    <w:div w:id="901870491">
      <w:bodyDiv w:val="1"/>
      <w:marLeft w:val="0"/>
      <w:marRight w:val="0"/>
      <w:marTop w:val="0"/>
      <w:marBottom w:val="0"/>
      <w:divBdr>
        <w:top w:val="none" w:sz="0" w:space="0" w:color="auto"/>
        <w:left w:val="none" w:sz="0" w:space="0" w:color="auto"/>
        <w:bottom w:val="none" w:sz="0" w:space="0" w:color="auto"/>
        <w:right w:val="none" w:sz="0" w:space="0" w:color="auto"/>
      </w:divBdr>
    </w:div>
    <w:div w:id="1323312547">
      <w:bodyDiv w:val="1"/>
      <w:marLeft w:val="0"/>
      <w:marRight w:val="0"/>
      <w:marTop w:val="0"/>
      <w:marBottom w:val="0"/>
      <w:divBdr>
        <w:top w:val="none" w:sz="0" w:space="0" w:color="auto"/>
        <w:left w:val="none" w:sz="0" w:space="0" w:color="auto"/>
        <w:bottom w:val="none" w:sz="0" w:space="0" w:color="auto"/>
        <w:right w:val="none" w:sz="0" w:space="0" w:color="auto"/>
      </w:divBdr>
    </w:div>
    <w:div w:id="1422947716">
      <w:bodyDiv w:val="1"/>
      <w:marLeft w:val="0"/>
      <w:marRight w:val="0"/>
      <w:marTop w:val="0"/>
      <w:marBottom w:val="0"/>
      <w:divBdr>
        <w:top w:val="none" w:sz="0" w:space="0" w:color="auto"/>
        <w:left w:val="none" w:sz="0" w:space="0" w:color="auto"/>
        <w:bottom w:val="none" w:sz="0" w:space="0" w:color="auto"/>
        <w:right w:val="none" w:sz="0" w:space="0" w:color="auto"/>
      </w:divBdr>
    </w:div>
    <w:div w:id="1531336102">
      <w:bodyDiv w:val="1"/>
      <w:marLeft w:val="0"/>
      <w:marRight w:val="0"/>
      <w:marTop w:val="0"/>
      <w:marBottom w:val="0"/>
      <w:divBdr>
        <w:top w:val="none" w:sz="0" w:space="0" w:color="auto"/>
        <w:left w:val="none" w:sz="0" w:space="0" w:color="auto"/>
        <w:bottom w:val="none" w:sz="0" w:space="0" w:color="auto"/>
        <w:right w:val="none" w:sz="0" w:space="0" w:color="auto"/>
      </w:divBdr>
    </w:div>
    <w:div w:id="1670477590">
      <w:bodyDiv w:val="1"/>
      <w:marLeft w:val="0"/>
      <w:marRight w:val="0"/>
      <w:marTop w:val="0"/>
      <w:marBottom w:val="0"/>
      <w:divBdr>
        <w:top w:val="none" w:sz="0" w:space="0" w:color="auto"/>
        <w:left w:val="none" w:sz="0" w:space="0" w:color="auto"/>
        <w:bottom w:val="none" w:sz="0" w:space="0" w:color="auto"/>
        <w:right w:val="none" w:sz="0" w:space="0" w:color="auto"/>
      </w:divBdr>
    </w:div>
    <w:div w:id="1672415952">
      <w:bodyDiv w:val="1"/>
      <w:marLeft w:val="0"/>
      <w:marRight w:val="0"/>
      <w:marTop w:val="0"/>
      <w:marBottom w:val="0"/>
      <w:divBdr>
        <w:top w:val="none" w:sz="0" w:space="0" w:color="auto"/>
        <w:left w:val="none" w:sz="0" w:space="0" w:color="auto"/>
        <w:bottom w:val="none" w:sz="0" w:space="0" w:color="auto"/>
        <w:right w:val="none" w:sz="0" w:space="0" w:color="auto"/>
      </w:divBdr>
    </w:div>
    <w:div w:id="1675188649">
      <w:bodyDiv w:val="1"/>
      <w:marLeft w:val="0"/>
      <w:marRight w:val="0"/>
      <w:marTop w:val="0"/>
      <w:marBottom w:val="0"/>
      <w:divBdr>
        <w:top w:val="none" w:sz="0" w:space="0" w:color="auto"/>
        <w:left w:val="none" w:sz="0" w:space="0" w:color="auto"/>
        <w:bottom w:val="none" w:sz="0" w:space="0" w:color="auto"/>
        <w:right w:val="none" w:sz="0" w:space="0" w:color="auto"/>
      </w:divBdr>
    </w:div>
    <w:div w:id="1826823930">
      <w:bodyDiv w:val="1"/>
      <w:marLeft w:val="0"/>
      <w:marRight w:val="0"/>
      <w:marTop w:val="0"/>
      <w:marBottom w:val="0"/>
      <w:divBdr>
        <w:top w:val="none" w:sz="0" w:space="0" w:color="auto"/>
        <w:left w:val="none" w:sz="0" w:space="0" w:color="auto"/>
        <w:bottom w:val="none" w:sz="0" w:space="0" w:color="auto"/>
        <w:right w:val="none" w:sz="0" w:space="0" w:color="auto"/>
      </w:divBdr>
    </w:div>
    <w:div w:id="211906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movia.vlada.gov.sk/atlas-romskych-komunit/" TargetMode="External"/><Relationship Id="rId18" Type="http://schemas.openxmlformats.org/officeDocument/2006/relationships/hyperlink" Target="https://oversi.gov.sk/" TargetMode="External"/><Relationship Id="rId26" Type="http://schemas.openxmlformats.org/officeDocument/2006/relationships/hyperlink" Target="https://eurofondy.gov.sk/dokumenty-a-publikacie/metodicke-dokumenty/" TargetMode="External"/><Relationship Id="rId39" Type="http://schemas.openxmlformats.org/officeDocument/2006/relationships/hyperlink" Target="http://www.eurofondy.gov.sk" TargetMode="External"/><Relationship Id="rId21" Type="http://schemas.openxmlformats.org/officeDocument/2006/relationships/hyperlink" Target="http://www.romovia.vlada.gov.sk" TargetMode="External"/><Relationship Id="rId34" Type="http://schemas.openxmlformats.org/officeDocument/2006/relationships/hyperlink" Target="mailto:rcrk.po@vlada.gov.sk" TargetMode="External"/><Relationship Id="rId42" Type="http://schemas.openxmlformats.org/officeDocument/2006/relationships/hyperlink" Target="http://www.romovia.vlada.gov.sk" TargetMode="External"/><Relationship Id="rId47" Type="http://schemas.openxmlformats.org/officeDocument/2006/relationships/hyperlink" Target="http://www.eurofondy.gov.sk" TargetMode="External"/><Relationship Id="rId50"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rpo.statistics.sk/rpo/" TargetMode="External"/><Relationship Id="rId29" Type="http://schemas.openxmlformats.org/officeDocument/2006/relationships/hyperlink" Target="http://www.romovia.vlada.gov.sk" TargetMode="External"/><Relationship Id="rId11" Type="http://schemas.openxmlformats.org/officeDocument/2006/relationships/hyperlink" Target="https://www.romovia.vlada.gov.sk" TargetMode="External"/><Relationship Id="rId24" Type="http://schemas.openxmlformats.org/officeDocument/2006/relationships/hyperlink" Target="https://eurofondy.gov.sk/dokumenty-a-publikacie/metodicke-dokumenty/" TargetMode="External"/><Relationship Id="rId32" Type="http://schemas.openxmlformats.org/officeDocument/2006/relationships/hyperlink" Target="mailto:vyzvy.mrk@vlada.gov.sk" TargetMode="External"/><Relationship Id="rId37" Type="http://schemas.openxmlformats.org/officeDocument/2006/relationships/hyperlink" Target="mailto:rcrk.rs@vlada.gov.sk" TargetMode="External"/><Relationship Id="rId40" Type="http://schemas.openxmlformats.org/officeDocument/2006/relationships/hyperlink" Target="http://www.eurofondy.gov.sk" TargetMode="External"/><Relationship Id="rId45" Type="http://schemas.openxmlformats.org/officeDocument/2006/relationships/hyperlink" Target="http://www.eurofondy.gov.sk" TargetMode="External"/><Relationship Id="rId53"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hyperlink" Target="https://www.romovia.vlada.gov.sk/" TargetMode="External"/><Relationship Id="rId19" Type="http://schemas.openxmlformats.org/officeDocument/2006/relationships/hyperlink" Target="https://ec.europa.eu/budget/edes/index_en.cfm" TargetMode="External"/><Relationship Id="rId31" Type="http://schemas.openxmlformats.org/officeDocument/2006/relationships/hyperlink" Target="https://eurofondy.gov.sk/" TargetMode="External"/><Relationship Id="rId44" Type="http://schemas.openxmlformats.org/officeDocument/2006/relationships/hyperlink" Target="http://www.romovia.vlada.gov.sk" TargetMode="External"/><Relationship Id="rId52" Type="http://schemas.microsoft.com/office/2011/relationships/people" Target="people.xml"/><Relationship Id="rId4" Type="http://schemas.openxmlformats.org/officeDocument/2006/relationships/settings" Target="settings.xml"/><Relationship Id="rId9" Type="http://schemas.openxmlformats.org/officeDocument/2006/relationships/hyperlink" Target="https://eurofondy.gov.sk/" TargetMode="External"/><Relationship Id="rId14" Type="http://schemas.openxmlformats.org/officeDocument/2006/relationships/hyperlink" Target="https://rpo.statistics.sk/rpo/" TargetMode="External"/><Relationship Id="rId22" Type="http://schemas.openxmlformats.org/officeDocument/2006/relationships/hyperlink" Target="https://eurofondy.gov.sk/dokumenty-a-publikacie/metodicke-dokumenty/metodicke-dokumenty-cko/" TargetMode="External"/><Relationship Id="rId27" Type="http://schemas.openxmlformats.org/officeDocument/2006/relationships/hyperlink" Target="https://www.mfsr.sk/sk/financne-vztahy-eu/povstupove-fondy-eu/programove-obdobie-2021-2027/prirucka-k-financnemu-riadeniu-fondov-eu-programove-obdobie-2021-2027/" TargetMode="External"/><Relationship Id="rId30" Type="http://schemas.openxmlformats.org/officeDocument/2006/relationships/hyperlink" Target="http://www.eurofondy.gov.sk" TargetMode="External"/><Relationship Id="rId35" Type="http://schemas.openxmlformats.org/officeDocument/2006/relationships/hyperlink" Target="mailto:rcrk.snv@vlada.gov.sk" TargetMode="External"/><Relationship Id="rId43" Type="http://schemas.openxmlformats.org/officeDocument/2006/relationships/hyperlink" Target="http://www.eurofondy.gov.sk" TargetMode="External"/><Relationship Id="rId48" Type="http://schemas.openxmlformats.org/officeDocument/2006/relationships/hyperlink" Target="https://eurofondy.gov.sk/dokumenty-a-publikacie/metodicke-dokumenty/metodicke-dokumenty-cko/" TargetMode="External"/><Relationship Id="rId8" Type="http://schemas.openxmlformats.org/officeDocument/2006/relationships/hyperlink" Target="https://www.mfsr.sk/sk/financne-vztahy-eu/povstupove-fondy-eu/programove-obdobie-2021-2027/strategia-financovania-efrr-esf-kf-fst-enraf-2021-2027/" TargetMode="External"/><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s://www.mfsr.sk/sk/financne-vztahy-eu/povstupove-fondy-eu/programove-obdobie-2021-2027/strategia-financovania-efrr-esf-kf-fst-enraf-2021-2027/" TargetMode="External"/><Relationship Id="rId17" Type="http://schemas.openxmlformats.org/officeDocument/2006/relationships/hyperlink" Target="https://cre.sk" TargetMode="External"/><Relationship Id="rId25" Type="http://schemas.openxmlformats.org/officeDocument/2006/relationships/hyperlink" Target="http://www.eurofondy.gov.sk" TargetMode="External"/><Relationship Id="rId33" Type="http://schemas.openxmlformats.org/officeDocument/2006/relationships/hyperlink" Target="mailto:rcrk.ke@vlada.gov.sk" TargetMode="External"/><Relationship Id="rId38" Type="http://schemas.openxmlformats.org/officeDocument/2006/relationships/hyperlink" Target="mailto:rcrk.nr@vlada.gov.sk" TargetMode="External"/><Relationship Id="rId46" Type="http://schemas.openxmlformats.org/officeDocument/2006/relationships/hyperlink" Target="http://www.romovia.vlada.gov.sk" TargetMode="External"/><Relationship Id="rId20" Type="http://schemas.openxmlformats.org/officeDocument/2006/relationships/hyperlink" Target="https://www.romovia.vlada.gov.sk/strategie/" TargetMode="External"/><Relationship Id="rId41" Type="http://schemas.openxmlformats.org/officeDocument/2006/relationships/hyperlink" Target="http://www.romovia.vlada.gov.sk"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rpo.statistics.sk/rpo/" TargetMode="External"/><Relationship Id="rId23" Type="http://schemas.openxmlformats.org/officeDocument/2006/relationships/hyperlink" Target="http://www.slovensko.sk" TargetMode="External"/><Relationship Id="rId28" Type="http://schemas.openxmlformats.org/officeDocument/2006/relationships/hyperlink" Target="http://www.finance.gov.sk" TargetMode="External"/><Relationship Id="rId36" Type="http://schemas.openxmlformats.org/officeDocument/2006/relationships/hyperlink" Target="mailto:rcrk.bb@vlada.gov.sk" TargetMode="External"/><Relationship Id="rId4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s://www.eurofondy.gov.sk/wp-content/uploads/2022/06/Nariadenie-2021-1060-CELEX_32021R1060_SK_TXT.pdf" TargetMode="External"/><Relationship Id="rId2" Type="http://schemas.openxmlformats.org/officeDocument/2006/relationships/hyperlink" Target="https://oversi.gov.sk/" TargetMode="External"/><Relationship Id="rId1" Type="http://schemas.openxmlformats.org/officeDocument/2006/relationships/hyperlink" Target="https://www.romovia.vlada.gov.sk" TargetMode="External"/><Relationship Id="rId6" Type="http://schemas.openxmlformats.org/officeDocument/2006/relationships/hyperlink" Target="https://www.mpsvr.sk/files/slovensky/uvod/legislativa/socialna-pomoc-podpora/dohovor-osn-pravach-osob-so-zdravotnym-postihnutim-opcny-protokol-sk-aj.pdf" TargetMode="External"/><Relationship Id="rId5" Type="http://schemas.openxmlformats.org/officeDocument/2006/relationships/hyperlink" Target="https://www.eurofondy.gov.sk/wp-content/uploads/2022/06/Nariadenie-2021-1060-CELEX_32021R1060_SK_TXT.pdf" TargetMode="External"/><Relationship Id="rId4" Type="http://schemas.openxmlformats.org/officeDocument/2006/relationships/hyperlink" Target="https://www.mpsvr.sk/files/slovensky/uvod/legislativa/socialna-pomoc-podpora/dohovor-osn-pravach-osob-so-zdravotnym-postihnutim-opcny-protokol-sk-aj.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3B5CC913BD04DA0A8E4C686D2098333"/>
        <w:category>
          <w:name w:val="Všeobecné"/>
          <w:gallery w:val="placeholder"/>
        </w:category>
        <w:types>
          <w:type w:val="bbPlcHdr"/>
        </w:types>
        <w:behaviors>
          <w:behavior w:val="content"/>
        </w:behaviors>
        <w:guid w:val="{621F0AAA-6BB8-4D1C-A132-E6FCEAC155A4}"/>
      </w:docPartPr>
      <w:docPartBody>
        <w:p w:rsidR="00BD52DF" w:rsidRDefault="001D2BA4" w:rsidP="001D2BA4">
          <w:pPr>
            <w:pStyle w:val="13B5CC913BD04DA0A8E4C686D2098333"/>
          </w:pPr>
          <w:r w:rsidRPr="00F765C5">
            <w:rPr>
              <w:rStyle w:val="Zstupntext"/>
            </w:rPr>
            <w:t>Vyberte položku.</w:t>
          </w:r>
        </w:p>
      </w:docPartBody>
    </w:docPart>
    <w:docPart>
      <w:docPartPr>
        <w:name w:val="7E1B091BC09B476DB1B87C441045126C"/>
        <w:category>
          <w:name w:val="Všeobecné"/>
          <w:gallery w:val="placeholder"/>
        </w:category>
        <w:types>
          <w:type w:val="bbPlcHdr"/>
        </w:types>
        <w:behaviors>
          <w:behavior w:val="content"/>
        </w:behaviors>
        <w:guid w:val="{45D45EEC-618E-4115-A1D7-10B9BEB90C51}"/>
      </w:docPartPr>
      <w:docPartBody>
        <w:p w:rsidR="00BD52DF" w:rsidRDefault="001D2BA4" w:rsidP="001D2BA4">
          <w:pPr>
            <w:pStyle w:val="7E1B091BC09B476DB1B87C441045126C"/>
          </w:pPr>
          <w:r w:rsidRPr="00F765C5">
            <w:rPr>
              <w:rStyle w:val="Zstupntext"/>
            </w:rPr>
            <w:t>Vyberte položku.</w:t>
          </w:r>
        </w:p>
      </w:docPartBody>
    </w:docPart>
    <w:docPart>
      <w:docPartPr>
        <w:name w:val="5D320B005AF24D1A9687C487B09A9B02"/>
        <w:category>
          <w:name w:val="Všeobecné"/>
          <w:gallery w:val="placeholder"/>
        </w:category>
        <w:types>
          <w:type w:val="bbPlcHdr"/>
        </w:types>
        <w:behaviors>
          <w:behavior w:val="content"/>
        </w:behaviors>
        <w:guid w:val="{7B2220FB-AB7C-48AF-8CA8-6C4F2901D024}"/>
      </w:docPartPr>
      <w:docPartBody>
        <w:p w:rsidR="00BB156F" w:rsidRDefault="00BB156F" w:rsidP="00BB156F">
          <w:pPr>
            <w:pStyle w:val="5D320B005AF24D1A9687C487B09A9B02"/>
          </w:pPr>
          <w:r w:rsidRPr="00F765C5">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2BA4"/>
    <w:rsid w:val="00011657"/>
    <w:rsid w:val="000B0D7F"/>
    <w:rsid w:val="000C2DE5"/>
    <w:rsid w:val="000C65E4"/>
    <w:rsid w:val="00105AAB"/>
    <w:rsid w:val="00112557"/>
    <w:rsid w:val="0013317A"/>
    <w:rsid w:val="00142E08"/>
    <w:rsid w:val="00157E6E"/>
    <w:rsid w:val="001B17E4"/>
    <w:rsid w:val="001D2A3D"/>
    <w:rsid w:val="001D2BA4"/>
    <w:rsid w:val="001F3C53"/>
    <w:rsid w:val="001F6109"/>
    <w:rsid w:val="002372DD"/>
    <w:rsid w:val="00254806"/>
    <w:rsid w:val="002A1B30"/>
    <w:rsid w:val="002C2D7E"/>
    <w:rsid w:val="0031186F"/>
    <w:rsid w:val="0031394A"/>
    <w:rsid w:val="003B0995"/>
    <w:rsid w:val="003D03A4"/>
    <w:rsid w:val="003D5150"/>
    <w:rsid w:val="003F652B"/>
    <w:rsid w:val="004075F4"/>
    <w:rsid w:val="00465809"/>
    <w:rsid w:val="004716F7"/>
    <w:rsid w:val="004D1C12"/>
    <w:rsid w:val="004E0882"/>
    <w:rsid w:val="00542BA9"/>
    <w:rsid w:val="00576685"/>
    <w:rsid w:val="005B0080"/>
    <w:rsid w:val="005B6618"/>
    <w:rsid w:val="006119F5"/>
    <w:rsid w:val="006133A8"/>
    <w:rsid w:val="00613D97"/>
    <w:rsid w:val="00617469"/>
    <w:rsid w:val="0064477F"/>
    <w:rsid w:val="00655342"/>
    <w:rsid w:val="00660D94"/>
    <w:rsid w:val="00693022"/>
    <w:rsid w:val="006D04AC"/>
    <w:rsid w:val="00710CF9"/>
    <w:rsid w:val="007278A7"/>
    <w:rsid w:val="007332AC"/>
    <w:rsid w:val="00757719"/>
    <w:rsid w:val="007B2E8A"/>
    <w:rsid w:val="007F3069"/>
    <w:rsid w:val="007F4089"/>
    <w:rsid w:val="008A26C0"/>
    <w:rsid w:val="008B61A2"/>
    <w:rsid w:val="008C566C"/>
    <w:rsid w:val="009027C6"/>
    <w:rsid w:val="00914922"/>
    <w:rsid w:val="009658B7"/>
    <w:rsid w:val="009809B9"/>
    <w:rsid w:val="009D7968"/>
    <w:rsid w:val="009E51E3"/>
    <w:rsid w:val="00A65F9D"/>
    <w:rsid w:val="00A70CF5"/>
    <w:rsid w:val="00A82166"/>
    <w:rsid w:val="00A957E1"/>
    <w:rsid w:val="00A9798C"/>
    <w:rsid w:val="00AA6A6C"/>
    <w:rsid w:val="00AB3C6B"/>
    <w:rsid w:val="00AC3BE7"/>
    <w:rsid w:val="00AC7C1F"/>
    <w:rsid w:val="00AD76D7"/>
    <w:rsid w:val="00AE6C6D"/>
    <w:rsid w:val="00AF6A40"/>
    <w:rsid w:val="00B1773B"/>
    <w:rsid w:val="00B23D97"/>
    <w:rsid w:val="00B4643A"/>
    <w:rsid w:val="00B46A15"/>
    <w:rsid w:val="00B812C5"/>
    <w:rsid w:val="00B86253"/>
    <w:rsid w:val="00B875B5"/>
    <w:rsid w:val="00BB156F"/>
    <w:rsid w:val="00BB2A1F"/>
    <w:rsid w:val="00BD38DD"/>
    <w:rsid w:val="00BD52DF"/>
    <w:rsid w:val="00BE7170"/>
    <w:rsid w:val="00C20DBB"/>
    <w:rsid w:val="00C51627"/>
    <w:rsid w:val="00C6069D"/>
    <w:rsid w:val="00C74C40"/>
    <w:rsid w:val="00CD174D"/>
    <w:rsid w:val="00CE16D6"/>
    <w:rsid w:val="00CF401A"/>
    <w:rsid w:val="00D030BD"/>
    <w:rsid w:val="00D711DC"/>
    <w:rsid w:val="00F06F5C"/>
    <w:rsid w:val="00F13580"/>
    <w:rsid w:val="00F24052"/>
    <w:rsid w:val="00FA12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basedOn w:val="Predvolenpsmoodseku"/>
    <w:uiPriority w:val="99"/>
    <w:semiHidden/>
    <w:rsid w:val="00BB156F"/>
    <w:rPr>
      <w:color w:val="808080"/>
    </w:rPr>
  </w:style>
  <w:style w:type="paragraph" w:customStyle="1" w:styleId="13B5CC913BD04DA0A8E4C686D2098333">
    <w:name w:val="13B5CC913BD04DA0A8E4C686D2098333"/>
    <w:rsid w:val="001D2BA4"/>
  </w:style>
  <w:style w:type="paragraph" w:customStyle="1" w:styleId="7E1B091BC09B476DB1B87C441045126C">
    <w:name w:val="7E1B091BC09B476DB1B87C441045126C"/>
    <w:rsid w:val="001D2BA4"/>
  </w:style>
  <w:style w:type="paragraph" w:customStyle="1" w:styleId="5D320B005AF24D1A9687C487B09A9B02">
    <w:name w:val="5D320B005AF24D1A9687C487B09A9B02"/>
    <w:rsid w:val="00BB156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121BD1-3763-4E4C-8BC6-1997CC5DC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1346</TotalTime>
  <Pages>34</Pages>
  <Words>10488</Words>
  <Characters>59785</Characters>
  <Application>Microsoft Office Word</Application>
  <DocSecurity>0</DocSecurity>
  <Lines>498</Lines>
  <Paragraphs>140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Bédiová Jana</cp:lastModifiedBy>
  <cp:revision>98</cp:revision>
  <dcterms:created xsi:type="dcterms:W3CDTF">2024-08-14T13:01:00Z</dcterms:created>
  <dcterms:modified xsi:type="dcterms:W3CDTF">2025-10-16T12:52:00Z</dcterms:modified>
</cp:coreProperties>
</file>